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50447" w14:textId="77777777" w:rsidR="003C2776" w:rsidRPr="00C21325" w:rsidRDefault="003C2776" w:rsidP="003C2776">
      <w:pPr>
        <w:pStyle w:val="Nzov"/>
        <w:pBdr>
          <w:bottom w:val="single" w:sz="8" w:space="1" w:color="5F497A"/>
        </w:pBdr>
        <w:rPr>
          <w:rFonts w:asciiTheme="minorHAnsi" w:hAnsiTheme="minorHAnsi"/>
        </w:rPr>
      </w:pPr>
      <w:r w:rsidRPr="00C21325">
        <w:rPr>
          <w:rFonts w:asciiTheme="minorHAnsi" w:hAnsiTheme="minorHAnsi"/>
        </w:rPr>
        <w:t>Vyzvanie na projekty technickej pomoci</w:t>
      </w:r>
      <w:r w:rsidR="002B3A70" w:rsidRPr="00C21325">
        <w:rPr>
          <w:rFonts w:asciiTheme="minorHAnsi" w:hAnsiTheme="minorHAnsi"/>
        </w:rPr>
        <w:br/>
      </w:r>
      <w:r w:rsidR="00700301" w:rsidRPr="00C21325">
        <w:rPr>
          <w:rFonts w:asciiTheme="minorHAnsi" w:hAnsiTheme="minorHAnsi"/>
        </w:rPr>
        <w:t>č.</w:t>
      </w:r>
      <w:r w:rsidR="002B3A70" w:rsidRPr="00C21325">
        <w:rPr>
          <w:rFonts w:asciiTheme="minorHAnsi" w:hAnsiTheme="minorHAnsi"/>
          <w:b/>
          <w:sz w:val="28"/>
          <w:szCs w:val="28"/>
        </w:rPr>
        <w:t xml:space="preserve"> </w:t>
      </w:r>
      <w:r w:rsidR="008B1F86" w:rsidRPr="00C21325">
        <w:rPr>
          <w:rFonts w:asciiTheme="minorHAnsi" w:hAnsiTheme="minorHAnsi"/>
        </w:rPr>
        <w:t>(kód)</w:t>
      </w:r>
      <w:r w:rsidR="008B1F86" w:rsidRPr="00C21325">
        <w:rPr>
          <w:rFonts w:asciiTheme="minorHAnsi" w:hAnsiTheme="minorHAnsi"/>
          <w:b/>
          <w:sz w:val="28"/>
          <w:szCs w:val="28"/>
        </w:rPr>
        <w:t xml:space="preserve"> </w:t>
      </w:r>
      <w:r w:rsidR="002B3A70" w:rsidRPr="00C21325">
        <w:rPr>
          <w:rFonts w:asciiTheme="minorHAnsi" w:hAnsiTheme="minorHAnsi"/>
        </w:rPr>
        <w:t>OPTP-</w:t>
      </w:r>
      <w:r w:rsidR="009D6357" w:rsidRPr="00C21325">
        <w:rPr>
          <w:rFonts w:asciiTheme="minorHAnsi" w:hAnsiTheme="minorHAnsi"/>
        </w:rPr>
        <w:t>PO</w:t>
      </w:r>
      <w:r w:rsidR="008B19DB" w:rsidRPr="00C21325">
        <w:rPr>
          <w:rFonts w:asciiTheme="minorHAnsi" w:hAnsiTheme="minorHAnsi"/>
        </w:rPr>
        <w:t>2</w:t>
      </w:r>
      <w:r w:rsidR="002B3A70" w:rsidRPr="00C21325">
        <w:rPr>
          <w:rFonts w:asciiTheme="minorHAnsi" w:hAnsiTheme="minorHAnsi"/>
        </w:rPr>
        <w:t>-SC</w:t>
      </w:r>
      <w:r w:rsidR="008B19DB" w:rsidRPr="00C21325">
        <w:rPr>
          <w:rFonts w:asciiTheme="minorHAnsi" w:hAnsiTheme="minorHAnsi"/>
        </w:rPr>
        <w:t>1</w:t>
      </w:r>
      <w:r w:rsidR="002B3A70" w:rsidRPr="00C21325">
        <w:rPr>
          <w:rFonts w:asciiTheme="minorHAnsi" w:hAnsiTheme="minorHAnsi"/>
        </w:rPr>
        <w:t>-201</w:t>
      </w:r>
      <w:r w:rsidR="00103460" w:rsidRPr="00C21325">
        <w:rPr>
          <w:rFonts w:asciiTheme="minorHAnsi" w:hAnsiTheme="minorHAnsi"/>
        </w:rPr>
        <w:t>8</w:t>
      </w:r>
      <w:r w:rsidR="002B3A70" w:rsidRPr="00C21325">
        <w:rPr>
          <w:rFonts w:asciiTheme="minorHAnsi" w:hAnsiTheme="minorHAnsi"/>
        </w:rPr>
        <w:t>-</w:t>
      </w:r>
      <w:r w:rsidR="008B19DB" w:rsidRPr="00C21325">
        <w:rPr>
          <w:rFonts w:asciiTheme="minorHAnsi" w:hAnsiTheme="minorHAnsi"/>
        </w:rPr>
        <w:t>1</w:t>
      </w:r>
      <w:r w:rsidR="00103460" w:rsidRPr="00C21325">
        <w:rPr>
          <w:rFonts w:asciiTheme="minorHAnsi" w:hAnsiTheme="minorHAnsi"/>
        </w:rPr>
        <w:t>8</w:t>
      </w:r>
    </w:p>
    <w:p w14:paraId="2C01D84F" w14:textId="77777777" w:rsidR="00CA28A0" w:rsidRPr="00C21325" w:rsidRDefault="00CA28A0" w:rsidP="000A1BC9">
      <w:pPr>
        <w:spacing w:before="240"/>
        <w:jc w:val="both"/>
        <w:rPr>
          <w:rFonts w:asciiTheme="minorHAnsi" w:hAnsiTheme="minorHAnsi"/>
          <w:b/>
          <w:sz w:val="28"/>
          <w:szCs w:val="28"/>
          <w:lang w:eastAsia="sk-SK"/>
        </w:rPr>
      </w:pPr>
      <w:r w:rsidRPr="00C21325">
        <w:rPr>
          <w:rFonts w:asciiTheme="minorHAnsi" w:hAnsiTheme="minorHAnsi"/>
          <w:b/>
          <w:sz w:val="28"/>
          <w:szCs w:val="28"/>
          <w:lang w:eastAsia="sk-SK"/>
        </w:rPr>
        <w:t xml:space="preserve">Názov vyzvania: </w:t>
      </w:r>
      <w:r w:rsidR="00932C6F" w:rsidRPr="00C21325">
        <w:rPr>
          <w:rFonts w:asciiTheme="minorHAnsi" w:hAnsiTheme="minorHAnsi"/>
          <w:b/>
          <w:sz w:val="28"/>
          <w:szCs w:val="28"/>
          <w:lang w:eastAsia="sk-SK"/>
        </w:rPr>
        <w:t xml:space="preserve">Materiálno-technické zabezpečenie a mobilita subjektov zapojených do EŠIF, informačno-komunikačné technológie </w:t>
      </w:r>
      <w:r w:rsidR="00103460" w:rsidRPr="00C21325">
        <w:rPr>
          <w:rFonts w:asciiTheme="minorHAnsi" w:hAnsiTheme="minorHAnsi"/>
          <w:b/>
          <w:sz w:val="28"/>
          <w:szCs w:val="28"/>
          <w:lang w:eastAsia="sk-SK"/>
        </w:rPr>
        <w:t>2</w:t>
      </w:r>
      <w:r w:rsidR="000A4DC4" w:rsidRPr="00C21325">
        <w:rPr>
          <w:rFonts w:asciiTheme="minorHAnsi" w:hAnsiTheme="minorHAnsi"/>
          <w:b/>
          <w:sz w:val="28"/>
          <w:szCs w:val="28"/>
          <w:lang w:eastAsia="sk-SK"/>
        </w:rPr>
        <w:t xml:space="preserve"> </w:t>
      </w:r>
    </w:p>
    <w:p w14:paraId="5DD4113C"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C21325">
        <w:rPr>
          <w:rFonts w:asciiTheme="minorHAnsi" w:hAnsiTheme="minorHAnsi"/>
          <w:b/>
          <w:sz w:val="28"/>
          <w:szCs w:val="28"/>
        </w:rPr>
        <w:t>Formálne náležitosti:</w:t>
      </w:r>
    </w:p>
    <w:p w14:paraId="2BA61007" w14:textId="77777777" w:rsidR="003C2776" w:rsidRPr="00C21325" w:rsidRDefault="003C2776" w:rsidP="000A1BC9">
      <w:pPr>
        <w:spacing w:before="240" w:after="120" w:line="240" w:lineRule="auto"/>
        <w:rPr>
          <w:rFonts w:asciiTheme="minorHAnsi" w:hAnsiTheme="minorHAnsi"/>
          <w:b/>
        </w:rPr>
      </w:pPr>
      <w:r w:rsidRPr="00C21325">
        <w:rPr>
          <w:rFonts w:asciiTheme="minorHAnsi" w:hAnsiTheme="minorHAnsi"/>
          <w:b/>
        </w:rPr>
        <w:t>Operačný program:</w:t>
      </w:r>
      <w:r w:rsidR="00700301" w:rsidRPr="00C21325">
        <w:rPr>
          <w:rFonts w:asciiTheme="minorHAnsi" w:hAnsiTheme="minorHAnsi"/>
          <w:b/>
        </w:rPr>
        <w:t xml:space="preserve">    Technická pomoc</w:t>
      </w:r>
    </w:p>
    <w:p w14:paraId="1CC19F3B" w14:textId="77777777" w:rsidR="003C2776" w:rsidRPr="00C21325" w:rsidRDefault="003C2776" w:rsidP="000A1BC9">
      <w:pPr>
        <w:spacing w:before="240" w:after="120" w:line="240" w:lineRule="auto"/>
        <w:rPr>
          <w:rFonts w:asciiTheme="minorHAnsi" w:hAnsiTheme="minorHAnsi"/>
          <w:bCs/>
        </w:rPr>
      </w:pPr>
      <w:r w:rsidRPr="00C21325">
        <w:rPr>
          <w:rFonts w:asciiTheme="minorHAnsi" w:hAnsiTheme="minorHAnsi"/>
          <w:b/>
        </w:rPr>
        <w:t>Prioritná os:</w:t>
      </w:r>
      <w:r w:rsidR="003E149B" w:rsidRPr="00C21325">
        <w:rPr>
          <w:rFonts w:asciiTheme="minorHAnsi" w:hAnsiTheme="minorHAnsi"/>
          <w:bCs/>
        </w:rPr>
        <w:t xml:space="preserve"> </w:t>
      </w:r>
      <w:r w:rsidR="00C23BD2" w:rsidRPr="00C21325">
        <w:rPr>
          <w:rFonts w:asciiTheme="minorHAnsi" w:hAnsiTheme="minorHAnsi"/>
          <w:bCs/>
        </w:rPr>
        <w:t>2</w:t>
      </w:r>
      <w:r w:rsidR="00520D75" w:rsidRPr="00C21325">
        <w:rPr>
          <w:rFonts w:asciiTheme="minorHAnsi" w:hAnsiTheme="minorHAnsi"/>
          <w:bCs/>
        </w:rPr>
        <w:t xml:space="preserve"> </w:t>
      </w:r>
      <w:r w:rsidR="00932C6F" w:rsidRPr="00C21325">
        <w:rPr>
          <w:rFonts w:asciiTheme="minorHAnsi" w:hAnsiTheme="minorHAnsi"/>
          <w:bCs/>
        </w:rPr>
        <w:t>–</w:t>
      </w:r>
      <w:r w:rsidR="00520D75" w:rsidRPr="00C21325">
        <w:rPr>
          <w:rFonts w:asciiTheme="minorHAnsi" w:hAnsiTheme="minorHAnsi"/>
          <w:bCs/>
        </w:rPr>
        <w:t xml:space="preserve"> </w:t>
      </w:r>
      <w:r w:rsidR="00932C6F" w:rsidRPr="00C21325">
        <w:rPr>
          <w:rFonts w:asciiTheme="minorHAnsi" w:hAnsiTheme="minorHAnsi"/>
          <w:bCs/>
        </w:rPr>
        <w:t>Systémová a technická podpora</w:t>
      </w:r>
    </w:p>
    <w:p w14:paraId="4B06673C" w14:textId="77777777" w:rsidR="003C2776" w:rsidRPr="00C21325" w:rsidRDefault="003C2776" w:rsidP="000A1BC9">
      <w:pPr>
        <w:spacing w:before="240" w:after="120" w:line="240" w:lineRule="auto"/>
        <w:rPr>
          <w:rFonts w:asciiTheme="minorHAnsi" w:hAnsiTheme="minorHAnsi"/>
        </w:rPr>
      </w:pPr>
      <w:r w:rsidRPr="00C21325">
        <w:rPr>
          <w:rFonts w:asciiTheme="minorHAnsi" w:hAnsiTheme="minorHAnsi"/>
          <w:b/>
        </w:rPr>
        <w:t>Špecifický cieľ:</w:t>
      </w:r>
      <w:r w:rsidR="00300519" w:rsidRPr="00C21325">
        <w:rPr>
          <w:rFonts w:asciiTheme="minorHAnsi" w:hAnsiTheme="minorHAnsi"/>
          <w:b/>
        </w:rPr>
        <w:t xml:space="preserve"> </w:t>
      </w:r>
      <w:r w:rsidR="003E149B" w:rsidRPr="00C21325">
        <w:rPr>
          <w:rFonts w:asciiTheme="minorHAnsi" w:hAnsiTheme="minorHAnsi"/>
          <w:bCs/>
        </w:rPr>
        <w:t xml:space="preserve"> </w:t>
      </w:r>
      <w:r w:rsidR="00932C6F" w:rsidRPr="00C21325">
        <w:rPr>
          <w:rFonts w:asciiTheme="minorHAnsi" w:hAnsiTheme="minorHAnsi"/>
          <w:bCs/>
        </w:rPr>
        <w:t>1</w:t>
      </w:r>
      <w:r w:rsidR="008E4F63" w:rsidRPr="00C21325">
        <w:rPr>
          <w:rFonts w:asciiTheme="minorHAnsi" w:hAnsiTheme="minorHAnsi"/>
          <w:bCs/>
        </w:rPr>
        <w:t xml:space="preserve"> </w:t>
      </w:r>
      <w:r w:rsidR="00932C6F" w:rsidRPr="00C21325">
        <w:rPr>
          <w:rFonts w:asciiTheme="minorHAnsi" w:hAnsiTheme="minorHAnsi"/>
          <w:bCs/>
        </w:rPr>
        <w:t>–</w:t>
      </w:r>
      <w:r w:rsidR="008E4F63" w:rsidRPr="00C21325">
        <w:rPr>
          <w:rFonts w:asciiTheme="minorHAnsi" w:hAnsiTheme="minorHAnsi"/>
          <w:bCs/>
        </w:rPr>
        <w:t xml:space="preserve"> </w:t>
      </w:r>
      <w:r w:rsidR="00932C6F" w:rsidRPr="00C21325">
        <w:rPr>
          <w:rFonts w:asciiTheme="minorHAnsi" w:hAnsiTheme="minorHAnsi"/>
        </w:rPr>
        <w:t>Zvýšenie kvality, štandardu a dostupnosti IS pre EŠIF</w:t>
      </w:r>
    </w:p>
    <w:p w14:paraId="4FB3499B" w14:textId="1D134DC9" w:rsidR="006F3614" w:rsidRPr="00C21325" w:rsidRDefault="006F3614" w:rsidP="000A1BC9">
      <w:pPr>
        <w:spacing w:before="240" w:after="120" w:line="240" w:lineRule="auto"/>
        <w:rPr>
          <w:rFonts w:asciiTheme="minorHAnsi" w:hAnsiTheme="minorHAnsi"/>
          <w:b/>
        </w:rPr>
      </w:pPr>
      <w:r w:rsidRPr="00C21325">
        <w:rPr>
          <w:rFonts w:asciiTheme="minorHAnsi" w:hAnsiTheme="minorHAnsi"/>
          <w:b/>
        </w:rPr>
        <w:t>Fond:</w:t>
      </w:r>
      <w:r w:rsidRPr="00C21325">
        <w:rPr>
          <w:rFonts w:asciiTheme="minorHAnsi" w:hAnsiTheme="minorHAnsi"/>
        </w:rPr>
        <w:t xml:space="preserve"> Európsky fond regionálneho rozvoja</w:t>
      </w:r>
    </w:p>
    <w:p w14:paraId="2C1B8CDC"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 xml:space="preserve">Poskytovateľ: </w:t>
      </w:r>
    </w:p>
    <w:p w14:paraId="37F7ADB0" w14:textId="71BEE94C"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Názov:</w:t>
      </w:r>
      <w:r w:rsidR="00700301" w:rsidRPr="00C21325">
        <w:rPr>
          <w:rFonts w:asciiTheme="minorHAnsi" w:hAnsiTheme="minorHAnsi"/>
        </w:rPr>
        <w:t xml:space="preserve">    </w:t>
      </w:r>
      <w:r w:rsidR="003F2049">
        <w:rPr>
          <w:rFonts w:asciiTheme="minorHAnsi" w:hAnsiTheme="minorHAnsi" w:cstheme="minorHAnsi"/>
        </w:rPr>
        <w:t>Ministerstvo investícií, regionálneho rozvoja a informatizácie</w:t>
      </w:r>
      <w:r w:rsidR="003F2049" w:rsidRPr="00C21325" w:rsidDel="003F2049">
        <w:rPr>
          <w:rFonts w:asciiTheme="minorHAnsi" w:hAnsiTheme="minorHAnsi"/>
        </w:rPr>
        <w:t xml:space="preserve"> </w:t>
      </w:r>
      <w:r w:rsidR="006F3614" w:rsidRPr="00C21325">
        <w:rPr>
          <w:rFonts w:asciiTheme="minorHAnsi" w:hAnsiTheme="minorHAnsi"/>
        </w:rPr>
        <w:t>Slovenskej republiky (ďalej aj</w:t>
      </w:r>
      <w:r w:rsidR="000A1BC9">
        <w:rPr>
          <w:rFonts w:asciiTheme="minorHAnsi" w:hAnsiTheme="minorHAnsi"/>
        </w:rPr>
        <w:t> </w:t>
      </w:r>
      <w:r w:rsidR="006F3614" w:rsidRPr="00C21325">
        <w:rPr>
          <w:rFonts w:asciiTheme="minorHAnsi" w:hAnsiTheme="minorHAnsi"/>
        </w:rPr>
        <w:t>„</w:t>
      </w:r>
      <w:r w:rsidR="003F2049">
        <w:rPr>
          <w:rFonts w:asciiTheme="minorHAnsi" w:hAnsiTheme="minorHAnsi"/>
        </w:rPr>
        <w:t>MIRRI</w:t>
      </w:r>
      <w:r w:rsidR="003F2049" w:rsidRPr="00C21325">
        <w:rPr>
          <w:rFonts w:asciiTheme="minorHAnsi" w:hAnsiTheme="minorHAnsi"/>
        </w:rPr>
        <w:t xml:space="preserve"> </w:t>
      </w:r>
      <w:r w:rsidR="006F3614" w:rsidRPr="00C21325">
        <w:rPr>
          <w:rFonts w:asciiTheme="minorHAnsi" w:hAnsiTheme="minorHAnsi"/>
        </w:rPr>
        <w:t>SR“),  riadiaci orgán pre operačný program Technická pomoc (ďalej aj „RO OP TP“)</w:t>
      </w:r>
    </w:p>
    <w:p w14:paraId="27CB8817"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Dĺžka trvania vyzvania:</w:t>
      </w:r>
    </w:p>
    <w:p w14:paraId="4630A835" w14:textId="77777777"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Typ vyzvania:</w:t>
      </w:r>
      <w:r w:rsidRPr="00C21325">
        <w:rPr>
          <w:rFonts w:asciiTheme="minorHAnsi" w:hAnsiTheme="minorHAnsi"/>
        </w:rPr>
        <w:t xml:space="preserve"> otvorené</w:t>
      </w:r>
    </w:p>
    <w:p w14:paraId="53B1C887" w14:textId="61DBFCE6"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Dátum vyhlásenia:</w:t>
      </w:r>
      <w:r w:rsidR="003E149B" w:rsidRPr="00C21325">
        <w:rPr>
          <w:rFonts w:asciiTheme="minorHAnsi" w:hAnsiTheme="minorHAnsi"/>
        </w:rPr>
        <w:t xml:space="preserve"> </w:t>
      </w:r>
      <w:r w:rsidR="00D85835" w:rsidRPr="00C21325">
        <w:rPr>
          <w:rFonts w:asciiTheme="minorHAnsi" w:hAnsiTheme="minorHAnsi"/>
        </w:rPr>
        <w:t xml:space="preserve"> </w:t>
      </w:r>
      <w:r w:rsidR="00C21325">
        <w:rPr>
          <w:rFonts w:asciiTheme="minorHAnsi" w:hAnsiTheme="minorHAnsi"/>
        </w:rPr>
        <w:t>1</w:t>
      </w:r>
      <w:r w:rsidR="008D4F08">
        <w:rPr>
          <w:rFonts w:asciiTheme="minorHAnsi" w:hAnsiTheme="minorHAnsi"/>
        </w:rPr>
        <w:t>4</w:t>
      </w:r>
      <w:r w:rsidR="00C21325">
        <w:rPr>
          <w:rFonts w:asciiTheme="minorHAnsi" w:hAnsiTheme="minorHAnsi"/>
        </w:rPr>
        <w:t>/12/2018</w:t>
      </w:r>
    </w:p>
    <w:p w14:paraId="6666C3A0" w14:textId="763588A8" w:rsidR="003C2776" w:rsidRPr="00C21325" w:rsidRDefault="003C2776" w:rsidP="00C21325">
      <w:pPr>
        <w:spacing w:before="120" w:after="120" w:line="240" w:lineRule="auto"/>
        <w:jc w:val="both"/>
        <w:rPr>
          <w:rFonts w:asciiTheme="minorHAnsi" w:hAnsiTheme="minorHAnsi"/>
        </w:rPr>
      </w:pPr>
      <w:r w:rsidRPr="00C21325">
        <w:rPr>
          <w:rFonts w:asciiTheme="minorHAnsi" w:hAnsiTheme="minorHAnsi"/>
          <w:b/>
        </w:rPr>
        <w:t>Dátum uzavretia:</w:t>
      </w:r>
      <w:r w:rsidRPr="00C21325">
        <w:rPr>
          <w:rFonts w:asciiTheme="minorHAnsi" w:hAnsiTheme="minorHAnsi"/>
        </w:rPr>
        <w:t xml:space="preserve"> </w:t>
      </w:r>
      <w:r w:rsidR="003E149B" w:rsidRPr="00C21325">
        <w:rPr>
          <w:rFonts w:asciiTheme="minorHAnsi" w:hAnsiTheme="minorHAnsi"/>
        </w:rPr>
        <w:t>do vyčerpania vyčlenených finančných prostriedkov</w:t>
      </w:r>
      <w:r w:rsidR="00D863AD" w:rsidRPr="00C21325">
        <w:rPr>
          <w:rFonts w:asciiTheme="minorHAnsi" w:hAnsiTheme="minorHAnsi"/>
        </w:rPr>
        <w:t xml:space="preserve"> alebo na základe rozhodnutia RO OP TP z dôvodu uspokojenia dopytu oprávnených žiadateľov</w:t>
      </w:r>
      <w:r w:rsidR="00AB2F66" w:rsidRPr="00AB2F66">
        <w:rPr>
          <w:rFonts w:asciiTheme="minorHAnsi" w:hAnsiTheme="minorHAnsi" w:cstheme="minorHAnsi"/>
        </w:rPr>
        <w:t xml:space="preserve"> </w:t>
      </w:r>
      <w:r w:rsidR="00AB2F66" w:rsidRPr="0071085D">
        <w:rPr>
          <w:rFonts w:asciiTheme="minorHAnsi" w:hAnsiTheme="minorHAnsi" w:cstheme="minorHAnsi"/>
        </w:rPr>
        <w:t>alebo zabezpečenia efektívneho finančného riadenia zo strany RO OP TP</w:t>
      </w:r>
      <w:r w:rsidR="00D863AD" w:rsidRPr="00C21325">
        <w:rPr>
          <w:rFonts w:asciiTheme="minorHAnsi" w:hAnsiTheme="minorHAnsi"/>
        </w:rPr>
        <w:t>. Presný dátum uzavretia vyzvania zverejní RO OP TP na</w:t>
      </w:r>
      <w:r w:rsidR="000A1BC9">
        <w:rPr>
          <w:rFonts w:asciiTheme="minorHAnsi" w:hAnsiTheme="minorHAnsi"/>
        </w:rPr>
        <w:t> </w:t>
      </w:r>
      <w:r w:rsidR="00D863AD" w:rsidRPr="00C21325">
        <w:rPr>
          <w:rFonts w:asciiTheme="minorHAnsi" w:hAnsiTheme="minorHAnsi"/>
        </w:rPr>
        <w:t xml:space="preserve">webovom sídle </w:t>
      </w:r>
      <w:hyperlink r:id="rId8" w:history="1">
        <w:r w:rsidR="00D863AD" w:rsidRPr="00C21325">
          <w:rPr>
            <w:rStyle w:val="Hypertextovprepojenie"/>
            <w:rFonts w:asciiTheme="minorHAnsi" w:hAnsiTheme="minorHAnsi"/>
          </w:rPr>
          <w:t>http://optp.vlada.gov.sk</w:t>
        </w:r>
      </w:hyperlink>
      <w:r w:rsidR="00D863AD" w:rsidRPr="00C21325">
        <w:rPr>
          <w:rFonts w:asciiTheme="minorHAnsi" w:hAnsiTheme="minorHAnsi"/>
        </w:rPr>
        <w:t>.</w:t>
      </w:r>
    </w:p>
    <w:p w14:paraId="0F6BB023"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Indikatívna výška finančných prostriedkov vyčlenených na vyzvanie (zdroje EÚ)</w:t>
      </w:r>
    </w:p>
    <w:p w14:paraId="3150EE7B" w14:textId="22392D0E" w:rsidR="003E149B" w:rsidRPr="00AB2F66" w:rsidRDefault="003E149B" w:rsidP="00C21325">
      <w:pPr>
        <w:spacing w:before="120" w:after="120" w:line="240" w:lineRule="auto"/>
        <w:jc w:val="both"/>
        <w:rPr>
          <w:rFonts w:asciiTheme="minorHAnsi" w:hAnsiTheme="minorHAnsi"/>
        </w:rPr>
      </w:pPr>
      <w:r w:rsidRPr="00AB2F66">
        <w:rPr>
          <w:rFonts w:asciiTheme="minorHAnsi" w:hAnsiTheme="minorHAnsi"/>
        </w:rPr>
        <w:t xml:space="preserve">Indikatívna výška zdrojov </w:t>
      </w:r>
      <w:r w:rsidR="00963664" w:rsidRPr="00AB2F66">
        <w:rPr>
          <w:rFonts w:asciiTheme="minorHAnsi" w:hAnsiTheme="minorHAnsi"/>
        </w:rPr>
        <w:t xml:space="preserve">Európskej únie (ďalej aj „EÚ“) </w:t>
      </w:r>
      <w:r w:rsidRPr="00AB2F66">
        <w:rPr>
          <w:rFonts w:asciiTheme="minorHAnsi" w:hAnsiTheme="minorHAnsi"/>
        </w:rPr>
        <w:t xml:space="preserve"> v rámci vyzvania je </w:t>
      </w:r>
      <w:r w:rsidR="008E4F63" w:rsidRPr="00AB2F66">
        <w:rPr>
          <w:rFonts w:asciiTheme="minorHAnsi" w:hAnsiTheme="minorHAnsi"/>
        </w:rPr>
        <w:t xml:space="preserve"> </w:t>
      </w:r>
      <w:del w:id="0" w:author="Autor">
        <w:r w:rsidR="00C21325" w:rsidRPr="00AB2F66" w:rsidDel="00424C80">
          <w:rPr>
            <w:rFonts w:asciiTheme="minorHAnsi" w:hAnsiTheme="minorHAnsi"/>
            <w:b/>
          </w:rPr>
          <w:delText>1</w:delText>
        </w:r>
        <w:r w:rsidR="000A4DC4" w:rsidRPr="00AB2F66" w:rsidDel="00424C80">
          <w:rPr>
            <w:rFonts w:asciiTheme="minorHAnsi" w:hAnsiTheme="minorHAnsi"/>
            <w:b/>
          </w:rPr>
          <w:delText> </w:delText>
        </w:r>
        <w:r w:rsidR="00C21325" w:rsidRPr="00AB2F66" w:rsidDel="00424C80">
          <w:rPr>
            <w:rFonts w:asciiTheme="minorHAnsi" w:hAnsiTheme="minorHAnsi"/>
            <w:b/>
          </w:rPr>
          <w:delText>23</w:delText>
        </w:r>
        <w:r w:rsidR="000A4DC4" w:rsidRPr="00AB2F66" w:rsidDel="00424C80">
          <w:rPr>
            <w:rFonts w:asciiTheme="minorHAnsi" w:hAnsiTheme="minorHAnsi"/>
            <w:b/>
          </w:rPr>
          <w:delText>0 </w:delText>
        </w:r>
        <w:r w:rsidR="00C21325" w:rsidRPr="00AB2F66" w:rsidDel="00424C80">
          <w:rPr>
            <w:rFonts w:asciiTheme="minorHAnsi" w:hAnsiTheme="minorHAnsi"/>
            <w:b/>
          </w:rPr>
          <w:delText>9</w:delText>
        </w:r>
        <w:r w:rsidR="000A4DC4" w:rsidRPr="00AB2F66" w:rsidDel="00424C80">
          <w:rPr>
            <w:rFonts w:asciiTheme="minorHAnsi" w:hAnsiTheme="minorHAnsi"/>
            <w:b/>
          </w:rPr>
          <w:delText>00,</w:delText>
        </w:r>
        <w:r w:rsidR="00963664" w:rsidRPr="00AB2F66" w:rsidDel="00424C80">
          <w:rPr>
            <w:rFonts w:asciiTheme="minorHAnsi" w:hAnsiTheme="minorHAnsi"/>
            <w:b/>
          </w:rPr>
          <w:delText>00</w:delText>
        </w:r>
      </w:del>
      <w:ins w:id="1" w:author="Autor">
        <w:r w:rsidR="00424C80">
          <w:rPr>
            <w:rFonts w:asciiTheme="minorHAnsi" w:hAnsiTheme="minorHAnsi"/>
            <w:b/>
          </w:rPr>
          <w:t>860 599,01</w:t>
        </w:r>
      </w:ins>
      <w:r w:rsidR="000A4DC4" w:rsidRPr="00AB2F66">
        <w:rPr>
          <w:rFonts w:asciiTheme="minorHAnsi" w:hAnsiTheme="minorHAnsi"/>
        </w:rPr>
        <w:t xml:space="preserve"> </w:t>
      </w:r>
      <w:r w:rsidRPr="00AB2F66">
        <w:rPr>
          <w:rFonts w:asciiTheme="minorHAnsi" w:hAnsiTheme="minorHAnsi"/>
        </w:rPr>
        <w:t>€.</w:t>
      </w:r>
      <w:bookmarkStart w:id="2" w:name="_GoBack"/>
      <w:bookmarkEnd w:id="2"/>
    </w:p>
    <w:p w14:paraId="21FF286B"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Financovanie projektu</w:t>
      </w:r>
    </w:p>
    <w:p w14:paraId="54BE4FCF" w14:textId="7995C8EE" w:rsidR="004A420E" w:rsidRDefault="00DC6870" w:rsidP="00C514B7">
      <w:pPr>
        <w:spacing w:before="120" w:after="120" w:line="240" w:lineRule="auto"/>
        <w:jc w:val="both"/>
        <w:rPr>
          <w:rFonts w:asciiTheme="minorHAnsi" w:hAnsiTheme="minorHAnsi"/>
        </w:rPr>
      </w:pPr>
      <w:r w:rsidRPr="00C21325">
        <w:rPr>
          <w:rFonts w:asciiTheme="minorHAnsi" w:hAnsiTheme="minorHAnsi"/>
        </w:rPr>
        <w:t>Poskytovateľ</w:t>
      </w:r>
      <w:r w:rsidR="004A420E" w:rsidRPr="00C21325">
        <w:rPr>
          <w:rFonts w:asciiTheme="minorHAnsi" w:hAnsiTheme="minorHAnsi"/>
        </w:rPr>
        <w:t xml:space="preserve"> zabezpečí financovanie projektu v súlade s pravidlami Stratégie financovania </w:t>
      </w:r>
      <w:r w:rsidR="00C514B7">
        <w:rPr>
          <w:rFonts w:asciiTheme="minorHAnsi" w:hAnsiTheme="minorHAnsi" w:cstheme="minorHAnsi"/>
        </w:rPr>
        <w:t>Európskych štrukturálnych a investičných fondov (ďalej aj „</w:t>
      </w:r>
      <w:r w:rsidR="00C514B7" w:rsidRPr="00FC49A1">
        <w:rPr>
          <w:rFonts w:asciiTheme="minorHAnsi" w:hAnsiTheme="minorHAnsi" w:cstheme="minorHAnsi"/>
        </w:rPr>
        <w:t>EŠIF</w:t>
      </w:r>
      <w:r w:rsidR="00C514B7">
        <w:rPr>
          <w:rFonts w:asciiTheme="minorHAnsi" w:hAnsiTheme="minorHAnsi" w:cstheme="minorHAnsi"/>
        </w:rPr>
        <w:t xml:space="preserve">“) </w:t>
      </w:r>
      <w:r w:rsidR="004A420E" w:rsidRPr="00C21325">
        <w:rPr>
          <w:rFonts w:asciiTheme="minorHAnsi" w:hAnsiTheme="minorHAnsi"/>
        </w:rPr>
        <w:t>na programové obdobie 2014-2020 podľa typu prijímateľa nasledovne:</w:t>
      </w:r>
    </w:p>
    <w:p w14:paraId="024A3D3D" w14:textId="77777777" w:rsidR="008D5D40" w:rsidRDefault="008D5D40" w:rsidP="00C514B7">
      <w:pPr>
        <w:spacing w:before="120" w:after="120" w:line="240" w:lineRule="auto"/>
        <w:jc w:val="both"/>
        <w:rPr>
          <w:rFonts w:asciiTheme="minorHAnsi" w:hAnsiTheme="minorHAnsi"/>
        </w:rPr>
      </w:pPr>
    </w:p>
    <w:p w14:paraId="1D59340B" w14:textId="77777777" w:rsidR="000A1BC9" w:rsidRDefault="000A1BC9" w:rsidP="00C514B7">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AB2F66" w:rsidRPr="000C0504" w14:paraId="6B161A79" w14:textId="77777777" w:rsidTr="004B6D58">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AC68DF1"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E40236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9BF460"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02FAD04F" w14:textId="77777777" w:rsidR="00AB2F66" w:rsidRPr="000C0504" w:rsidRDefault="00AB2F66" w:rsidP="004B6D58">
            <w:pPr>
              <w:rPr>
                <w:rFonts w:asciiTheme="minorHAnsi" w:hAnsiTheme="minorHAnsi"/>
              </w:rPr>
            </w:pPr>
          </w:p>
        </w:tc>
      </w:tr>
      <w:tr w:rsidR="00AB2F66" w:rsidRPr="000C0504" w14:paraId="717A24C7"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028181" w14:textId="77777777" w:rsidR="00AB2F66" w:rsidRPr="000C0504" w:rsidRDefault="00AB2F66" w:rsidP="004B6D58">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D2F11D8"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1CC7F74"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428C3C" w14:textId="77777777" w:rsidR="00AB2F66" w:rsidRPr="000C0504" w:rsidRDefault="00AB2F66" w:rsidP="004B6D58">
            <w:pPr>
              <w:rPr>
                <w:rFonts w:asciiTheme="minorHAnsi" w:hAnsiTheme="minorHAnsi"/>
                <w:color w:val="000000"/>
              </w:rPr>
            </w:pPr>
          </w:p>
        </w:tc>
        <w:tc>
          <w:tcPr>
            <w:tcW w:w="20" w:type="dxa"/>
            <w:vAlign w:val="center"/>
            <w:hideMark/>
          </w:tcPr>
          <w:p w14:paraId="0D0AC6D2" w14:textId="77777777" w:rsidR="00AB2F66" w:rsidRPr="000C0504" w:rsidRDefault="00AB2F66" w:rsidP="004B6D58">
            <w:pPr>
              <w:rPr>
                <w:rFonts w:asciiTheme="minorHAnsi" w:hAnsiTheme="minorHAnsi"/>
              </w:rPr>
            </w:pPr>
          </w:p>
        </w:tc>
      </w:tr>
      <w:tr w:rsidR="00AB2F66" w:rsidRPr="000C0504" w14:paraId="4A2A2766"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5E1D2DC"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736349C4" w14:textId="77777777" w:rsidR="00AB2F66" w:rsidRPr="000C0504" w:rsidRDefault="00AB2F66" w:rsidP="004B6D58">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11CA2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8628C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61D7C4A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2DA0B48E" w14:textId="77777777" w:rsidR="00AB2F66" w:rsidRPr="000C0504" w:rsidRDefault="00AB2F66" w:rsidP="004B6D58">
            <w:pPr>
              <w:rPr>
                <w:rFonts w:asciiTheme="minorHAnsi" w:hAnsiTheme="minorHAnsi"/>
                <w:color w:val="000000"/>
              </w:rPr>
            </w:pPr>
          </w:p>
        </w:tc>
        <w:tc>
          <w:tcPr>
            <w:tcW w:w="20" w:type="dxa"/>
            <w:vAlign w:val="center"/>
            <w:hideMark/>
          </w:tcPr>
          <w:p w14:paraId="093B7CA9" w14:textId="77777777" w:rsidR="00AB2F66" w:rsidRPr="000C0504" w:rsidRDefault="00AB2F66" w:rsidP="004B6D58">
            <w:pPr>
              <w:rPr>
                <w:rFonts w:asciiTheme="minorHAnsi" w:hAnsiTheme="minorHAnsi"/>
              </w:rPr>
            </w:pPr>
          </w:p>
        </w:tc>
      </w:tr>
      <w:tr w:rsidR="00AB2F66" w:rsidRPr="000C0504" w14:paraId="3661BF47" w14:textId="77777777" w:rsidTr="004B6D58">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36633F"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178A5702" w14:textId="77777777" w:rsidR="00AB2F66" w:rsidRPr="000C0504" w:rsidRDefault="00AB2F66" w:rsidP="004B6D58">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138A984" w14:textId="77777777" w:rsidR="00AB2F66" w:rsidRPr="000C0504" w:rsidRDefault="00AB2F66" w:rsidP="004B6D58">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5CBF2DC" w14:textId="77777777" w:rsidR="00AB2F66" w:rsidRPr="000C0504" w:rsidRDefault="00AB2F66" w:rsidP="004B6D58">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5C30CDD1" w14:textId="77777777" w:rsidR="00AB2F66" w:rsidRPr="000C0504" w:rsidRDefault="00AB2F66" w:rsidP="004B6D58">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5754BA58" w14:textId="77777777" w:rsidR="00AB2F66" w:rsidRPr="000C0504" w:rsidRDefault="00AB2F66" w:rsidP="004B6D58">
            <w:pPr>
              <w:rPr>
                <w:rFonts w:asciiTheme="minorHAnsi" w:hAnsiTheme="minorHAnsi"/>
                <w:color w:val="000000"/>
              </w:rPr>
            </w:pPr>
          </w:p>
        </w:tc>
        <w:tc>
          <w:tcPr>
            <w:tcW w:w="20" w:type="dxa"/>
            <w:vAlign w:val="center"/>
            <w:hideMark/>
          </w:tcPr>
          <w:p w14:paraId="687D9FA1" w14:textId="77777777" w:rsidR="00AB2F66" w:rsidRPr="000C0504" w:rsidRDefault="00AB2F66" w:rsidP="004B6D58">
            <w:pPr>
              <w:rPr>
                <w:rFonts w:asciiTheme="minorHAnsi" w:hAnsiTheme="minorHAnsi"/>
              </w:rPr>
            </w:pPr>
          </w:p>
        </w:tc>
      </w:tr>
      <w:tr w:rsidR="00AB2F66" w:rsidRPr="000C0504" w14:paraId="10E50D00"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EF3CDD3"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2BF8FC" w14:textId="77777777" w:rsidR="00AB2F66" w:rsidRPr="000C0504" w:rsidRDefault="00AB2F66" w:rsidP="004B6D58">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FBB384" w14:textId="77777777" w:rsidR="00AB2F66" w:rsidRPr="000C0504" w:rsidRDefault="00AB2F66" w:rsidP="004B6D58">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28BD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5CB75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F24977"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6F9314C" w14:textId="77777777" w:rsidR="00AB2F66" w:rsidRPr="000C0504" w:rsidRDefault="00AB2F66" w:rsidP="004B6D58">
            <w:pPr>
              <w:rPr>
                <w:rFonts w:asciiTheme="minorHAnsi" w:hAnsiTheme="minorHAnsi"/>
              </w:rPr>
            </w:pPr>
          </w:p>
        </w:tc>
      </w:tr>
      <w:tr w:rsidR="00AB2F66" w:rsidRPr="000C0504" w14:paraId="07887D3B"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E306B0D" w14:textId="77777777" w:rsidR="00AB2F66" w:rsidRPr="000C0504" w:rsidRDefault="00AB2F66" w:rsidP="004B6D58">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87B873"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BBBEEBE" w14:textId="77777777" w:rsidR="00AB2F66" w:rsidRPr="000C0504" w:rsidRDefault="00AB2F66" w:rsidP="004B6D58">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43C2B621" w14:textId="77777777" w:rsidR="00AB2F66" w:rsidRPr="000C0504" w:rsidRDefault="00AB2F66" w:rsidP="004B6D58">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1FD1F84A" w14:textId="77777777" w:rsidR="00AB2F66" w:rsidRPr="000C0504" w:rsidRDefault="00AB2F66" w:rsidP="004B6D58">
            <w:pPr>
              <w:rPr>
                <w:rFonts w:asciiTheme="minorHAnsi" w:hAnsiTheme="minorHAnsi"/>
                <w:color w:val="000000"/>
              </w:rPr>
            </w:pPr>
          </w:p>
        </w:tc>
        <w:tc>
          <w:tcPr>
            <w:tcW w:w="20" w:type="dxa"/>
            <w:vAlign w:val="center"/>
            <w:hideMark/>
          </w:tcPr>
          <w:p w14:paraId="552F02BA" w14:textId="77777777" w:rsidR="00AB2F66" w:rsidRPr="000C0504" w:rsidRDefault="00AB2F66" w:rsidP="004B6D58">
            <w:pPr>
              <w:rPr>
                <w:rFonts w:asciiTheme="minorHAnsi" w:hAnsiTheme="minorHAnsi"/>
              </w:rPr>
            </w:pPr>
          </w:p>
        </w:tc>
      </w:tr>
      <w:tr w:rsidR="00AB2F66" w:rsidRPr="000C0504" w14:paraId="1A4688FA" w14:textId="77777777" w:rsidTr="004B6D58">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A38E3E1"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ADEF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998F3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0B17FBC3" w14:textId="77777777" w:rsidR="00AB2F66" w:rsidRPr="000C0504" w:rsidRDefault="00AB2F66" w:rsidP="004B6D58">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2225F5"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316F1BB" w14:textId="77777777" w:rsidR="00AB2F66" w:rsidRPr="000C0504" w:rsidRDefault="00AB2F66" w:rsidP="004B6D58">
            <w:pPr>
              <w:rPr>
                <w:rFonts w:asciiTheme="minorHAnsi" w:hAnsiTheme="minorHAnsi"/>
                <w:color w:val="000000"/>
              </w:rPr>
            </w:pPr>
          </w:p>
        </w:tc>
        <w:tc>
          <w:tcPr>
            <w:tcW w:w="20" w:type="dxa"/>
            <w:vAlign w:val="center"/>
            <w:hideMark/>
          </w:tcPr>
          <w:p w14:paraId="024488F3" w14:textId="77777777" w:rsidR="00AB2F66" w:rsidRPr="000C0504" w:rsidRDefault="00AB2F66" w:rsidP="004B6D58">
            <w:pPr>
              <w:rPr>
                <w:rFonts w:asciiTheme="minorHAnsi" w:hAnsiTheme="minorHAnsi"/>
              </w:rPr>
            </w:pPr>
          </w:p>
        </w:tc>
      </w:tr>
    </w:tbl>
    <w:p w14:paraId="2845052B" w14:textId="1EEB01D0" w:rsidR="00220D59" w:rsidRPr="00C21325" w:rsidRDefault="00220D59" w:rsidP="008D5D40">
      <w:pPr>
        <w:spacing w:before="240" w:after="120" w:line="240" w:lineRule="auto"/>
        <w:jc w:val="both"/>
        <w:rPr>
          <w:rFonts w:asciiTheme="minorHAnsi" w:hAnsiTheme="minorHAnsi"/>
        </w:rPr>
      </w:pPr>
      <w:r w:rsidRPr="00C21325">
        <w:rPr>
          <w:rFonts w:asciiTheme="minorHAnsi" w:hAnsiTheme="minorHAnsi"/>
        </w:rPr>
        <w:t xml:space="preserve">Oprávnené výdavky sa uhrádzajú vo vyššie uvedených pomeroch, ktoré sa percentuálne skladajú z nasledujúcich pomerov: </w:t>
      </w:r>
    </w:p>
    <w:p w14:paraId="7AE40A40" w14:textId="306535E9"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3,45 %</w:t>
      </w:r>
      <w:r w:rsidRPr="00C21325">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0A1BC9">
        <w:rPr>
          <w:rFonts w:asciiTheme="minorHAnsi" w:eastAsia="Calibri" w:hAnsiTheme="minorHAnsi"/>
          <w:sz w:val="22"/>
          <w:szCs w:val="22"/>
          <w:lang w:eastAsia="en-US"/>
        </w:rPr>
        <w:t> </w:t>
      </w:r>
      <w:r w:rsidRPr="00C21325">
        <w:rPr>
          <w:rFonts w:asciiTheme="minorHAnsi" w:eastAsia="Calibri" w:hAnsiTheme="minorHAnsi"/>
          <w:sz w:val="22"/>
          <w:szCs w:val="22"/>
          <w:lang w:eastAsia="en-US"/>
        </w:rPr>
        <w:t>horizontálny a celoplošný charakter aktivít operačného programu) s cieľom podporiť rozvinutejšie regióny formou „pro rata“;</w:t>
      </w:r>
    </w:p>
    <w:p w14:paraId="196A2BF8" w14:textId="77777777"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85 %</w:t>
      </w:r>
      <w:r w:rsidRPr="00C21325">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1925802B" w14:textId="77777777" w:rsidR="003C2776"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15 %</w:t>
      </w:r>
      <w:r w:rsidRPr="00C21325">
        <w:rPr>
          <w:rFonts w:asciiTheme="minorHAnsi" w:eastAsia="Calibri" w:hAnsiTheme="minorHAnsi"/>
          <w:sz w:val="22"/>
          <w:szCs w:val="22"/>
          <w:lang w:eastAsia="en-US"/>
        </w:rPr>
        <w:t xml:space="preserve"> z celkových oprávnených výdavkov bez zdrojov „pro rata“ tvorí príspevok zo štátneho rozpočtu.</w:t>
      </w:r>
    </w:p>
    <w:p w14:paraId="4EB2B881" w14:textId="77777777" w:rsidR="003C2776" w:rsidRPr="00C21325" w:rsidRDefault="003C2776" w:rsidP="008D5D40">
      <w:pPr>
        <w:pStyle w:val="Odsekzoznamu1"/>
        <w:keepNext/>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Časový harmonogram konania o ŽoNFP</w:t>
      </w:r>
      <w:r w:rsidRPr="00C21325">
        <w:rPr>
          <w:rFonts w:asciiTheme="minorHAnsi" w:hAnsiTheme="minorHAnsi"/>
          <w:b/>
        </w:rPr>
        <w:tab/>
      </w:r>
    </w:p>
    <w:p w14:paraId="3B15A9FF" w14:textId="7036500D"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w:t>
      </w:r>
      <w:r w:rsidRPr="005A6BED">
        <w:rPr>
          <w:rFonts w:asciiTheme="minorHAnsi" w:hAnsiTheme="minorHAnsi" w:cstheme="minorHAnsi"/>
          <w:b/>
        </w:rPr>
        <w:t>70 pracovných dní</w:t>
      </w:r>
      <w:r w:rsidRPr="00FC49A1">
        <w:rPr>
          <w:rFonts w:asciiTheme="minorHAnsi" w:hAnsiTheme="minorHAnsi" w:cstheme="minorHAnsi"/>
        </w:rPr>
        <w:t xml:space="preserve"> od konečného termínu príslušného posudzovaného časového obdobia vyzvania. </w:t>
      </w:r>
    </w:p>
    <w:p w14:paraId="49275C73" w14:textId="77777777"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06128631" w14:textId="77777777"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7CF40BAD" w14:textId="0E88F2A9" w:rsidR="003C2776" w:rsidRPr="00627FCC"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OP TP (t. j. prerušuje sa dňom zaslania výzvy </w:t>
      </w:r>
      <w:r w:rsidRPr="00FC49A1">
        <w:rPr>
          <w:rFonts w:asciiTheme="minorHAnsi" w:hAnsiTheme="minorHAnsi" w:cstheme="minorHAnsi"/>
        </w:rPr>
        <w:lastRenderedPageBreak/>
        <w:t>na doplnenie chýbajúcich náležitostí a začína plynúť dňom doručenia náležitostí na</w:t>
      </w:r>
      <w:r w:rsidR="000A1BC9">
        <w:rPr>
          <w:rFonts w:asciiTheme="minorHAnsi" w:hAnsiTheme="minorHAnsi" w:cstheme="minorHAnsi"/>
        </w:rPr>
        <w:t> </w:t>
      </w:r>
      <w:r w:rsidRPr="00FC49A1">
        <w:rPr>
          <w:rFonts w:asciiTheme="minorHAnsi" w:hAnsiTheme="minorHAnsi" w:cstheme="minorHAnsi"/>
        </w:rPr>
        <w:t>riadiaci orgán OP</w:t>
      </w:r>
      <w:r w:rsidR="008D5D40">
        <w:rPr>
          <w:rFonts w:asciiTheme="minorHAnsi" w:hAnsiTheme="minorHAnsi" w:cstheme="minorHAnsi"/>
        </w:rPr>
        <w:t> </w:t>
      </w:r>
      <w:r w:rsidRPr="00FC49A1">
        <w:rPr>
          <w:rFonts w:asciiTheme="minorHAnsi" w:hAnsiTheme="minorHAnsi" w:cstheme="minorHAnsi"/>
        </w:rPr>
        <w:t>TP).</w:t>
      </w:r>
      <w:r w:rsidR="008A01C9" w:rsidRPr="00627FCC">
        <w:rPr>
          <w:rFonts w:asciiTheme="minorHAnsi" w:hAnsiTheme="minorHAnsi" w:cstheme="minorHAnsi"/>
        </w:rPr>
        <w:t xml:space="preserve"> </w:t>
      </w:r>
    </w:p>
    <w:p w14:paraId="3970D9EB"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Miesto a spôsob podania ŽoNFP</w:t>
      </w:r>
    </w:p>
    <w:p w14:paraId="7FD7A6C7" w14:textId="77777777" w:rsidR="00C514B7" w:rsidRPr="00587681" w:rsidRDefault="00C514B7" w:rsidP="008D5D40">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Žiadateľ je povinný predložiť žiadosť o NFP riadne, včas a v určenej forme. </w:t>
      </w:r>
    </w:p>
    <w:p w14:paraId="0AD03B8C" w14:textId="145FF1BE" w:rsidR="00C514B7" w:rsidRPr="00587681" w:rsidRDefault="00C514B7" w:rsidP="005A6BED">
      <w:pPr>
        <w:pStyle w:val="Default"/>
        <w:rPr>
          <w:rFonts w:asciiTheme="minorHAnsi" w:hAnsiTheme="minorHAnsi" w:cstheme="minorHAnsi"/>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všetkými </w:t>
      </w:r>
      <w:r w:rsidR="006472BA">
        <w:rPr>
          <w:rFonts w:asciiTheme="minorHAnsi" w:hAnsiTheme="minorHAnsi" w:cstheme="minorHAnsi"/>
          <w:sz w:val="22"/>
          <w:szCs w:val="22"/>
        </w:rPr>
        <w:t xml:space="preserve">relevantnými </w:t>
      </w:r>
      <w:r w:rsidRPr="00587681">
        <w:rPr>
          <w:rFonts w:asciiTheme="minorHAnsi" w:hAnsiTheme="minorHAnsi" w:cstheme="minorHAnsi"/>
          <w:sz w:val="22"/>
          <w:szCs w:val="22"/>
        </w:rPr>
        <w:t xml:space="preserve">prílohami) zaslaný </w:t>
      </w:r>
      <w:r w:rsidRPr="00587681">
        <w:rPr>
          <w:rFonts w:asciiTheme="minorHAnsi" w:hAnsiTheme="minorHAnsi" w:cstheme="minorHAnsi"/>
          <w:b/>
          <w:sz w:val="22"/>
          <w:szCs w:val="22"/>
        </w:rPr>
        <w:t>elektronicky</w:t>
      </w:r>
      <w:r w:rsidRPr="00587681">
        <w:rPr>
          <w:rFonts w:asciiTheme="minorHAnsi" w:hAnsiTheme="minorHAnsi" w:cstheme="minorHAnsi"/>
          <w:sz w:val="22"/>
          <w:szCs w:val="22"/>
        </w:rPr>
        <w:t xml:space="preserve"> prostredníctvom ITMS2014+ </w:t>
      </w:r>
      <w:r w:rsidRPr="00587681">
        <w:rPr>
          <w:rFonts w:asciiTheme="minorHAnsi" w:hAnsiTheme="minorHAnsi" w:cstheme="minorHAnsi"/>
          <w:b/>
          <w:sz w:val="22"/>
          <w:szCs w:val="22"/>
        </w:rPr>
        <w:t xml:space="preserve">a zároveň písomne </w:t>
      </w:r>
      <w:r w:rsidRPr="00587681">
        <w:rPr>
          <w:rFonts w:asciiTheme="minorHAnsi" w:hAnsiTheme="minorHAnsi" w:cstheme="minorHAnsi"/>
          <w:sz w:val="22"/>
          <w:szCs w:val="22"/>
        </w:rPr>
        <w:t xml:space="preserve">jedným z nasledovných spôsobov: </w:t>
      </w:r>
      <w:r w:rsidRPr="00587681">
        <w:rPr>
          <w:rFonts w:asciiTheme="minorHAnsi" w:hAnsiTheme="minorHAnsi" w:cstheme="minorHAnsi"/>
        </w:rPr>
        <w:t xml:space="preserve"> </w:t>
      </w:r>
    </w:p>
    <w:p w14:paraId="718927E6" w14:textId="44D083B5" w:rsidR="00C514B7" w:rsidRPr="00587681" w:rsidRDefault="00C514B7" w:rsidP="00C514B7">
      <w:pPr>
        <w:pStyle w:val="Odsekzoznamu"/>
        <w:numPr>
          <w:ilvl w:val="0"/>
          <w:numId w:val="41"/>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w:t>
      </w:r>
      <w:r w:rsidR="00D45612"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D45612" w:rsidRPr="0013226F">
        <w:rPr>
          <w:rFonts w:asciiTheme="minorHAnsi" w:hAnsiTheme="minorHAnsi" w:cstheme="minorHAnsi"/>
          <w:sz w:val="22"/>
          <w:szCs w:val="22"/>
        </w:rPr>
        <w:t xml:space="preserve"> žiadateľ </w:t>
      </w:r>
      <w:r w:rsidR="00D45612" w:rsidRPr="0013226F">
        <w:rPr>
          <w:rFonts w:asciiTheme="minorHAnsi" w:hAnsiTheme="minorHAnsi"/>
          <w:sz w:val="22"/>
          <w:szCs w:val="22"/>
        </w:rPr>
        <w:t xml:space="preserve">doručuje ŽoNFP </w:t>
      </w:r>
      <w:r w:rsidR="00D45612" w:rsidRPr="0013226F">
        <w:rPr>
          <w:rFonts w:asciiTheme="minorHAnsi" w:hAnsiTheme="minorHAnsi"/>
          <w:b/>
          <w:bCs/>
          <w:sz w:val="22"/>
          <w:szCs w:val="22"/>
        </w:rPr>
        <w:t xml:space="preserve">elektronicky </w:t>
      </w:r>
      <w:r w:rsidR="00D45612" w:rsidRPr="0013226F">
        <w:rPr>
          <w:rFonts w:asciiTheme="minorHAnsi" w:hAnsiTheme="minorHAnsi"/>
          <w:sz w:val="22"/>
          <w:szCs w:val="22"/>
        </w:rPr>
        <w:t>do</w:t>
      </w:r>
      <w:r w:rsidR="00D45612" w:rsidRPr="00925837">
        <w:rPr>
          <w:rFonts w:asciiTheme="minorHAnsi" w:hAnsiTheme="minorHAnsi"/>
          <w:sz w:val="22"/>
          <w:szCs w:val="22"/>
        </w:rPr>
        <w:t xml:space="preserve"> schránky RO OP TP</w:t>
      </w:r>
      <w:r w:rsidR="00D45612" w:rsidRPr="00925837">
        <w:rPr>
          <w:rFonts w:asciiTheme="minorHAnsi" w:hAnsiTheme="minorHAnsi"/>
          <w:b/>
          <w:bCs/>
          <w:sz w:val="22"/>
          <w:szCs w:val="22"/>
        </w:rPr>
        <w:t xml:space="preserve"> prostredníctvom Ústredného portálu verejnej správy </w:t>
      </w:r>
      <w:r w:rsidR="00D45612" w:rsidRPr="00925837">
        <w:rPr>
          <w:rFonts w:asciiTheme="minorHAnsi" w:hAnsiTheme="minorHAnsi"/>
          <w:sz w:val="22"/>
          <w:szCs w:val="22"/>
        </w:rPr>
        <w:t xml:space="preserve">(ďalej aj „ÚPVS“) na adrese </w:t>
      </w:r>
      <w:hyperlink r:id="rId9" w:history="1">
        <w:r w:rsidR="00D45612" w:rsidRPr="00925837">
          <w:rPr>
            <w:rStyle w:val="Hypertextovprepojenie"/>
            <w:rFonts w:asciiTheme="minorHAnsi" w:hAnsiTheme="minorHAnsi"/>
            <w:sz w:val="22"/>
            <w:szCs w:val="22"/>
          </w:rPr>
          <w:t>www.slovensko.sk</w:t>
        </w:r>
      </w:hyperlink>
      <w:r w:rsidR="00D45612" w:rsidRPr="00925837">
        <w:rPr>
          <w:rFonts w:asciiTheme="minorHAnsi" w:hAnsiTheme="minorHAnsi"/>
          <w:sz w:val="22"/>
          <w:szCs w:val="22"/>
        </w:rPr>
        <w:t xml:space="preserve"> (identifikácia schránky: MIRRI SR – RO OPTP, IČO: 50349287, suffix: 10007, číslo schránky: E0007130310), resp. prostredníctvom </w:t>
      </w:r>
      <w:r w:rsidR="00D45612">
        <w:rPr>
          <w:rFonts w:asciiTheme="minorHAnsi" w:hAnsiTheme="minorHAnsi"/>
          <w:sz w:val="22"/>
          <w:szCs w:val="22"/>
        </w:rPr>
        <w:t>elektronickej</w:t>
      </w:r>
      <w:r w:rsidR="00D45612" w:rsidRPr="00925837">
        <w:rPr>
          <w:rFonts w:asciiTheme="minorHAnsi" w:hAnsiTheme="minorHAnsi"/>
          <w:sz w:val="22"/>
          <w:szCs w:val="22"/>
        </w:rPr>
        <w:t xml:space="preserve"> služby MIRRI SR zriadenej pre takéto podanie „</w:t>
      </w:r>
      <w:r w:rsidR="00D45612" w:rsidRPr="00925837">
        <w:rPr>
          <w:rFonts w:asciiTheme="minorHAnsi" w:hAnsiTheme="minorHAnsi"/>
          <w:b/>
          <w:bCs/>
          <w:sz w:val="22"/>
          <w:szCs w:val="22"/>
        </w:rPr>
        <w:t>Podanie na RO OP TP - dokumenty k projektom</w:t>
      </w:r>
      <w:r w:rsidR="00D45612" w:rsidRPr="00925837">
        <w:rPr>
          <w:rFonts w:asciiTheme="minorHAnsi" w:hAnsiTheme="minorHAnsi"/>
          <w:sz w:val="22"/>
          <w:szCs w:val="22"/>
        </w:rPr>
        <w:t>“ na ÚPVS</w:t>
      </w:r>
      <w:r w:rsidRPr="00587681">
        <w:rPr>
          <w:rFonts w:asciiTheme="minorHAnsi" w:hAnsiTheme="minorHAnsi" w:cstheme="minorHAnsi"/>
          <w:sz w:val="22"/>
          <w:szCs w:val="22"/>
        </w:rPr>
        <w:t>.</w:t>
      </w:r>
    </w:p>
    <w:p w14:paraId="35CC8BAE"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Žiadateľ postupuje pri predložení ŽoNFP do elektronickej schránky RO OP TP jedným z nasledovných spôsobov:</w:t>
      </w:r>
    </w:p>
    <w:p w14:paraId="0317660F" w14:textId="77777777"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33B30ABE" w14:textId="1A1C0DF9"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10" w:history="1">
        <w:r w:rsidR="006E5C0F" w:rsidRPr="00760002">
          <w:rPr>
            <w:rStyle w:val="Hypertextovprepojenie"/>
            <w:rFonts w:asciiTheme="minorHAnsi" w:hAnsiTheme="minorHAnsi" w:cstheme="minorHAnsi"/>
            <w:sz w:val="22"/>
            <w:szCs w:val="22"/>
          </w:rPr>
          <w:t>www.itms2014.sk</w:t>
        </w:r>
      </w:hyperlink>
      <w:r w:rsidR="006E5C0F">
        <w:rPr>
          <w:rFonts w:asciiTheme="minorHAnsi" w:hAnsiTheme="minorHAnsi" w:cstheme="minorHAnsi"/>
          <w:sz w:val="22"/>
          <w:szCs w:val="22"/>
        </w:rPr>
        <w:t xml:space="preserve">  </w:t>
      </w:r>
      <w:r w:rsidR="006E5C0F" w:rsidRPr="00587681">
        <w:rPr>
          <w:rFonts w:asciiTheme="minorHAnsi" w:hAnsiTheme="minorHAnsi" w:cstheme="minorHAnsi"/>
          <w:sz w:val="22"/>
          <w:szCs w:val="22"/>
        </w:rPr>
        <w:t xml:space="preserve"> </w:t>
      </w:r>
      <w:r w:rsidRPr="00587681">
        <w:rPr>
          <w:rFonts w:asciiTheme="minorHAnsi" w:hAnsiTheme="minorHAnsi" w:cstheme="minorHAnsi"/>
          <w:sz w:val="22"/>
          <w:szCs w:val="22"/>
        </w:rPr>
        <w:t>(</w:t>
      </w:r>
      <w:hyperlink r:id="rId11" w:history="1">
        <w:r w:rsidRPr="00587681">
          <w:rPr>
            <w:rStyle w:val="Hypertextovprepojenie"/>
            <w:rFonts w:asciiTheme="minorHAnsi" w:hAnsiTheme="minorHAnsi" w:cstheme="minorHAnsi"/>
            <w:sz w:val="22"/>
            <w:szCs w:val="22"/>
          </w:rPr>
          <w:t>https://www.itms2014.sk/aktuality/aktualita?id=3177b6ce-fe6d-40a4-b9b2-d8fbb2e439f8</w:t>
        </w:r>
      </w:hyperlink>
      <w:r w:rsidRPr="00587681">
        <w:rPr>
          <w:rFonts w:asciiTheme="minorHAnsi" w:hAnsiTheme="minorHAnsi" w:cstheme="minorHAnsi"/>
          <w:sz w:val="22"/>
          <w:szCs w:val="22"/>
        </w:rPr>
        <w:t xml:space="preserve">). </w:t>
      </w:r>
    </w:p>
    <w:p w14:paraId="76AFE4D4" w14:textId="08507528" w:rsidR="00C514B7" w:rsidRPr="00587681" w:rsidRDefault="00C514B7" w:rsidP="00505266">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žiadosti o NFP prostredníctvom ÚPVS žiadateľ povinné prílohy k ŽoNFP iba vloží do ITMS2014+, nezasiela ich do elektronickej schránky RO OP TP. V  prípade prílohy </w:t>
      </w:r>
      <w:r w:rsidR="00671955" w:rsidRPr="00587681">
        <w:rPr>
          <w:rFonts w:asciiTheme="minorHAnsi" w:hAnsiTheme="minorHAnsi" w:cstheme="minorHAnsi"/>
          <w:sz w:val="22"/>
          <w:szCs w:val="22"/>
        </w:rPr>
        <w:t>Splnomocneni</w:t>
      </w:r>
      <w:r w:rsidR="00671955">
        <w:rPr>
          <w:rFonts w:asciiTheme="minorHAnsi" w:hAnsiTheme="minorHAnsi" w:cstheme="minorHAnsi"/>
          <w:sz w:val="22"/>
          <w:szCs w:val="22"/>
        </w:rPr>
        <w:t>e</w:t>
      </w:r>
      <w:r w:rsidR="00671955"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10C26C5A" w14:textId="7A39C6D4" w:rsidR="00A0201C" w:rsidRPr="002172BA" w:rsidRDefault="00C514B7" w:rsidP="00151A6A">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ak žiadateľ predloží ŽoNFP bez príloh elektronickým spôsobom a má aktivovanú elektronickú schránku, RO OP TP je povinný doručovať všetky rozhodnutia, vydané v konaní </w:t>
      </w:r>
      <w:r w:rsidRPr="00587681">
        <w:rPr>
          <w:rFonts w:asciiTheme="minorHAnsi" w:hAnsiTheme="minorHAnsi" w:cstheme="minorHAnsi"/>
          <w:sz w:val="22"/>
          <w:szCs w:val="22"/>
        </w:rPr>
        <w:br/>
      </w:r>
      <w:r w:rsidRPr="002172BA">
        <w:rPr>
          <w:rFonts w:asciiTheme="minorHAnsi" w:hAnsiTheme="minorHAnsi" w:cstheme="minorHAnsi"/>
          <w:sz w:val="22"/>
          <w:szCs w:val="22"/>
        </w:rPr>
        <w:t>o ŽoNFP elektronicky, v súlade so zákonom o e-Governmente.</w:t>
      </w:r>
    </w:p>
    <w:p w14:paraId="5D041CEC" w14:textId="6B9CB4CF" w:rsidR="002172BA" w:rsidRPr="005A6BED" w:rsidRDefault="002172BA" w:rsidP="005A6BED">
      <w:pPr>
        <w:pStyle w:val="Odsekzoznamu"/>
        <w:numPr>
          <w:ilvl w:val="0"/>
          <w:numId w:val="41"/>
        </w:numPr>
        <w:spacing w:before="120" w:after="120"/>
        <w:jc w:val="both"/>
        <w:rPr>
          <w:rFonts w:asciiTheme="minorHAnsi" w:hAnsiTheme="minorHAnsi" w:cstheme="minorHAnsi"/>
          <w:sz w:val="22"/>
          <w:szCs w:val="22"/>
        </w:rPr>
      </w:pPr>
      <w:r w:rsidRPr="005A6BED">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5A6BED">
        <w:rPr>
          <w:rFonts w:asciiTheme="minorHAnsi" w:hAnsiTheme="minorHAnsi" w:cstheme="minorHAnsi"/>
          <w:b/>
          <w:sz w:val="22"/>
          <w:szCs w:val="22"/>
        </w:rPr>
        <w:t> listinnej podobe.</w:t>
      </w:r>
    </w:p>
    <w:p w14:paraId="1AED1699" w14:textId="70108EB9" w:rsidR="002172BA" w:rsidRPr="00230311" w:rsidRDefault="002172BA" w:rsidP="006D3F72">
      <w:pPr>
        <w:spacing w:before="120" w:after="120"/>
        <w:ind w:left="426"/>
        <w:jc w:val="both"/>
        <w:rPr>
          <w:rFonts w:asciiTheme="minorHAnsi" w:hAnsiTheme="minorHAnsi" w:cstheme="minorHAnsi"/>
        </w:rPr>
      </w:pPr>
      <w:r w:rsidRPr="002172BA">
        <w:rPr>
          <w:rFonts w:asciiTheme="minorHAnsi" w:hAnsiTheme="minorHAnsi" w:cstheme="minorHAnsi"/>
        </w:rPr>
        <w:t xml:space="preserve"> Žiadosť o NFP vrátane všetkých</w:t>
      </w:r>
      <w:r w:rsidRPr="00AD2EE9">
        <w:rPr>
          <w:rFonts w:asciiTheme="minorHAnsi" w:hAnsiTheme="minorHAnsi" w:cstheme="minorHAnsi"/>
        </w:rPr>
        <w:t xml:space="preserve"> príloh</w:t>
      </w:r>
      <w:r>
        <w:rPr>
          <w:rFonts w:asciiTheme="minorHAnsi" w:hAnsiTheme="minorHAnsi" w:cstheme="minorHAnsi"/>
        </w:rPr>
        <w:t xml:space="preserve"> je</w:t>
      </w:r>
      <w:r w:rsidRPr="001547D3">
        <w:rPr>
          <w:rFonts w:asciiTheme="minorHAnsi" w:hAnsiTheme="minorHAnsi" w:cstheme="minorHAnsi"/>
        </w:rPr>
        <w:t xml:space="preserve"> </w:t>
      </w:r>
      <w:r w:rsidRPr="002E09C2">
        <w:rPr>
          <w:rFonts w:asciiTheme="minorHAnsi" w:hAnsiTheme="minorHAnsi" w:cstheme="minorHAnsi"/>
        </w:rPr>
        <w:t xml:space="preserve">, , možné doručiť </w:t>
      </w:r>
      <w:r>
        <w:rPr>
          <w:rFonts w:asciiTheme="minorHAnsi" w:hAnsiTheme="minorHAnsi" w:cstheme="minorHAnsi"/>
        </w:rPr>
        <w:t>v</w:t>
      </w:r>
      <w:r w:rsidRPr="00233499">
        <w:rPr>
          <w:rFonts w:asciiTheme="minorHAnsi" w:hAnsiTheme="minorHAnsi" w:cstheme="minorHAnsi"/>
        </w:rPr>
        <w:t xml:space="preserve"> listinnej podobe </w:t>
      </w:r>
      <w:r w:rsidRPr="002E09C2">
        <w:rPr>
          <w:rFonts w:asciiTheme="minorHAnsi" w:hAnsiTheme="minorHAnsi" w:cstheme="minorHAnsi"/>
        </w:rPr>
        <w:t>v jednom origináli (vytlačenom po odoslaní prostredníctvom ITMS2014+ a podpísanom) a jednej kópii:</w:t>
      </w:r>
    </w:p>
    <w:p w14:paraId="1488BEC2" w14:textId="77777777" w:rsidR="002172BA" w:rsidRPr="00230311" w:rsidRDefault="002172BA" w:rsidP="002172BA">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5D0AD46B" w14:textId="77777777" w:rsidR="002172BA" w:rsidRDefault="002172BA" w:rsidP="002172BA">
      <w:pPr>
        <w:spacing w:after="0"/>
        <w:ind w:left="1134"/>
        <w:contextualSpacing/>
        <w:jc w:val="both"/>
        <w:rPr>
          <w:rFonts w:asciiTheme="minorHAnsi" w:hAnsiTheme="minorHAnsi" w:cstheme="minorHAnsi"/>
        </w:rPr>
      </w:pPr>
      <w:r>
        <w:rPr>
          <w:rFonts w:asciiTheme="minorHAnsi" w:hAnsiTheme="minorHAnsi" w:cstheme="minorHAnsi"/>
        </w:rPr>
        <w:lastRenderedPageBreak/>
        <w:t xml:space="preserve">Ministerstvo investícií, regionálneho rozvoja a informatizácie </w:t>
      </w:r>
      <w:r w:rsidRPr="00230311">
        <w:rPr>
          <w:rFonts w:asciiTheme="minorHAnsi" w:hAnsiTheme="minorHAnsi" w:cstheme="minorHAnsi"/>
        </w:rPr>
        <w:t xml:space="preserve">Slovenskej republiky </w:t>
      </w:r>
    </w:p>
    <w:p w14:paraId="0383F2B4" w14:textId="77777777" w:rsidR="002172BA" w:rsidRPr="00230311" w:rsidRDefault="002172BA" w:rsidP="002172BA">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78029118" w14:textId="77777777" w:rsidR="002172BA" w:rsidRPr="00230311" w:rsidRDefault="002172BA" w:rsidP="002172BA">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5853E48" w14:textId="77777777" w:rsidR="002172BA" w:rsidRPr="00230311" w:rsidRDefault="002172BA" w:rsidP="002172BA">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14:paraId="33B30DAC" w14:textId="77777777" w:rsidR="002172BA" w:rsidRPr="00230311" w:rsidRDefault="002172BA" w:rsidP="002172BA">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77205E31" w14:textId="77777777" w:rsidR="002172BA" w:rsidRPr="000F1F4E" w:rsidRDefault="002172BA" w:rsidP="002172BA">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2FCA6E6B" w14:textId="77777777" w:rsidR="002172BA" w:rsidRDefault="002172BA" w:rsidP="002172BA">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3FAD904" w14:textId="77777777" w:rsidR="002172BA" w:rsidRPr="00230311" w:rsidRDefault="002172BA" w:rsidP="002172BA">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49640F45" w14:textId="77777777" w:rsidR="002172BA" w:rsidRPr="00230311" w:rsidRDefault="002172BA" w:rsidP="002172BA">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1EAAB956" w14:textId="77777777" w:rsidR="002172BA" w:rsidRPr="00230311" w:rsidRDefault="002172BA" w:rsidP="002172BA">
      <w:pPr>
        <w:spacing w:after="0"/>
        <w:ind w:left="708" w:firstLine="708"/>
        <w:jc w:val="both"/>
        <w:rPr>
          <w:rFonts w:asciiTheme="minorHAnsi" w:hAnsiTheme="minorHAnsi" w:cstheme="minorHAnsi"/>
        </w:rPr>
      </w:pPr>
      <w:r>
        <w:rPr>
          <w:rFonts w:asciiTheme="minorHAnsi" w:hAnsiTheme="minorHAnsi" w:cstheme="minorHAnsi"/>
        </w:rPr>
        <w:t>Štefánikova 15</w:t>
      </w:r>
    </w:p>
    <w:p w14:paraId="1694E7F8" w14:textId="77777777" w:rsidR="002172BA" w:rsidRPr="00230311" w:rsidRDefault="002172BA" w:rsidP="002172BA">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6993D2C2" w14:textId="77777777" w:rsidR="002172BA" w:rsidRPr="00230311" w:rsidRDefault="002172BA" w:rsidP="002172BA">
      <w:pPr>
        <w:pStyle w:val="Odsekzoznamu"/>
        <w:numPr>
          <w:ilvl w:val="0"/>
          <w:numId w:val="49"/>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6709491F" w14:textId="77777777" w:rsidR="002172BA" w:rsidRDefault="002172BA" w:rsidP="008D5D40">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6A4712A2" w14:textId="77777777" w:rsidR="002172BA" w:rsidRPr="00230311" w:rsidRDefault="002172BA" w:rsidP="008D5D40">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43A2D207" w14:textId="77777777" w:rsidR="002172BA" w:rsidRPr="00230311" w:rsidRDefault="002172BA" w:rsidP="008D5D40">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58603613" w14:textId="77777777" w:rsidR="002172BA" w:rsidRPr="00230311" w:rsidRDefault="002172BA" w:rsidP="008D5D40">
      <w:pPr>
        <w:spacing w:after="0"/>
        <w:ind w:left="1418"/>
        <w:contextualSpacing/>
        <w:jc w:val="both"/>
        <w:rPr>
          <w:rFonts w:asciiTheme="minorHAnsi" w:hAnsiTheme="minorHAnsi" w:cstheme="minorHAnsi"/>
        </w:rPr>
      </w:pPr>
      <w:r>
        <w:rPr>
          <w:rFonts w:asciiTheme="minorHAnsi" w:hAnsiTheme="minorHAnsi" w:cstheme="minorHAnsi"/>
        </w:rPr>
        <w:t>Dunajská 68</w:t>
      </w:r>
    </w:p>
    <w:p w14:paraId="158DA5CF" w14:textId="7E076771" w:rsidR="002172BA" w:rsidRPr="00AB0780" w:rsidRDefault="002172BA" w:rsidP="005A6BED">
      <w:pPr>
        <w:ind w:left="1418"/>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443BEB2A" w14:textId="0E599864"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ak sú formulár žiadosti o NFP a prílohy vyplnené v</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r w:rsidR="002172BA">
        <w:rPr>
          <w:rFonts w:asciiTheme="minorHAnsi" w:hAnsiTheme="minorHAnsi" w:cstheme="minorHAnsi"/>
          <w:sz w:val="22"/>
          <w:szCs w:val="22"/>
        </w:rPr>
        <w:t xml:space="preserve">úradný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9B97CD4" w14:textId="3B2C63A8" w:rsidR="00C514B7" w:rsidRPr="00F85DA9" w:rsidRDefault="00C514B7" w:rsidP="00505266">
      <w:pPr>
        <w:pStyle w:val="Default"/>
        <w:spacing w:before="120" w:after="120"/>
        <w:jc w:val="both"/>
        <w:rPr>
          <w:rFonts w:asciiTheme="minorHAnsi" w:hAnsiTheme="minorHAnsi" w:cstheme="minorHAnsi"/>
          <w:sz w:val="22"/>
          <w:szCs w:val="22"/>
        </w:rPr>
      </w:pPr>
      <w:r w:rsidRPr="002172BA">
        <w:rPr>
          <w:rFonts w:asciiTheme="minorHAnsi" w:hAnsiTheme="minorHAnsi" w:cstheme="minorHAnsi"/>
          <w:sz w:val="22"/>
          <w:szCs w:val="22"/>
        </w:rPr>
        <w:t xml:space="preserve">Žiadosť o NFP  je doručená </w:t>
      </w:r>
      <w:r w:rsidRPr="002172BA">
        <w:rPr>
          <w:rFonts w:asciiTheme="minorHAnsi" w:hAnsiTheme="minorHAnsi" w:cstheme="minorHAnsi"/>
          <w:b/>
          <w:sz w:val="22"/>
          <w:szCs w:val="22"/>
        </w:rPr>
        <w:t>včas</w:t>
      </w:r>
      <w:r w:rsidRPr="002172BA">
        <w:rPr>
          <w:rFonts w:asciiTheme="minorHAnsi" w:hAnsiTheme="minorHAnsi" w:cstheme="minorHAnsi"/>
          <w:sz w:val="22"/>
          <w:szCs w:val="22"/>
        </w:rPr>
        <w:t xml:space="preserve">, ak je </w:t>
      </w:r>
      <w:r w:rsidR="002172BA" w:rsidRPr="005A6BED">
        <w:rPr>
          <w:rFonts w:asciiTheme="minorHAnsi" w:hAnsiTheme="minorHAnsi" w:cstheme="minorHAnsi"/>
          <w:sz w:val="22"/>
          <w:szCs w:val="22"/>
        </w:rPr>
        <w:t xml:space="preserve">odoslaná elektronicky do elektronickej schránky RO OP TP alebo </w:t>
      </w:r>
      <w:r w:rsidRPr="002172BA">
        <w:rPr>
          <w:rFonts w:asciiTheme="minorHAnsi" w:hAnsiTheme="minorHAnsi" w:cstheme="minorHAnsi"/>
          <w:sz w:val="22"/>
          <w:szCs w:val="22"/>
        </w:rPr>
        <w:t>v listinnej podobe na adresu stanovenú vo vyzvaní, do dátumu uzatvorenia vyzvania, osobne na</w:t>
      </w:r>
      <w:r w:rsidR="000A1BC9" w:rsidRPr="002172BA">
        <w:rPr>
          <w:rFonts w:asciiTheme="minorHAnsi" w:hAnsiTheme="minorHAnsi" w:cstheme="minorHAnsi"/>
          <w:sz w:val="22"/>
          <w:szCs w:val="22"/>
        </w:rPr>
        <w:t> </w:t>
      </w:r>
      <w:r w:rsidRPr="002172BA">
        <w:rPr>
          <w:rFonts w:asciiTheme="minorHAnsi" w:hAnsiTheme="minorHAnsi" w:cstheme="minorHAnsi"/>
          <w:sz w:val="22"/>
          <w:szCs w:val="22"/>
        </w:rPr>
        <w:t xml:space="preserve">podateľňu </w:t>
      </w:r>
      <w:r w:rsidR="00C90731" w:rsidRPr="002172BA">
        <w:rPr>
          <w:rFonts w:asciiTheme="minorHAnsi" w:hAnsiTheme="minorHAnsi" w:cstheme="minorHAnsi"/>
          <w:sz w:val="22"/>
          <w:szCs w:val="22"/>
        </w:rPr>
        <w:t xml:space="preserve">MIRRI </w:t>
      </w:r>
      <w:r w:rsidRPr="002172BA">
        <w:rPr>
          <w:rFonts w:asciiTheme="minorHAnsi" w:hAnsiTheme="minorHAnsi" w:cstheme="minorHAnsi"/>
          <w:sz w:val="22"/>
          <w:szCs w:val="22"/>
        </w:rPr>
        <w:t xml:space="preserve">SR alebo </w:t>
      </w:r>
      <w:r w:rsidRPr="00F85DA9">
        <w:rPr>
          <w:rFonts w:asciiTheme="minorHAnsi" w:hAnsiTheme="minorHAnsi" w:cstheme="minorHAnsi"/>
          <w:sz w:val="22"/>
          <w:szCs w:val="22"/>
        </w:rPr>
        <w:t xml:space="preserve">RO OP TP alebo odovzdaná na poštovú, resp. inú prepravu (napr. zaslanie prostredníctvom kuriéra). </w:t>
      </w:r>
      <w:r w:rsidR="009C34A1" w:rsidRPr="005A6BED">
        <w:rPr>
          <w:rFonts w:asciiTheme="minorHAnsi" w:hAnsiTheme="minorHAnsi" w:cstheme="minorHAnsi"/>
          <w:sz w:val="22"/>
          <w:szCs w:val="22"/>
        </w:rPr>
        <w:t>Rozhodujúcim dátumom na splnenie podmienky podať ŽoNFP včas je</w:t>
      </w:r>
      <w:r w:rsidRPr="00F85DA9">
        <w:rPr>
          <w:rFonts w:asciiTheme="minorHAnsi" w:hAnsiTheme="minorHAnsi" w:cstheme="minorHAnsi"/>
          <w:sz w:val="22"/>
          <w:szCs w:val="22"/>
        </w:rPr>
        <w:t xml:space="preserve">: </w:t>
      </w:r>
    </w:p>
    <w:p w14:paraId="2D244A73" w14:textId="502420A7" w:rsidR="009C34A1" w:rsidRDefault="009C34A1" w:rsidP="00C514B7">
      <w:pPr>
        <w:pStyle w:val="Default"/>
        <w:numPr>
          <w:ilvl w:val="0"/>
          <w:numId w:val="6"/>
        </w:numPr>
        <w:spacing w:before="120" w:after="120"/>
        <w:jc w:val="both"/>
        <w:rPr>
          <w:rFonts w:asciiTheme="minorHAnsi" w:hAnsiTheme="minorHAnsi" w:cstheme="minorHAnsi"/>
          <w:sz w:val="22"/>
          <w:szCs w:val="22"/>
        </w:rPr>
      </w:pPr>
      <w:r w:rsidRPr="002E09C2">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6BF6B14C" w14:textId="5EA2F881"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F85DA9">
        <w:rPr>
          <w:rFonts w:asciiTheme="minorHAnsi" w:hAnsiTheme="minorHAnsi" w:cstheme="minorHAnsi"/>
          <w:sz w:val="22"/>
          <w:szCs w:val="22"/>
        </w:rPr>
        <w:t>v prípade osobného doručenia deň</w:t>
      </w:r>
      <w:r w:rsidRPr="00587681">
        <w:rPr>
          <w:rFonts w:asciiTheme="minorHAnsi" w:hAnsiTheme="minorHAnsi" w:cstheme="minorHAnsi"/>
          <w:sz w:val="22"/>
          <w:szCs w:val="22"/>
        </w:rPr>
        <w:t xml:space="preserve"> jej fyzického doručenia v listinnej podobe na adresu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1FC9A1B" w14:textId="30F8012B"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9C34A1">
        <w:rPr>
          <w:rFonts w:asciiTheme="minorHAnsi" w:hAnsiTheme="minorHAnsi" w:cstheme="minorHAnsi"/>
          <w:sz w:val="22"/>
          <w:szCs w:val="22"/>
        </w:rPr>
        <w:t>.</w:t>
      </w:r>
    </w:p>
    <w:p w14:paraId="599D9B64" w14:textId="408D796C" w:rsidR="00C514B7" w:rsidRPr="00F85DA9"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8D4F08">
        <w:rPr>
          <w:rFonts w:asciiTheme="minorHAnsi" w:hAnsiTheme="minorHAnsi" w:cstheme="minorHAnsi"/>
          <w:sz w:val="22"/>
          <w:szCs w:val="22"/>
        </w:rPr>
        <w:t xml:space="preserve">splnenia </w:t>
      </w:r>
      <w:r w:rsidR="008D4F08" w:rsidRPr="00587681">
        <w:rPr>
          <w:rFonts w:asciiTheme="minorHAnsi" w:hAnsiTheme="minorHAnsi" w:cstheme="minorHAnsi"/>
          <w:sz w:val="22"/>
          <w:szCs w:val="22"/>
        </w:rPr>
        <w:t>podmien</w:t>
      </w:r>
      <w:r w:rsidR="008D4F08">
        <w:rPr>
          <w:rFonts w:asciiTheme="minorHAnsi" w:hAnsiTheme="minorHAnsi" w:cstheme="minorHAnsi"/>
          <w:sz w:val="22"/>
          <w:szCs w:val="22"/>
        </w:rPr>
        <w:t>ok</w:t>
      </w:r>
      <w:r w:rsidR="008D4F08" w:rsidRPr="00587681">
        <w:rPr>
          <w:rFonts w:asciiTheme="minorHAnsi" w:hAnsiTheme="minorHAnsi" w:cstheme="minorHAnsi"/>
          <w:sz w:val="22"/>
          <w:szCs w:val="22"/>
        </w:rPr>
        <w:t xml:space="preserve"> doručenia </w:t>
      </w:r>
      <w:r w:rsidRPr="00587681">
        <w:rPr>
          <w:rFonts w:asciiTheme="minorHAnsi" w:hAnsiTheme="minorHAnsi" w:cstheme="minorHAnsi"/>
          <w:sz w:val="22"/>
          <w:szCs w:val="22"/>
        </w:rPr>
        <w:t xml:space="preserve">ŽoNFP a jej príloh </w:t>
      </w:r>
      <w:r w:rsidR="008D4F08" w:rsidRPr="00587681">
        <w:rPr>
          <w:rFonts w:asciiTheme="minorHAnsi" w:hAnsiTheme="minorHAnsi" w:cstheme="minorHAnsi"/>
          <w:sz w:val="22"/>
          <w:szCs w:val="22"/>
        </w:rPr>
        <w:t>riadne, včas a</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v</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 xml:space="preserve">určenej forme </w:t>
      </w:r>
      <w:r w:rsidRPr="00587681">
        <w:rPr>
          <w:rFonts w:asciiTheme="minorHAnsi" w:hAnsiTheme="minorHAnsi" w:cstheme="minorHAnsi"/>
          <w:sz w:val="22"/>
          <w:szCs w:val="22"/>
        </w:rPr>
        <w:t xml:space="preserve">vzniknú pochybnosti o pravdivosti alebo úplnosti ŽoNFP alebo jej príloh, RO OP TP vyzve žiadateľa na </w:t>
      </w:r>
      <w:r w:rsidRPr="00F85DA9">
        <w:rPr>
          <w:rFonts w:asciiTheme="minorHAnsi" w:hAnsiTheme="minorHAnsi" w:cstheme="minorHAnsi"/>
          <w:sz w:val="22"/>
          <w:szCs w:val="22"/>
        </w:rPr>
        <w:t>doplnenie neúplných údajov, vysvetlenie nejasností alebo vysvetlenie nesprávne uvedených údajov zaslaním výzvy na doplnenie ŽoNFP a ďalej postupuje v zmysle kapitoly 3.</w:t>
      </w:r>
      <w:r w:rsidR="000A1BC9" w:rsidRPr="00F85DA9">
        <w:rPr>
          <w:rFonts w:asciiTheme="minorHAnsi" w:hAnsiTheme="minorHAnsi" w:cstheme="minorHAnsi"/>
          <w:sz w:val="22"/>
          <w:szCs w:val="22"/>
        </w:rPr>
        <w:t> </w:t>
      </w:r>
      <w:r w:rsidR="009C34A1" w:rsidRPr="00F85DA9">
        <w:rPr>
          <w:rFonts w:asciiTheme="minorHAnsi" w:hAnsiTheme="minorHAnsi" w:cstheme="minorHAnsi"/>
          <w:sz w:val="22"/>
          <w:szCs w:val="22"/>
        </w:rPr>
        <w:t>„</w:t>
      </w:r>
      <w:r w:rsidRPr="00F85DA9">
        <w:rPr>
          <w:rFonts w:asciiTheme="minorHAnsi" w:hAnsiTheme="minorHAnsi" w:cstheme="minorHAnsi"/>
          <w:sz w:val="22"/>
          <w:szCs w:val="22"/>
        </w:rPr>
        <w:t>Overovanie podmienok poskytnutia príspevku a ďalšie informácie k vyzvaniu, Schvaľovanie ŽoNFP</w:t>
      </w:r>
      <w:r w:rsidR="009C34A1" w:rsidRPr="00F85DA9">
        <w:rPr>
          <w:rFonts w:asciiTheme="minorHAnsi" w:hAnsiTheme="minorHAnsi" w:cstheme="minorHAnsi"/>
          <w:sz w:val="22"/>
          <w:szCs w:val="22"/>
        </w:rPr>
        <w:t>“</w:t>
      </w:r>
      <w:r w:rsidRPr="00F85DA9">
        <w:rPr>
          <w:rFonts w:asciiTheme="minorHAnsi" w:hAnsiTheme="minorHAnsi" w:cstheme="minorHAnsi"/>
          <w:sz w:val="22"/>
          <w:szCs w:val="22"/>
        </w:rPr>
        <w:t xml:space="preserve">. V prípade, ak žiadateľ nepredloží žiadosť o NFP riadne, včas alebo v určenej forme, RO OP TP zastaví konanie vydaním rozhodnutia o zastavení konania o žiadosti o NFP. </w:t>
      </w:r>
      <w:r w:rsidR="00F85DA9" w:rsidRPr="005A6BED">
        <w:rPr>
          <w:rFonts w:asciiTheme="minorHAnsi" w:hAnsiTheme="minorHAnsi" w:cstheme="minorHAnsi"/>
          <w:sz w:val="22"/>
          <w:szCs w:val="22"/>
        </w:rPr>
        <w:t>O tejto skutočnosti RO OP TP informuje elektronicky žiadateľa najneskôr nasledujúci pracovný deň po vydaní rozhodnutia.</w:t>
      </w:r>
    </w:p>
    <w:p w14:paraId="0E5F221A" w14:textId="4CBC62BC"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lastRenderedPageBreak/>
        <w:t xml:space="preserve">V prípade, že žiadosť o NFP podpisuje v mene štatutára splnomocnená osoba, je žiadateľ povinný predložiť spolu so žiadosťou o NFP aj splnomocnenie na tento </w:t>
      </w:r>
      <w:r w:rsidR="00F85DA9">
        <w:rPr>
          <w:rFonts w:asciiTheme="minorHAnsi" w:hAnsiTheme="minorHAnsi" w:cstheme="minorHAnsi"/>
          <w:sz w:val="22"/>
          <w:szCs w:val="22"/>
        </w:rPr>
        <w:t xml:space="preserve">právny </w:t>
      </w:r>
      <w:r w:rsidRPr="00587681">
        <w:rPr>
          <w:rFonts w:asciiTheme="minorHAnsi" w:hAnsiTheme="minorHAnsi" w:cstheme="minorHAnsi"/>
          <w:sz w:val="22"/>
          <w:szCs w:val="22"/>
        </w:rPr>
        <w:t xml:space="preserve">úkon. </w:t>
      </w:r>
    </w:p>
    <w:p w14:paraId="50856B97" w14:textId="159BD7AA" w:rsidR="003C2776" w:rsidRDefault="00C514B7" w:rsidP="00505266">
      <w:pPr>
        <w:spacing w:before="240" w:after="240"/>
        <w:jc w:val="both"/>
        <w:rPr>
          <w:rFonts w:asciiTheme="minorHAnsi" w:hAnsiTheme="minorHAnsi"/>
        </w:rPr>
      </w:pPr>
      <w:r w:rsidRPr="00587681">
        <w:rPr>
          <w:rFonts w:asciiTheme="minorHAnsi" w:hAnsiTheme="minorHAnsi" w:cstheme="minorHAnsi"/>
        </w:rPr>
        <w:t xml:space="preserve">Postup pri získavaní prístupu do verejnej časti ITMS2014+ je popísaný na webovom sídle </w:t>
      </w:r>
      <w:hyperlink r:id="rId12" w:history="1">
        <w:r w:rsidR="00A0201C" w:rsidRPr="00A0201C">
          <w:rPr>
            <w:rStyle w:val="Hypertextovprepojenie"/>
            <w:rFonts w:asciiTheme="minorHAnsi" w:hAnsiTheme="minorHAnsi" w:cstheme="minorHAnsi"/>
          </w:rPr>
          <w:t>www.</w:t>
        </w:r>
        <w:r w:rsidR="00A0201C" w:rsidRPr="006E5C0F">
          <w:rPr>
            <w:rStyle w:val="Hypertextovprepojenie"/>
            <w:rFonts w:asciiTheme="minorHAnsi" w:hAnsiTheme="minorHAnsi" w:cstheme="minorHAnsi"/>
          </w:rPr>
          <w:t>itms2014.sk</w:t>
        </w:r>
      </w:hyperlink>
      <w:r w:rsidRPr="00587681">
        <w:rPr>
          <w:rFonts w:asciiTheme="minorHAnsi" w:hAnsiTheme="minorHAnsi" w:cstheme="minorHAnsi"/>
        </w:rPr>
        <w:t xml:space="preserve"> v časti ČASTO KLADENÉ OT</w:t>
      </w:r>
      <w:r>
        <w:rPr>
          <w:rFonts w:asciiTheme="minorHAnsi" w:hAnsiTheme="minorHAnsi" w:cstheme="minorHAnsi"/>
        </w:rPr>
        <w:t>ÁZKY (REGISTRÁCIA DO ITMS2014+)</w:t>
      </w:r>
      <w:r w:rsidR="0062456D" w:rsidRPr="00C21325">
        <w:rPr>
          <w:rFonts w:asciiTheme="minorHAnsi" w:hAnsiTheme="minorHAnsi"/>
        </w:rPr>
        <w:t>.</w:t>
      </w:r>
    </w:p>
    <w:p w14:paraId="297D60E4" w14:textId="4D4631E0"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Kontaktné údaje poskytovateľa a spôsob komunikácie s poskytovateľom</w:t>
      </w:r>
    </w:p>
    <w:p w14:paraId="27633C03" w14:textId="0D941B58"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250201EE" w14:textId="613D8F3C"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5910BBD6" w14:textId="11ACE16B" w:rsidR="00C514B7" w:rsidRPr="00FC49A1" w:rsidRDefault="00C514B7" w:rsidP="00C514B7">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r w:rsidR="00823F9E" w:rsidRPr="00077DC8">
        <w:rPr>
          <w:rFonts w:asciiTheme="minorHAnsi" w:hAnsiTheme="minorHAnsi" w:cstheme="minorHAnsi"/>
          <w:sz w:val="22"/>
          <w:szCs w:val="22"/>
        </w:rPr>
        <w:t xml:space="preserve">02/2092 8480 </w:t>
      </w:r>
    </w:p>
    <w:p w14:paraId="7202D94E" w14:textId="30507993" w:rsidR="00C514B7" w:rsidRPr="00FC49A1" w:rsidRDefault="00823F9E" w:rsidP="00C514B7">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20F024CC" w14:textId="60CD12F2" w:rsidR="00C514B7" w:rsidRPr="00FC49A1" w:rsidRDefault="00823F9E" w:rsidP="005D7EF4">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00C514B7" w:rsidRPr="00FC49A1">
        <w:rPr>
          <w:rFonts w:asciiTheme="minorHAnsi" w:eastAsiaTheme="minorHAnsi" w:hAnsiTheme="minorHAnsi" w:cstheme="minorHAnsi"/>
          <w:sz w:val="22"/>
          <w:szCs w:val="22"/>
        </w:rPr>
        <w:tab/>
      </w:r>
    </w:p>
    <w:p w14:paraId="37C07502" w14:textId="18F44EFF" w:rsidR="00C514B7" w:rsidRPr="00FC49A1" w:rsidRDefault="00C514B7" w:rsidP="00C514B7">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e-</w:t>
      </w:r>
      <w:r w:rsidRPr="004E6438">
        <w:rPr>
          <w:rFonts w:asciiTheme="minorHAnsi" w:eastAsiaTheme="minorHAnsi" w:hAnsiTheme="minorHAnsi" w:cstheme="minorHAnsi"/>
          <w:sz w:val="22"/>
          <w:szCs w:val="22"/>
        </w:rPr>
        <w:t xml:space="preserve">mailom na adrese: </w:t>
      </w:r>
      <w:r w:rsidRPr="004E6438">
        <w:rPr>
          <w:rFonts w:asciiTheme="minorHAnsi" w:eastAsiaTheme="minorHAnsi" w:hAnsiTheme="minorHAnsi" w:cstheme="minorHAnsi"/>
          <w:sz w:val="22"/>
          <w:szCs w:val="22"/>
        </w:rPr>
        <w:tab/>
      </w:r>
      <w:r w:rsidRPr="004E6438">
        <w:rPr>
          <w:rFonts w:asciiTheme="minorHAnsi" w:eastAsiaTheme="minorHAnsi" w:hAnsiTheme="minorHAnsi" w:cstheme="minorHAnsi"/>
          <w:sz w:val="22"/>
          <w:szCs w:val="22"/>
        </w:rPr>
        <w:tab/>
      </w:r>
      <w:r w:rsidRPr="004E6438">
        <w:rPr>
          <w:rFonts w:asciiTheme="minorHAnsi" w:eastAsiaTheme="minorHAnsi" w:hAnsiTheme="minorHAnsi" w:cstheme="minorHAnsi"/>
          <w:sz w:val="22"/>
          <w:szCs w:val="22"/>
        </w:rPr>
        <w:tab/>
      </w:r>
      <w:hyperlink r:id="rId14" w:history="1">
        <w:r w:rsidR="004E6438" w:rsidRPr="004E6438">
          <w:rPr>
            <w:rStyle w:val="Hypertextovprepojenie"/>
            <w:rFonts w:asciiTheme="minorHAnsi" w:hAnsiTheme="minorHAnsi"/>
            <w:sz w:val="22"/>
            <w:szCs w:val="22"/>
          </w:rPr>
          <w:t>projektyoptp@mirri.gov.sk</w:t>
        </w:r>
      </w:hyperlink>
    </w:p>
    <w:p w14:paraId="6D55B1D4" w14:textId="77777777"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0B847BF" w14:textId="05E9BE23" w:rsid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C514B7" w:rsidRPr="00FC49A1">
        <w:rPr>
          <w:rFonts w:asciiTheme="minorHAnsi" w:eastAsiaTheme="minorHAnsi" w:hAnsiTheme="minorHAnsi" w:cstheme="minorHAnsi"/>
          <w:sz w:val="22"/>
          <w:szCs w:val="22"/>
        </w:rPr>
        <w:t xml:space="preserve"> SR</w:t>
      </w:r>
    </w:p>
    <w:p w14:paraId="0B9405A2" w14:textId="759DA788" w:rsidR="00C514B7" w:rsidRP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00C514B7" w:rsidRPr="00DF0553">
        <w:rPr>
          <w:rFonts w:asciiTheme="minorHAnsi" w:eastAsiaTheme="minorHAnsi" w:hAnsiTheme="minorHAnsi" w:cstheme="minorHAnsi"/>
          <w:sz w:val="22"/>
          <w:szCs w:val="22"/>
        </w:rPr>
        <w:t xml:space="preserve"> </w:t>
      </w:r>
    </w:p>
    <w:p w14:paraId="48A8D5D1"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101F9516" w14:textId="3C30F934" w:rsidR="00C514B7" w:rsidRPr="00FC49A1"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00C514B7" w:rsidRPr="00FC49A1">
        <w:rPr>
          <w:rFonts w:asciiTheme="minorHAnsi" w:eastAsiaTheme="minorHAnsi" w:hAnsiTheme="minorHAnsi" w:cstheme="minorHAnsi"/>
          <w:sz w:val="22"/>
          <w:szCs w:val="22"/>
        </w:rPr>
        <w:t xml:space="preserve"> </w:t>
      </w:r>
    </w:p>
    <w:p w14:paraId="26A71E86" w14:textId="31CD7DAD" w:rsidR="00C514B7" w:rsidRPr="00FC49A1" w:rsidRDefault="00C90731" w:rsidP="00151A6A">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C514B7" w:rsidRPr="00FC49A1">
        <w:rPr>
          <w:rFonts w:asciiTheme="minorHAnsi" w:eastAsiaTheme="minorHAnsi" w:hAnsiTheme="minorHAnsi" w:cstheme="minorHAnsi"/>
          <w:sz w:val="22"/>
          <w:szCs w:val="22"/>
        </w:rPr>
        <w:t xml:space="preserve"> Bratislava</w:t>
      </w:r>
    </w:p>
    <w:p w14:paraId="744AB0A0" w14:textId="6BB6F4A5"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4E6438">
        <w:rPr>
          <w:rFonts w:asciiTheme="minorHAnsi" w:hAnsiTheme="minorHAnsi" w:cstheme="minorHAnsi"/>
          <w:sz w:val="22"/>
          <w:szCs w:val="22"/>
        </w:rPr>
        <w:t>8:30</w:t>
      </w:r>
      <w:r w:rsidR="004E6438"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do </w:t>
      </w:r>
      <w:r w:rsidR="004E6438">
        <w:rPr>
          <w:rFonts w:asciiTheme="minorHAnsi" w:hAnsiTheme="minorHAnsi" w:cstheme="minorHAnsi"/>
          <w:sz w:val="22"/>
          <w:szCs w:val="22"/>
        </w:rPr>
        <w:t>14:30</w:t>
      </w:r>
      <w:r w:rsidR="004E6438"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na kontaktnej adrese: </w:t>
      </w:r>
    </w:p>
    <w:p w14:paraId="290F2FD5" w14:textId="0A9980A9" w:rsid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C514B7" w:rsidRPr="00FC49A1">
        <w:rPr>
          <w:rFonts w:asciiTheme="minorHAnsi" w:eastAsiaTheme="minorHAnsi" w:hAnsiTheme="minorHAnsi" w:cstheme="minorHAnsi"/>
          <w:sz w:val="22"/>
          <w:szCs w:val="22"/>
        </w:rPr>
        <w:t>SR</w:t>
      </w:r>
    </w:p>
    <w:p w14:paraId="7066E1EF" w14:textId="45FE671E" w:rsidR="00C514B7" w:rsidRP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Pr="00DF0553" w:rsidDel="00C90731">
        <w:rPr>
          <w:rFonts w:asciiTheme="minorHAnsi" w:hAnsiTheme="minorHAnsi" w:cstheme="minorHAnsi"/>
          <w:sz w:val="22"/>
          <w:szCs w:val="22"/>
        </w:rPr>
        <w:t xml:space="preserve"> </w:t>
      </w:r>
      <w:r w:rsidR="00C514B7" w:rsidRPr="00DF0553">
        <w:rPr>
          <w:rFonts w:asciiTheme="minorHAnsi" w:eastAsiaTheme="minorHAnsi" w:hAnsiTheme="minorHAnsi" w:cstheme="minorHAnsi"/>
          <w:sz w:val="22"/>
          <w:szCs w:val="22"/>
        </w:rPr>
        <w:t xml:space="preserve"> </w:t>
      </w:r>
    </w:p>
    <w:p w14:paraId="35F678BF"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4B831905" w14:textId="2D4BE7EC" w:rsidR="00C514B7" w:rsidRPr="00FC49A1" w:rsidRDefault="00671955" w:rsidP="00C514B7">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C514B7" w:rsidRPr="00FC49A1">
        <w:rPr>
          <w:rFonts w:asciiTheme="minorHAnsi" w:eastAsiaTheme="minorHAnsi" w:hAnsiTheme="minorHAnsi" w:cstheme="minorHAnsi"/>
          <w:sz w:val="22"/>
          <w:szCs w:val="22"/>
        </w:rPr>
        <w:t xml:space="preserve"> </w:t>
      </w:r>
    </w:p>
    <w:p w14:paraId="7F63A24A" w14:textId="4BC6D4E5" w:rsidR="00C514B7" w:rsidRPr="00FC49A1" w:rsidRDefault="00C514B7" w:rsidP="00C514B7">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671955" w:rsidRPr="00FC49A1">
        <w:rPr>
          <w:rFonts w:asciiTheme="minorHAnsi" w:eastAsiaTheme="minorHAnsi" w:hAnsiTheme="minorHAnsi" w:cstheme="minorHAnsi"/>
          <w:sz w:val="22"/>
          <w:szCs w:val="22"/>
        </w:rPr>
        <w:t>0</w:t>
      </w:r>
      <w:r w:rsidR="00671955">
        <w:rPr>
          <w:rFonts w:asciiTheme="minorHAnsi" w:eastAsiaTheme="minorHAnsi" w:hAnsiTheme="minorHAnsi" w:cstheme="minorHAnsi"/>
          <w:sz w:val="22"/>
          <w:szCs w:val="22"/>
        </w:rPr>
        <w:t>8</w:t>
      </w:r>
      <w:r w:rsidR="00671955"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2C55EA0B"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109F8BC" w14:textId="770076E4" w:rsidR="003C2776" w:rsidRPr="00C21325" w:rsidRDefault="00C514B7" w:rsidP="00505266">
      <w:pPr>
        <w:spacing w:before="240" w:after="240"/>
        <w:jc w:val="both"/>
        <w:rPr>
          <w:rFonts w:asciiTheme="minorHAnsi" w:hAnsi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97F4C7"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rPr>
      </w:pPr>
      <w:r w:rsidRPr="00C21325">
        <w:rPr>
          <w:rFonts w:asciiTheme="minorHAnsi" w:hAnsiTheme="minorHAnsi"/>
          <w:b/>
        </w:rPr>
        <w:t>Ďalšie formálne náležitosti</w:t>
      </w:r>
    </w:p>
    <w:p w14:paraId="7559CFE9" w14:textId="5A29D34F" w:rsidR="00C514B7" w:rsidRDefault="00C514B7" w:rsidP="008D5D40">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F2366E">
        <w:rPr>
          <w:rFonts w:asciiTheme="minorHAnsi" w:hAnsiTheme="minorHAnsi" w:cstheme="minorHAnsi"/>
        </w:rPr>
        <w:t>,</w:t>
      </w:r>
      <w:r>
        <w:rPr>
          <w:rFonts w:asciiTheme="minorHAnsi" w:hAnsiTheme="minorHAnsi" w:cstheme="minorHAnsi"/>
        </w:rPr>
        <w:t xml:space="preserve"> ako aj</w:t>
      </w:r>
      <w:r w:rsidR="000A1BC9">
        <w:rPr>
          <w:rFonts w:asciiTheme="minorHAnsi" w:hAnsiTheme="minorHAnsi" w:cstheme="minorHAnsi"/>
        </w:rPr>
        <w:t>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F2366E">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118A0905" w14:textId="4AA72E36"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F2366E">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7788C387" w14:textId="76467096"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F2366E">
        <w:rPr>
          <w:rFonts w:asciiTheme="minorHAnsi" w:hAnsiTheme="minorHAnsi" w:cstheme="minorHAnsi"/>
        </w:rPr>
        <w:t>,</w:t>
      </w:r>
      <w:r>
        <w:rPr>
          <w:rFonts w:asciiTheme="minorHAnsi" w:hAnsiTheme="minorHAnsi" w:cstheme="minorHAnsi"/>
        </w:rPr>
        <w:t xml:space="preserve"> ako aj</w:t>
      </w:r>
      <w:r w:rsidR="000A1BC9">
        <w:rPr>
          <w:rFonts w:asciiTheme="minorHAnsi" w:hAnsiTheme="minorHAnsi" w:cstheme="minorHAnsi"/>
        </w:rPr>
        <w:t> </w:t>
      </w:r>
      <w:r>
        <w:rPr>
          <w:rFonts w:asciiTheme="minorHAnsi" w:hAnsiTheme="minorHAnsi" w:cstheme="minorHAnsi"/>
        </w:rPr>
        <w:t>ostatných kritérií pre výber projektov zo strany odborných hodnotiteľov</w:t>
      </w:r>
      <w:r w:rsidR="00F2366E">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21385" w14:textId="06D5AB74" w:rsidR="00C514B7" w:rsidRDefault="00C514B7" w:rsidP="008D5D40">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w:t>
      </w:r>
      <w:r w:rsidR="000A1BC9">
        <w:rPr>
          <w:rFonts w:asciiTheme="minorHAnsi" w:hAnsiTheme="minorHAnsi" w:cstheme="minorHAnsi"/>
        </w:rPr>
        <w:t> </w:t>
      </w:r>
      <w:r w:rsidRPr="00266254">
        <w:rPr>
          <w:rFonts w:asciiTheme="minorHAnsi" w:hAnsiTheme="minorHAnsi" w:cstheme="minorHAnsi"/>
        </w:rPr>
        <w:t>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14:paraId="52372247" w14:textId="3E94B753" w:rsidR="00C514B7" w:rsidRDefault="00C514B7" w:rsidP="008D5D40">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w:t>
      </w:r>
      <w:r w:rsidR="000A1BC9">
        <w:rPr>
          <w:rFonts w:asciiTheme="minorHAnsi" w:hAnsiTheme="minorHAnsi" w:cstheme="minorHAnsi"/>
        </w:rPr>
        <w:t> </w:t>
      </w:r>
      <w:r w:rsidRPr="00432B3C">
        <w:rPr>
          <w:rFonts w:asciiTheme="minorHAnsi" w:hAnsiTheme="minorHAnsi" w:cstheme="minorHAnsi"/>
        </w:rPr>
        <w:t>v</w:t>
      </w:r>
      <w:r w:rsidR="000A1BC9">
        <w:rPr>
          <w:rFonts w:asciiTheme="minorHAnsi" w:hAnsiTheme="minorHAnsi" w:cstheme="minorHAnsi"/>
        </w:rPr>
        <w:t> </w:t>
      </w:r>
      <w:r w:rsidRPr="00432B3C">
        <w:rPr>
          <w:rFonts w:asciiTheme="minorHAnsi" w:hAnsiTheme="minorHAnsi" w:cstheme="minorHAnsi"/>
        </w:rPr>
        <w:t>prípade ostatných prevádzkových nákladov (energie, voda, spotrebný materiál, internet apod.), oprávneným výdavkom bude len pomerná časť týchto výdavkov vzťahujúcich sa na projekt.</w:t>
      </w:r>
    </w:p>
    <w:p w14:paraId="282ADA68" w14:textId="77777777"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4E963DC6" w14:textId="166FF907" w:rsidR="00CD1A3F" w:rsidRPr="00C21325" w:rsidRDefault="00C514B7" w:rsidP="008D5D40">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55252D">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671955" w:rsidRPr="00505266">
          <w:rPr>
            <w:rStyle w:val="Hypertextovprepojenie"/>
          </w:rPr>
          <w:t>http://www.partnerskadohoda.gov.sk</w:t>
        </w:r>
        <w:r w:rsidR="00671955" w:rsidRPr="00CB266C">
          <w:rPr>
            <w:rStyle w:val="Hypertextovprepojenie"/>
          </w:rPr>
          <w:t>/metodicke-pokyny-cko-a-uv-sr</w:t>
        </w:r>
        <w:r w:rsidR="00671955" w:rsidRPr="00505266">
          <w:rPr>
            <w:rStyle w:val="Hypertextovprepojenie"/>
          </w:rPr>
          <w:t>/</w:t>
        </w:r>
      </w:hyperlink>
      <w:r>
        <w:rPr>
          <w:rFonts w:asciiTheme="minorHAnsi" w:hAnsiTheme="minorHAnsi" w:cstheme="minorHAnsi"/>
        </w:rPr>
        <w:t>.</w:t>
      </w:r>
      <w:r w:rsidR="00CD1A3F" w:rsidRPr="00C21325">
        <w:rPr>
          <w:rFonts w:asciiTheme="minorHAnsi" w:hAnsiTheme="minorHAnsi"/>
        </w:rPr>
        <w:t xml:space="preserve"> </w:t>
      </w:r>
    </w:p>
    <w:p w14:paraId="27B46102" w14:textId="568F41B6" w:rsidR="00F2366E" w:rsidRDefault="00F2366E" w:rsidP="005A6BED">
      <w:pPr>
        <w:spacing w:before="120" w:after="120"/>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8D5D40">
        <w:rPr>
          <w:rFonts w:asciiTheme="minorHAnsi" w:hAnsiTheme="minorHAnsi"/>
        </w:rPr>
        <w:t> </w:t>
      </w:r>
      <w:r w:rsidRPr="002B2828">
        <w:rPr>
          <w:rFonts w:asciiTheme="minorHAnsi" w:hAnsiTheme="minorHAnsi"/>
        </w:rPr>
        <w:t>doplnení niektorých zákonov v znení neskorších predpisov sa vzťahujú pravidlá uvedené v MP CKO č. 14 k zadávaniu zákaziek s nízkou hodnotou a v „Jednotnej príručke pre žiadateľov/prijímateľov k</w:t>
      </w:r>
      <w:r w:rsidR="008D5D40">
        <w:rPr>
          <w:rFonts w:asciiTheme="minorHAnsi" w:hAnsiTheme="minorHAnsi"/>
        </w:rPr>
        <w:t> </w:t>
      </w:r>
      <w:r w:rsidRPr="002B2828">
        <w:rPr>
          <w:rFonts w:asciiTheme="minorHAnsi" w:hAnsiTheme="minorHAnsi"/>
        </w:rPr>
        <w:t xml:space="preserve">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w:t>
      </w:r>
      <w:r w:rsidR="008D5D40">
        <w:rPr>
          <w:rFonts w:asciiTheme="minorHAnsi" w:hAnsiTheme="minorHAnsi"/>
        </w:rPr>
        <w:t> </w:t>
      </w:r>
      <w:r w:rsidRPr="002B2828">
        <w:rPr>
          <w:rFonts w:asciiTheme="minorHAnsi" w:hAnsiTheme="minorHAnsi"/>
        </w:rPr>
        <w:t>MP CKO č. 12.</w:t>
      </w:r>
    </w:p>
    <w:p w14:paraId="4DFA4A17" w14:textId="77777777" w:rsidR="00F2366E" w:rsidRPr="002B2828" w:rsidRDefault="00F2366E" w:rsidP="005A6BED">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74CCB9B5" w14:textId="15F92F52" w:rsidR="00657442" w:rsidRPr="00C21325" w:rsidRDefault="00F2366E" w:rsidP="008D5D40">
      <w:pPr>
        <w:spacing w:after="0" w:line="240" w:lineRule="auto"/>
        <w:jc w:val="both"/>
        <w:rPr>
          <w:rFonts w:asciiTheme="minorHAnsi" w:hAnsi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r w:rsidR="00657442" w:rsidRPr="00C21325">
        <w:rPr>
          <w:rFonts w:asciiTheme="minorHAnsi" w:hAnsiTheme="minorHAnsi"/>
        </w:rPr>
        <w:br w:type="page"/>
      </w:r>
    </w:p>
    <w:p w14:paraId="6CFD3A5B"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Podmienky poskytnutia príspevku</w:t>
      </w:r>
    </w:p>
    <w:p w14:paraId="49B49A96" w14:textId="77777777" w:rsidR="003C2776" w:rsidRPr="00C21325" w:rsidRDefault="003C2776" w:rsidP="003C2776">
      <w:pPr>
        <w:pStyle w:val="Odsekzoznamu1"/>
        <w:spacing w:before="240" w:after="240"/>
        <w:rPr>
          <w:rFonts w:asciiTheme="minorHAnsi" w:hAnsiTheme="minorHAnsi"/>
          <w:b/>
          <w:szCs w:val="22"/>
        </w:rPr>
      </w:pPr>
    </w:p>
    <w:p w14:paraId="309B4B21"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Oprávnenosť žiadateľa</w:t>
      </w:r>
    </w:p>
    <w:p w14:paraId="6F749E9F" w14:textId="7197DEFB" w:rsidR="003E0CF5" w:rsidRPr="00C21325" w:rsidRDefault="00CD1A3F" w:rsidP="000A1BC9">
      <w:pPr>
        <w:spacing w:before="120" w:after="240" w:line="240" w:lineRule="auto"/>
        <w:ind w:firstLine="357"/>
        <w:jc w:val="both"/>
        <w:rPr>
          <w:rFonts w:asciiTheme="minorHAnsi" w:hAnsiTheme="minorHAnsi"/>
        </w:rPr>
      </w:pPr>
      <w:r w:rsidRPr="00C21325">
        <w:rPr>
          <w:rFonts w:asciiTheme="minorHAnsi" w:hAnsiTheme="minorHAnsi"/>
          <w:u w:val="single"/>
        </w:rPr>
        <w:t>Oprávnený žiadateľ</w:t>
      </w:r>
      <w:r w:rsidRPr="00C21325">
        <w:rPr>
          <w:rFonts w:asciiTheme="minorHAnsi" w:hAnsiTheme="minorHAnsi"/>
        </w:rPr>
        <w:t>:</w:t>
      </w:r>
    </w:p>
    <w:p w14:paraId="684EF630" w14:textId="77777777" w:rsidR="00BF3227" w:rsidRPr="00C21325" w:rsidRDefault="00BF3227"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vlády Slovenskej republiky:</w:t>
      </w:r>
    </w:p>
    <w:p w14:paraId="38477BA2" w14:textId="715C35B6" w:rsidR="004660E1" w:rsidRPr="00C514B7" w:rsidRDefault="00BF2C98"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r</w:t>
      </w:r>
      <w:r w:rsidR="004660E1" w:rsidRPr="00C514B7">
        <w:rPr>
          <w:rFonts w:asciiTheme="minorHAnsi" w:hAnsiTheme="minorHAnsi"/>
          <w:sz w:val="22"/>
          <w:szCs w:val="22"/>
        </w:rPr>
        <w:t>iadiaci orgán pre operačný program Technická pomoc</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295EDAC8" w14:textId="7B57BBCE" w:rsidR="004660E1" w:rsidRPr="00C514B7" w:rsidRDefault="004660E1"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platobná jednotka pre OP TP</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36FBF7D5" w14:textId="7777777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ostatné útvary zabezpečujúce oprávnené činnosti pre potreby subjektov zapojených do EŠIF</w:t>
      </w:r>
    </w:p>
    <w:p w14:paraId="7B5F83A9" w14:textId="25E23DB8"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Národný orgán, národný kontaktný bod pre programy nadnárodnej spolupráce</w:t>
      </w:r>
      <w:r w:rsidR="00C90731">
        <w:rPr>
          <w:rFonts w:asciiTheme="minorHAnsi" w:hAnsiTheme="minorHAnsi"/>
          <w:sz w:val="22"/>
          <w:szCs w:val="22"/>
        </w:rPr>
        <w:t xml:space="preserve"> </w:t>
      </w:r>
      <w:r w:rsidRPr="00C514B7">
        <w:rPr>
          <w:rFonts w:asciiTheme="minorHAnsi" w:hAnsiTheme="minorHAnsi"/>
          <w:sz w:val="22"/>
          <w:szCs w:val="22"/>
        </w:rPr>
        <w:t>a Európskej územnej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Pr="00C514B7">
        <w:rPr>
          <w:rFonts w:asciiTheme="minorHAnsi" w:hAnsiTheme="minorHAnsi"/>
          <w:sz w:val="22"/>
          <w:szCs w:val="22"/>
        </w:rPr>
        <w:t xml:space="preserve"> </w:t>
      </w:r>
      <w:r w:rsidR="00C90731">
        <w:rPr>
          <w:rFonts w:asciiTheme="minorHAnsi" w:hAnsiTheme="minorHAnsi"/>
          <w:sz w:val="22"/>
          <w:szCs w:val="22"/>
        </w:rPr>
        <w:t xml:space="preserve"> </w:t>
      </w:r>
    </w:p>
    <w:p w14:paraId="1A4AF012" w14:textId="6DBD9BC1"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orgán prvostupňovej kontroly programov nadnárodnej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7E897D0" w14:textId="31DDF5A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útvar zabezpečujúci stratégiu riadenia a</w:t>
      </w:r>
      <w:r w:rsidR="00FB41B7" w:rsidRPr="00C514B7">
        <w:rPr>
          <w:rFonts w:asciiTheme="minorHAnsi" w:hAnsiTheme="minorHAnsi"/>
          <w:sz w:val="22"/>
          <w:szCs w:val="22"/>
        </w:rPr>
        <w:t xml:space="preserve"> vzdelávanie AK 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114E605" w14:textId="6D78D8B4"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útvar zabezpečujúci informovanie a komunikáciu na úrovni </w:t>
      </w:r>
      <w:r w:rsidR="00BF2C98" w:rsidRPr="00C514B7">
        <w:rPr>
          <w:rFonts w:asciiTheme="minorHAnsi" w:hAnsiTheme="minorHAnsi"/>
          <w:sz w:val="22"/>
          <w:szCs w:val="22"/>
        </w:rPr>
        <w:t xml:space="preserve">Partnerskej dohody SR </w:t>
      </w:r>
      <w:r w:rsidR="00FB41B7" w:rsidRPr="00C514B7">
        <w:rPr>
          <w:rFonts w:asciiTheme="minorHAnsi" w:hAnsiTheme="minorHAnsi"/>
          <w:sz w:val="22"/>
          <w:szCs w:val="22"/>
        </w:rPr>
        <w:t>a OP TP</w:t>
      </w:r>
    </w:p>
    <w:p w14:paraId="59C93764" w14:textId="61A0D3C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Inštitút pre st</w:t>
      </w:r>
      <w:r w:rsidR="00FB41B7" w:rsidRPr="00C514B7">
        <w:rPr>
          <w:rFonts w:asciiTheme="minorHAnsi" w:hAnsiTheme="minorHAnsi"/>
          <w:sz w:val="22"/>
          <w:szCs w:val="22"/>
        </w:rPr>
        <w:t>ratégie a analýzy</w:t>
      </w:r>
    </w:p>
    <w:p w14:paraId="175ECE8C" w14:textId="025939B9" w:rsidR="00126CDC" w:rsidRPr="001514E8" w:rsidRDefault="00126CDC" w:rsidP="00DD405E">
      <w:pPr>
        <w:pStyle w:val="Odsekzoznamu"/>
        <w:numPr>
          <w:ilvl w:val="2"/>
          <w:numId w:val="8"/>
        </w:numPr>
        <w:spacing w:before="120"/>
        <w:ind w:left="1559" w:hanging="181"/>
        <w:contextualSpacing w:val="0"/>
        <w:rPr>
          <w:rFonts w:asciiTheme="minorHAnsi" w:hAnsiTheme="minorHAnsi"/>
          <w:sz w:val="22"/>
          <w:szCs w:val="22"/>
        </w:rPr>
      </w:pPr>
      <w:r w:rsidRPr="00C514B7">
        <w:rPr>
          <w:rFonts w:asciiTheme="minorHAnsi" w:hAnsiTheme="minorHAnsi"/>
          <w:sz w:val="22"/>
          <w:szCs w:val="22"/>
        </w:rPr>
        <w:t xml:space="preserve">ako </w:t>
      </w:r>
      <w:r w:rsidR="00BF2C98" w:rsidRPr="00C514B7">
        <w:rPr>
          <w:rFonts w:asciiTheme="minorHAnsi" w:hAnsiTheme="minorHAnsi"/>
          <w:sz w:val="22"/>
          <w:szCs w:val="22"/>
        </w:rPr>
        <w:t>odbor Centrálny kontaktný útvar pre OLAF (Európsky úrad pre boj proti podvodom)</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00C90731">
        <w:rPr>
          <w:rFonts w:asciiTheme="minorHAnsi" w:hAnsiTheme="minorHAnsi" w:cstheme="minorHAnsi"/>
          <w:sz w:val="22"/>
          <w:szCs w:val="22"/>
        </w:rPr>
        <w:t xml:space="preserve">; </w:t>
      </w:r>
      <w:r w:rsidR="00C90731" w:rsidRPr="00963FF0">
        <w:rPr>
          <w:rFonts w:asciiTheme="minorHAnsi" w:hAnsiTheme="minorHAnsi" w:cstheme="minorHAnsi"/>
          <w:sz w:val="22"/>
          <w:szCs w:val="22"/>
        </w:rPr>
        <w:t>ako odbor Národný úrad pre OLAF (od</w:t>
      </w:r>
      <w:r w:rsidR="000A1BC9">
        <w:rPr>
          <w:rFonts w:asciiTheme="minorHAnsi" w:hAnsiTheme="minorHAnsi" w:cstheme="minorHAnsi"/>
          <w:sz w:val="22"/>
          <w:szCs w:val="22"/>
        </w:rPr>
        <w:t> </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1.10.2020)</w:t>
      </w:r>
    </w:p>
    <w:p w14:paraId="34080EE1" w14:textId="65B725BE" w:rsidR="0028248F" w:rsidRPr="00C514B7" w:rsidRDefault="0028248F" w:rsidP="00DD405E">
      <w:pPr>
        <w:pStyle w:val="Odsekzoznamu"/>
        <w:numPr>
          <w:ilvl w:val="2"/>
          <w:numId w:val="8"/>
        </w:numPr>
        <w:spacing w:after="120"/>
        <w:ind w:left="1559" w:hanging="181"/>
        <w:contextualSpacing w:val="0"/>
        <w:rPr>
          <w:rFonts w:asciiTheme="minorHAnsi" w:hAnsiTheme="minorHAnsi"/>
          <w:sz w:val="22"/>
          <w:szCs w:val="22"/>
        </w:rPr>
      </w:pPr>
      <w:r>
        <w:rPr>
          <w:rFonts w:asciiTheme="minorHAnsi" w:hAnsiTheme="minorHAnsi" w:cstheme="minorHAnsi"/>
          <w:sz w:val="22"/>
          <w:szCs w:val="22"/>
        </w:rPr>
        <w:t> ako koordinátor horizontálnej priority Marginalizované rómske komunity (od 01.06.2021)</w:t>
      </w:r>
    </w:p>
    <w:p w14:paraId="02280C77" w14:textId="73667E3A" w:rsidR="00D4317C" w:rsidRPr="00C21325" w:rsidRDefault="00D4317C"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podpredsedu vlády SR pre investície a</w:t>
      </w:r>
      <w:r w:rsidR="00A003A4">
        <w:rPr>
          <w:rFonts w:asciiTheme="minorHAnsi" w:hAnsiTheme="minorHAnsi"/>
          <w:sz w:val="22"/>
          <w:szCs w:val="22"/>
        </w:rPr>
        <w:t> </w:t>
      </w:r>
      <w:r w:rsidRPr="00C21325">
        <w:rPr>
          <w:rFonts w:asciiTheme="minorHAnsi" w:hAnsiTheme="minorHAnsi"/>
          <w:sz w:val="22"/>
          <w:szCs w:val="22"/>
        </w:rPr>
        <w:t>informatizáciu</w:t>
      </w:r>
      <w:r w:rsidR="00A003A4">
        <w:rPr>
          <w:rFonts w:asciiTheme="minorHAnsi" w:hAnsiTheme="minorHAnsi"/>
          <w:sz w:val="22"/>
          <w:szCs w:val="22"/>
        </w:rPr>
        <w:t>:</w:t>
      </w:r>
    </w:p>
    <w:p w14:paraId="5572F258" w14:textId="10231AE7"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w:t>
      </w:r>
      <w:r w:rsidR="00FB41B7" w:rsidRPr="00C514B7">
        <w:rPr>
          <w:rFonts w:asciiTheme="minorHAnsi" w:hAnsiTheme="minorHAnsi"/>
          <w:sz w:val="22"/>
          <w:szCs w:val="22"/>
        </w:rPr>
        <w:t>centrálny koordinačný orgán</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35C7EDE4" w14:textId="0D6F160F"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gestor </w:t>
      </w:r>
      <w:r w:rsidR="00BF2C98" w:rsidRPr="00C514B7">
        <w:rPr>
          <w:rFonts w:asciiTheme="minorHAnsi" w:hAnsiTheme="minorHAnsi"/>
          <w:sz w:val="22"/>
          <w:szCs w:val="22"/>
        </w:rPr>
        <w:t>horizontálneho princíp</w:t>
      </w:r>
      <w:r w:rsidR="00FB41B7" w:rsidRPr="00C514B7">
        <w:rPr>
          <w:rFonts w:asciiTheme="minorHAnsi" w:hAnsiTheme="minorHAnsi"/>
          <w:sz w:val="22"/>
          <w:szCs w:val="22"/>
        </w:rPr>
        <w:t>u Udržateľný rozvoj</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51FE1F17" w14:textId="3E0574BA" w:rsidR="00F87043" w:rsidRPr="00C514B7" w:rsidRDefault="00F87043" w:rsidP="002A7A7B">
      <w:pPr>
        <w:pStyle w:val="Odsekzoznamu"/>
        <w:numPr>
          <w:ilvl w:val="2"/>
          <w:numId w:val="8"/>
        </w:numPr>
        <w:spacing w:before="120" w:after="120"/>
        <w:ind w:left="1560"/>
        <w:contextualSpacing w:val="0"/>
        <w:rPr>
          <w:rFonts w:asciiTheme="minorHAnsi" w:hAnsiTheme="minorHAnsi"/>
          <w:sz w:val="22"/>
          <w:szCs w:val="22"/>
        </w:rPr>
      </w:pPr>
      <w:r w:rsidRPr="00C514B7">
        <w:rPr>
          <w:rFonts w:asciiTheme="minorHAnsi" w:hAnsiTheme="minorHAnsi"/>
          <w:sz w:val="22"/>
          <w:szCs w:val="22"/>
        </w:rPr>
        <w:t>útvar zabezpečujúci strategické plánovanie a strategické riadenie investícií projektov fina</w:t>
      </w:r>
      <w:r w:rsidR="00FB41B7" w:rsidRPr="00C514B7">
        <w:rPr>
          <w:rFonts w:asciiTheme="minorHAnsi" w:hAnsiTheme="minorHAnsi"/>
          <w:sz w:val="22"/>
          <w:szCs w:val="22"/>
        </w:rPr>
        <w:t>ncovaných z</w:t>
      </w:r>
      <w:r w:rsidR="00C90731">
        <w:rPr>
          <w:rFonts w:asciiTheme="minorHAnsi" w:hAnsiTheme="minorHAnsi"/>
          <w:sz w:val="22"/>
          <w:szCs w:val="22"/>
        </w:rPr>
        <w:t> </w:t>
      </w:r>
      <w:r w:rsidR="00FB41B7" w:rsidRPr="00C514B7">
        <w:rPr>
          <w:rFonts w:asciiTheme="minorHAnsi" w:hAnsiTheme="minorHAnsi"/>
          <w:sz w:val="22"/>
          <w:szCs w:val="22"/>
        </w:rPr>
        <w:t>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7B0FF30E"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Ministerstvo financií Slovenskej republiky:</w:t>
      </w:r>
    </w:p>
    <w:p w14:paraId="2DEC5BCB"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certifikačný orgán</w:t>
      </w:r>
    </w:p>
    <w:p w14:paraId="5F8A5063" w14:textId="77777777" w:rsidR="00126CDC" w:rsidRPr="00C21325"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auditu</w:t>
      </w:r>
    </w:p>
    <w:p w14:paraId="64668AC5"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ab/>
        <w:t>Protimonopolný úrad</w:t>
      </w:r>
      <w:r w:rsidR="004660E1" w:rsidRPr="00C21325">
        <w:rPr>
          <w:rFonts w:asciiTheme="minorHAnsi" w:hAnsiTheme="minorHAnsi"/>
          <w:sz w:val="22"/>
          <w:szCs w:val="22"/>
        </w:rPr>
        <w:t xml:space="preserve"> Slovenskej republiky:</w:t>
      </w:r>
    </w:p>
    <w:p w14:paraId="4CE6872D"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koordinátor štátnej pomoci</w:t>
      </w:r>
    </w:p>
    <w:p w14:paraId="42DC9A7F" w14:textId="77777777" w:rsidR="00126CDC"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pre ochranu hospodárskej súťaže</w:t>
      </w:r>
    </w:p>
    <w:p w14:paraId="7273223E" w14:textId="77777777" w:rsidR="00402113" w:rsidRPr="00C514B7" w:rsidRDefault="00402113"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životného prostredia S</w:t>
      </w:r>
      <w:r w:rsidR="0073241B" w:rsidRPr="00C514B7">
        <w:rPr>
          <w:rFonts w:asciiTheme="minorHAnsi" w:hAnsiTheme="minorHAnsi"/>
          <w:sz w:val="22"/>
          <w:szCs w:val="22"/>
        </w:rPr>
        <w:t xml:space="preserve">lovenskej republiky </w:t>
      </w:r>
      <w:r w:rsidRPr="00C514B7">
        <w:rPr>
          <w:rFonts w:asciiTheme="minorHAnsi" w:hAnsiTheme="minorHAnsi"/>
          <w:sz w:val="22"/>
          <w:szCs w:val="22"/>
        </w:rPr>
        <w:t xml:space="preserve">ako koordinátor </w:t>
      </w:r>
      <w:r w:rsidR="00BF2C98" w:rsidRPr="00C514B7">
        <w:rPr>
          <w:rFonts w:asciiTheme="minorHAnsi" w:hAnsiTheme="minorHAnsi"/>
          <w:sz w:val="22"/>
          <w:szCs w:val="22"/>
        </w:rPr>
        <w:t>posudzovania vplyvov na životné prostredie (</w:t>
      </w:r>
      <w:r w:rsidRPr="00C514B7">
        <w:rPr>
          <w:rFonts w:asciiTheme="minorHAnsi" w:hAnsiTheme="minorHAnsi"/>
          <w:sz w:val="22"/>
          <w:szCs w:val="22"/>
        </w:rPr>
        <w:t>EIA</w:t>
      </w:r>
      <w:r w:rsidR="00BF2C98" w:rsidRPr="00C514B7">
        <w:rPr>
          <w:rFonts w:asciiTheme="minorHAnsi" w:hAnsiTheme="minorHAnsi"/>
          <w:sz w:val="22"/>
          <w:szCs w:val="22"/>
        </w:rPr>
        <w:t>)</w:t>
      </w:r>
      <w:r w:rsidRPr="00C514B7">
        <w:rPr>
          <w:rFonts w:asciiTheme="minorHAnsi" w:hAnsiTheme="minorHAnsi"/>
          <w:sz w:val="22"/>
          <w:szCs w:val="22"/>
        </w:rPr>
        <w:t xml:space="preserve"> pre EŠIF</w:t>
      </w:r>
    </w:p>
    <w:p w14:paraId="45F5940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 xml:space="preserve">Ministerstvo práce, sociálnych vecí a rodiny Slovenskej republiky ako gestor </w:t>
      </w:r>
      <w:r w:rsidR="00BF2C98" w:rsidRPr="00C514B7">
        <w:rPr>
          <w:rFonts w:asciiTheme="minorHAnsi" w:hAnsiTheme="minorHAnsi"/>
          <w:sz w:val="22"/>
          <w:szCs w:val="22"/>
        </w:rPr>
        <w:t>horizontálnych princípov Rovnosť mužov a žien a Nediskriminácia</w:t>
      </w:r>
    </w:p>
    <w:p w14:paraId="793C421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vládneho auditu</w:t>
      </w:r>
    </w:p>
    <w:p w14:paraId="17BFF74C"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DataCentrum</w:t>
      </w:r>
    </w:p>
    <w:p w14:paraId="3A7EE62B"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pre verejné obstarávanie</w:t>
      </w:r>
    </w:p>
    <w:p w14:paraId="3150C502"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Najvyšší kontrolný úrad Slovenskej republiky</w:t>
      </w:r>
    </w:p>
    <w:p w14:paraId="02A298D9"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zahraničných vecí a európskych záležitostí Slovenskej republiky</w:t>
      </w:r>
    </w:p>
    <w:p w14:paraId="616EE1A3" w14:textId="3E53DC47" w:rsidR="004A547B" w:rsidRDefault="00AD5869">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lastRenderedPageBreak/>
        <w:t>Ministerstvo vnútra S</w:t>
      </w:r>
      <w:r w:rsidR="00BF2C98" w:rsidRPr="00C514B7">
        <w:rPr>
          <w:rFonts w:asciiTheme="minorHAnsi" w:hAnsiTheme="minorHAnsi"/>
          <w:sz w:val="22"/>
          <w:szCs w:val="22"/>
        </w:rPr>
        <w:t>lovenskej republiky ako koordinátor horizontálnej priority Marginalizované rómske komunity</w:t>
      </w:r>
      <w:r w:rsidR="0028248F">
        <w:rPr>
          <w:rFonts w:asciiTheme="minorHAnsi" w:hAnsiTheme="minorHAnsi"/>
          <w:sz w:val="22"/>
          <w:szCs w:val="22"/>
        </w:rPr>
        <w:t xml:space="preserve"> (do 31.05.2021)</w:t>
      </w:r>
    </w:p>
    <w:p w14:paraId="126F3A93" w14:textId="77777777" w:rsidR="004A547B" w:rsidRPr="004A547B" w:rsidRDefault="004A547B" w:rsidP="004A547B">
      <w:pPr>
        <w:spacing w:before="120" w:after="120"/>
        <w:ind w:left="1004"/>
        <w:rPr>
          <w:rFonts w:asciiTheme="minorHAnsi" w:hAnsiTheme="minorHAnsi"/>
        </w:rPr>
      </w:pPr>
      <w:r w:rsidRPr="004A547B">
        <w:rPr>
          <w:rFonts w:asciiTheme="minorHAnsi" w:hAnsiTheme="minorHAnsi"/>
        </w:rPr>
        <w:t>•</w:t>
      </w:r>
      <w:r w:rsidRPr="004A547B">
        <w:rPr>
          <w:rFonts w:asciiTheme="minorHAnsi" w:hAnsiTheme="minorHAnsi"/>
        </w:rPr>
        <w:tab/>
        <w:t>Ministerstvo investícií, regionálneho rozvoja a informatizácie Slovenskej republiky:</w:t>
      </w:r>
    </w:p>
    <w:p w14:paraId="5026CFA6"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centrálny koordinačný orgán (od 01.07.2020)</w:t>
      </w:r>
    </w:p>
    <w:p w14:paraId="7BF9009F"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gestor horizontálneho princípu Udržateľný rozvoj (od 01.07.2020)</w:t>
      </w:r>
    </w:p>
    <w:p w14:paraId="1A99D47E" w14:textId="77777777"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útvar zabezpečujúci strategické plánovanie a strategické riadenie investícií projektov financovaných z EŠIF (od 01.07.2020)</w:t>
      </w:r>
    </w:p>
    <w:p w14:paraId="1A799BA6" w14:textId="78EAEB19" w:rsidR="004A547B" w:rsidRPr="004A547B" w:rsidRDefault="004A547B" w:rsidP="00151A6A">
      <w:pPr>
        <w:tabs>
          <w:tab w:val="left" w:pos="1843"/>
        </w:tabs>
        <w:spacing w:before="120" w:after="120"/>
        <w:ind w:left="1418"/>
        <w:contextualSpacing/>
        <w:rPr>
          <w:rFonts w:asciiTheme="minorHAnsi" w:hAnsiTheme="minorHAnsi"/>
        </w:rPr>
      </w:pPr>
      <w:r>
        <w:rPr>
          <w:rFonts w:asciiTheme="minorHAnsi" w:hAnsiTheme="minorHAnsi"/>
        </w:rPr>
        <w:t>o</w:t>
      </w:r>
      <w:r>
        <w:rPr>
          <w:rFonts w:asciiTheme="minorHAnsi" w:hAnsiTheme="minorHAnsi"/>
        </w:rPr>
        <w:tab/>
      </w:r>
      <w:r w:rsidRPr="004A547B">
        <w:rPr>
          <w:rFonts w:asciiTheme="minorHAnsi" w:hAnsiTheme="minorHAnsi"/>
        </w:rPr>
        <w:t xml:space="preserve">ako riadiaci orgán pre operačný program Technická pomoc (od </w:t>
      </w:r>
      <w:r>
        <w:rPr>
          <w:rFonts w:asciiTheme="minorHAnsi" w:hAnsiTheme="minorHAnsi"/>
        </w:rPr>
        <w:t>0</w:t>
      </w:r>
      <w:r w:rsidRPr="004A547B">
        <w:rPr>
          <w:rFonts w:asciiTheme="minorHAnsi" w:hAnsiTheme="minorHAnsi"/>
        </w:rPr>
        <w:t>1.10.2020)</w:t>
      </w:r>
    </w:p>
    <w:p w14:paraId="4654F9C9" w14:textId="6A49BC39"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platobná jednotka OP TP (od </w:t>
      </w:r>
      <w:r>
        <w:rPr>
          <w:rFonts w:asciiTheme="minorHAnsi" w:hAnsiTheme="minorHAnsi"/>
        </w:rPr>
        <w:t>0</w:t>
      </w:r>
      <w:r w:rsidRPr="004A547B">
        <w:rPr>
          <w:rFonts w:asciiTheme="minorHAnsi" w:hAnsiTheme="minorHAnsi"/>
        </w:rPr>
        <w:t>1.10.2020)</w:t>
      </w:r>
    </w:p>
    <w:p w14:paraId="44FF5CA0" w14:textId="30E01F46"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ostatné útvary zabezpečujúce oprávnené činnosti pre potreby subjektov zapojených do EŠIF</w:t>
      </w:r>
      <w:r w:rsidR="008B23E2">
        <w:rPr>
          <w:rFonts w:asciiTheme="minorHAnsi" w:hAnsiTheme="minorHAnsi"/>
        </w:rPr>
        <w:t xml:space="preserve"> </w:t>
      </w:r>
      <w:r w:rsidR="008B23E2" w:rsidRPr="00963FF0">
        <w:rPr>
          <w:rFonts w:asciiTheme="minorHAnsi" w:hAnsiTheme="minorHAnsi" w:cstheme="minorHAnsi"/>
        </w:rPr>
        <w:t>(od 01.10.2020)</w:t>
      </w:r>
    </w:p>
    <w:p w14:paraId="13914057" w14:textId="6CEA1B0C" w:rsidR="004A547B" w:rsidRPr="004A547B" w:rsidRDefault="004A547B" w:rsidP="00151A6A">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útvar zabezpečujúci stratégiu riadenia a vzdelávania AK EŠIF (od </w:t>
      </w:r>
      <w:r>
        <w:rPr>
          <w:rFonts w:asciiTheme="minorHAnsi" w:hAnsiTheme="minorHAnsi"/>
        </w:rPr>
        <w:t>0</w:t>
      </w:r>
      <w:r w:rsidRPr="004A547B">
        <w:rPr>
          <w:rFonts w:asciiTheme="minorHAnsi" w:hAnsiTheme="minorHAnsi"/>
        </w:rPr>
        <w:t>1.10.2020)</w:t>
      </w:r>
    </w:p>
    <w:p w14:paraId="465E17C1" w14:textId="2479FFFF" w:rsidR="004A547B" w:rsidRPr="004A547B" w:rsidRDefault="004A547B" w:rsidP="00151A6A">
      <w:pPr>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Národný orgán, národný kontaktný bod pre programy nadnárodnej spolupráce pre cieľ Európskej územnej spolupráce (od </w:t>
      </w:r>
      <w:r>
        <w:rPr>
          <w:rFonts w:asciiTheme="minorHAnsi" w:hAnsiTheme="minorHAnsi"/>
        </w:rPr>
        <w:t>0</w:t>
      </w:r>
      <w:r w:rsidRPr="004A547B">
        <w:rPr>
          <w:rFonts w:asciiTheme="minorHAnsi" w:hAnsiTheme="minorHAnsi"/>
        </w:rPr>
        <w:t>1.10.2020)</w:t>
      </w:r>
    </w:p>
    <w:p w14:paraId="06B73621" w14:textId="3E47C8AE" w:rsidR="00736A7F" w:rsidRPr="004A547B" w:rsidRDefault="004A547B" w:rsidP="005D7EF4">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ako orgán prvostupňovej kontroly programov nadnárodnej spolupráce (od</w:t>
      </w:r>
      <w:r w:rsidR="002A7A7B">
        <w:rPr>
          <w:rFonts w:asciiTheme="minorHAnsi" w:hAnsiTheme="minorHAnsi"/>
        </w:rPr>
        <w:t> </w:t>
      </w:r>
      <w:r>
        <w:rPr>
          <w:rFonts w:asciiTheme="minorHAnsi" w:hAnsiTheme="minorHAnsi"/>
        </w:rPr>
        <w:t>0</w:t>
      </w:r>
      <w:r w:rsidRPr="004A547B">
        <w:rPr>
          <w:rFonts w:asciiTheme="minorHAnsi" w:hAnsiTheme="minorHAnsi"/>
        </w:rPr>
        <w:t>1.10.2020</w:t>
      </w:r>
      <w:r>
        <w:rPr>
          <w:rFonts w:asciiTheme="minorHAnsi" w:hAnsiTheme="minorHAnsi"/>
        </w:rPr>
        <w:t>)</w:t>
      </w:r>
      <w:r w:rsidR="00736A7F">
        <w:rPr>
          <w:rFonts w:asciiTheme="minorHAnsi" w:hAnsiTheme="minorHAnsi"/>
        </w:rPr>
        <w:t xml:space="preserve"> </w:t>
      </w:r>
    </w:p>
    <w:p w14:paraId="3DA44E2E" w14:textId="6A602716" w:rsidR="00736A7F" w:rsidRPr="004A547B" w:rsidRDefault="00736A7F" w:rsidP="00736A7F">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w:t>
      </w:r>
      <w:r>
        <w:rPr>
          <w:rFonts w:asciiTheme="minorHAnsi" w:hAnsiTheme="minorHAnsi"/>
        </w:rPr>
        <w:t>sekcia Operačný program Slovensko</w:t>
      </w:r>
      <w:r w:rsidRPr="004A547B">
        <w:rPr>
          <w:rFonts w:asciiTheme="minorHAnsi" w:hAnsiTheme="minorHAnsi"/>
        </w:rPr>
        <w:t xml:space="preserve"> (od 01.0</w:t>
      </w:r>
      <w:r>
        <w:rPr>
          <w:rFonts w:asciiTheme="minorHAnsi" w:hAnsiTheme="minorHAnsi"/>
        </w:rPr>
        <w:t>3</w:t>
      </w:r>
      <w:r w:rsidRPr="004A547B">
        <w:rPr>
          <w:rFonts w:asciiTheme="minorHAnsi" w:hAnsiTheme="minorHAnsi"/>
        </w:rPr>
        <w:t>.202</w:t>
      </w:r>
      <w:r>
        <w:rPr>
          <w:rFonts w:asciiTheme="minorHAnsi" w:hAnsiTheme="minorHAnsi"/>
        </w:rPr>
        <w:t>1</w:t>
      </w:r>
      <w:r w:rsidRPr="004A547B">
        <w:rPr>
          <w:rFonts w:asciiTheme="minorHAnsi" w:hAnsiTheme="minorHAnsi"/>
        </w:rPr>
        <w:t>)</w:t>
      </w:r>
    </w:p>
    <w:p w14:paraId="530EBD4D" w14:textId="77777777" w:rsidR="00F4224E" w:rsidRPr="002F60AA" w:rsidRDefault="00F4224E" w:rsidP="007E5062">
      <w:pPr>
        <w:pStyle w:val="Odsekzoznamu"/>
        <w:spacing w:before="120" w:after="120"/>
        <w:ind w:left="284"/>
        <w:contextualSpacing w:val="0"/>
        <w:jc w:val="both"/>
        <w:rPr>
          <w:rFonts w:asciiTheme="minorHAnsi" w:eastAsiaTheme="minorHAnsi" w:hAnsiTheme="minorHAnsi"/>
          <w:i/>
          <w:color w:val="000000"/>
          <w:sz w:val="22"/>
          <w:szCs w:val="22"/>
        </w:rPr>
      </w:pPr>
      <w:r w:rsidRPr="002F60AA">
        <w:rPr>
          <w:rFonts w:asciiTheme="minorHAnsi" w:eastAsiaTheme="minorHAnsi" w:hAnsi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F60AA">
        <w:rPr>
          <w:rFonts w:asciiTheme="minorHAnsi" w:eastAsiaTheme="minorHAnsi" w:hAnsiTheme="minorHAnsi"/>
          <w:i/>
          <w:color w:val="000000"/>
          <w:sz w:val="22"/>
          <w:szCs w:val="22"/>
        </w:rPr>
        <w:t>)</w:t>
      </w:r>
    </w:p>
    <w:p w14:paraId="2D06370A" w14:textId="77777777" w:rsidR="00BF3227" w:rsidRPr="00C21325" w:rsidRDefault="00BF3227" w:rsidP="00BF3227">
      <w:pPr>
        <w:spacing w:after="0" w:line="240" w:lineRule="auto"/>
        <w:ind w:left="1134"/>
        <w:rPr>
          <w:rFonts w:asciiTheme="minorHAnsi" w:hAnsiTheme="minorHAnsi"/>
          <w:u w:val="single"/>
        </w:rPr>
      </w:pPr>
    </w:p>
    <w:p w14:paraId="05392EFC" w14:textId="48527209" w:rsidR="00CD1A3F" w:rsidRPr="0021506B" w:rsidRDefault="00CD1A3F" w:rsidP="00CD1A3F">
      <w:pPr>
        <w:pStyle w:val="Odsekzoznamu"/>
        <w:rPr>
          <w:rFonts w:asciiTheme="minorHAnsi" w:hAnsiTheme="minorHAnsi"/>
          <w:sz w:val="22"/>
          <w:szCs w:val="22"/>
        </w:rPr>
      </w:pPr>
      <w:r w:rsidRPr="0021506B">
        <w:rPr>
          <w:rFonts w:asciiTheme="minorHAnsi" w:hAnsiTheme="minorHAnsi"/>
          <w:sz w:val="22"/>
          <w:szCs w:val="22"/>
          <w:u w:val="single"/>
        </w:rPr>
        <w:t>Podmienky oprávnenosti žiadateľa</w:t>
      </w:r>
      <w:r w:rsidRPr="0021506B">
        <w:rPr>
          <w:rFonts w:asciiTheme="minorHAnsi" w:hAnsiTheme="minorHAnsi"/>
          <w:sz w:val="22"/>
          <w:szCs w:val="22"/>
        </w:rPr>
        <w:t>:</w:t>
      </w:r>
    </w:p>
    <w:p w14:paraId="7DCC2BAC" w14:textId="3C39481A" w:rsidR="00CD1A3F" w:rsidRPr="0021506B" w:rsidRDefault="00F2366E" w:rsidP="002F60AA">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Pr>
          <w:rFonts w:asciiTheme="minorHAnsi" w:hAnsiTheme="minorHAnsi"/>
          <w:color w:val="000000"/>
          <w:sz w:val="22"/>
          <w:szCs w:val="22"/>
        </w:rPr>
        <w:t xml:space="preserve"> </w:t>
      </w:r>
      <w:r w:rsidR="00CD1A3F" w:rsidRPr="0021506B">
        <w:rPr>
          <w:rFonts w:asciiTheme="minorHAnsi" w:hAnsiTheme="minorHAnsi"/>
          <w:color w:val="000000"/>
          <w:sz w:val="22"/>
          <w:szCs w:val="22"/>
        </w:rPr>
        <w:t xml:space="preserve">osoba splnomocnená zastupovať žiadateľa v konaní o ŽoNFP neboli právoplatne odsúdení za trestný čin korupcie, trestný čin poškodzovania finančných záujmov </w:t>
      </w:r>
      <w:r w:rsidR="003F44AD" w:rsidRPr="0021506B">
        <w:rPr>
          <w:rFonts w:asciiTheme="minorHAnsi" w:hAnsiTheme="minorHAnsi"/>
          <w:color w:val="000000"/>
          <w:sz w:val="22"/>
          <w:szCs w:val="22"/>
        </w:rPr>
        <w:t>Európske</w:t>
      </w:r>
      <w:r>
        <w:rPr>
          <w:rFonts w:asciiTheme="minorHAnsi" w:hAnsiTheme="minorHAnsi"/>
          <w:color w:val="000000"/>
          <w:sz w:val="22"/>
          <w:szCs w:val="22"/>
        </w:rPr>
        <w:t>j</w:t>
      </w:r>
      <w:r w:rsidR="003F44AD" w:rsidRPr="0021506B">
        <w:rPr>
          <w:rFonts w:asciiTheme="minorHAnsi" w:hAnsiTheme="minorHAnsi"/>
          <w:color w:val="000000"/>
          <w:sz w:val="22"/>
          <w:szCs w:val="22"/>
        </w:rPr>
        <w:t xml:space="preserve"> </w:t>
      </w:r>
      <w:r>
        <w:rPr>
          <w:rFonts w:asciiTheme="minorHAnsi" w:hAnsiTheme="minorHAnsi"/>
          <w:color w:val="000000"/>
          <w:sz w:val="22"/>
          <w:szCs w:val="22"/>
        </w:rPr>
        <w:t>únie</w:t>
      </w:r>
      <w:r w:rsidR="00CD1A3F" w:rsidRPr="0021506B">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21506B">
        <w:rPr>
          <w:rFonts w:asciiTheme="minorHAnsi" w:hAnsiTheme="minorHAnsi"/>
          <w:color w:val="000000"/>
          <w:sz w:val="22"/>
          <w:szCs w:val="22"/>
        </w:rPr>
        <w:t xml:space="preserve"> pri verejnom obstarávaní a verejnej dražbe</w:t>
      </w:r>
    </w:p>
    <w:p w14:paraId="4CE7E28D" w14:textId="7C8FD30D" w:rsidR="003F44AD" w:rsidRPr="0021506B" w:rsidRDefault="003F44AD"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i/>
          <w:sz w:val="22"/>
          <w:szCs w:val="22"/>
        </w:rPr>
        <w:t>(</w:t>
      </w:r>
      <w:r w:rsidR="008432D3">
        <w:rPr>
          <w:rFonts w:asciiTheme="minorHAnsi" w:hAnsiTheme="minorHAnsi"/>
          <w:i/>
          <w:sz w:val="22"/>
          <w:szCs w:val="22"/>
        </w:rPr>
        <w:t xml:space="preserve">splnenie </w:t>
      </w:r>
      <w:r w:rsidRPr="0021506B">
        <w:rPr>
          <w:rFonts w:asciiTheme="minorHAnsi" w:hAnsiTheme="minorHAnsi"/>
          <w:i/>
          <w:sz w:val="22"/>
          <w:szCs w:val="22"/>
        </w:rPr>
        <w:t>podmienk</w:t>
      </w:r>
      <w:r w:rsidR="008432D3">
        <w:rPr>
          <w:rFonts w:asciiTheme="minorHAnsi" w:hAnsiTheme="minorHAnsi"/>
          <w:i/>
          <w:sz w:val="22"/>
          <w:szCs w:val="22"/>
        </w:rPr>
        <w:t>y</w:t>
      </w:r>
      <w:r w:rsidRPr="0021506B">
        <w:rPr>
          <w:rFonts w:asciiTheme="minorHAnsi" w:hAnsiTheme="minorHAnsi"/>
          <w:i/>
          <w:sz w:val="22"/>
          <w:szCs w:val="22"/>
        </w:rPr>
        <w:t xml:space="preserve"> sa preukazuje čestným vyhlásením žiadateľa v časti č. 15 vo formulári ŽoNFP</w:t>
      </w:r>
      <w:r w:rsidR="00CD1A3F" w:rsidRPr="0021506B">
        <w:rPr>
          <w:rFonts w:asciiTheme="minorHAnsi" w:hAnsiTheme="minorHAnsi"/>
          <w:sz w:val="22"/>
          <w:szCs w:val="22"/>
        </w:rPr>
        <w:t>)</w:t>
      </w:r>
      <w:r w:rsidRPr="0021506B">
        <w:rPr>
          <w:rFonts w:asciiTheme="minorHAnsi" w:hAnsiTheme="minorHAnsi"/>
          <w:sz w:val="22"/>
          <w:szCs w:val="22"/>
        </w:rPr>
        <w:t>;</w:t>
      </w:r>
    </w:p>
    <w:p w14:paraId="29B00327" w14:textId="77777777" w:rsidR="00F2366E" w:rsidRPr="002E09C2" w:rsidRDefault="00F2366E" w:rsidP="00F2366E">
      <w:pPr>
        <w:pStyle w:val="Odsekzoznamu"/>
        <w:numPr>
          <w:ilvl w:val="0"/>
          <w:numId w:val="50"/>
        </w:numPr>
        <w:spacing w:before="120" w:after="120"/>
        <w:ind w:left="714" w:hanging="357"/>
        <w:contextualSpacing w:val="0"/>
        <w:jc w:val="both"/>
        <w:rPr>
          <w:rFonts w:asciiTheme="minorHAnsi" w:hAnsiTheme="minorHAnsi" w:cstheme="minorHAnsi"/>
          <w:sz w:val="22"/>
          <w:szCs w:val="22"/>
        </w:rPr>
      </w:pPr>
      <w:r w:rsidRPr="002E09C2">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69355F5" w14:textId="250FD83E" w:rsidR="005F5C8C" w:rsidRPr="0021506B" w:rsidRDefault="00F2366E" w:rsidP="002F60AA">
      <w:pPr>
        <w:pStyle w:val="Odsekzoznamu"/>
        <w:spacing w:before="120" w:after="120"/>
        <w:contextualSpacing w:val="0"/>
        <w:jc w:val="both"/>
        <w:rPr>
          <w:rFonts w:asciiTheme="minorHAnsi" w:hAnsiTheme="minorHAnsi"/>
          <w:sz w:val="22"/>
          <w:szCs w:val="22"/>
        </w:rPr>
      </w:pPr>
      <w:r w:rsidRPr="00230311">
        <w:rPr>
          <w:rFonts w:asciiTheme="minorHAnsi" w:hAnsiTheme="minorHAnsi" w:cstheme="minorHAnsi"/>
          <w:i/>
          <w:sz w:val="22"/>
          <w:szCs w:val="22"/>
        </w:rPr>
        <w:t>(</w:t>
      </w:r>
      <w:r w:rsidR="008432D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8432D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607A576A" w14:textId="77777777" w:rsidR="003C2776" w:rsidRPr="0021506B" w:rsidRDefault="003C2776" w:rsidP="002A7A7B">
      <w:pPr>
        <w:pStyle w:val="Odsekzoznamu1"/>
        <w:numPr>
          <w:ilvl w:val="1"/>
          <w:numId w:val="1"/>
        </w:numPr>
        <w:spacing w:before="360" w:after="240" w:line="276" w:lineRule="auto"/>
        <w:ind w:left="788" w:hanging="431"/>
        <w:contextualSpacing w:val="0"/>
        <w:rPr>
          <w:rFonts w:asciiTheme="minorHAnsi" w:hAnsiTheme="minorHAnsi"/>
          <w:b/>
        </w:rPr>
      </w:pPr>
      <w:r w:rsidRPr="0021506B">
        <w:rPr>
          <w:rFonts w:asciiTheme="minorHAnsi" w:hAnsiTheme="minorHAnsi"/>
          <w:b/>
        </w:rPr>
        <w:t>Oprávnenosť aktivít realizácie projektu</w:t>
      </w:r>
    </w:p>
    <w:p w14:paraId="3833CF88" w14:textId="2448B6BE" w:rsidR="00810DAA" w:rsidRPr="0021506B" w:rsidRDefault="00810DAA" w:rsidP="00E97DF1">
      <w:pPr>
        <w:pStyle w:val="Odsekzoznamu"/>
        <w:spacing w:before="120" w:after="120"/>
        <w:ind w:left="360"/>
        <w:contextualSpacing w:val="0"/>
        <w:jc w:val="both"/>
        <w:rPr>
          <w:rFonts w:asciiTheme="minorHAnsi" w:hAnsiTheme="minorHAnsi"/>
          <w:b/>
          <w:sz w:val="22"/>
          <w:szCs w:val="22"/>
        </w:rPr>
      </w:pPr>
      <w:r w:rsidRPr="0021506B">
        <w:rPr>
          <w:rFonts w:asciiTheme="minorHAnsi" w:hAnsiTheme="minorHAnsi"/>
          <w:sz w:val="22"/>
          <w:szCs w:val="22"/>
          <w:u w:val="single"/>
        </w:rPr>
        <w:t>Podmienky oprávnenosti aktivít:</w:t>
      </w:r>
    </w:p>
    <w:p w14:paraId="36AD773D" w14:textId="77777777" w:rsidR="00F875B0" w:rsidRPr="0021506B" w:rsidRDefault="00F875B0" w:rsidP="00E97DF1">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hlavné aktivity projektu sú vo vecnom súlade s oprávnenými aktivitami OP TP</w:t>
      </w:r>
      <w:r w:rsidR="005D616C" w:rsidRPr="0021506B">
        <w:rPr>
          <w:rFonts w:asciiTheme="minorHAnsi" w:hAnsiTheme="minorHAnsi"/>
          <w:color w:val="000000"/>
          <w:sz w:val="22"/>
          <w:szCs w:val="22"/>
        </w:rPr>
        <w:t>,</w:t>
      </w:r>
      <w:r w:rsidRPr="0021506B">
        <w:rPr>
          <w:rFonts w:asciiTheme="minorHAnsi" w:hAnsiTheme="minorHAnsi"/>
          <w:color w:val="000000"/>
          <w:sz w:val="22"/>
          <w:szCs w:val="22"/>
        </w:rPr>
        <w:t xml:space="preserve"> na realizáciu ktorých je vyhlásené toto vyzvanie</w:t>
      </w:r>
    </w:p>
    <w:p w14:paraId="37C4290A" w14:textId="29AD7B3E" w:rsidR="00F875B0" w:rsidRPr="0021506B" w:rsidRDefault="00F875B0" w:rsidP="00E97DF1">
      <w:pPr>
        <w:pStyle w:val="Odsekzoznamu"/>
        <w:autoSpaceDE w:val="0"/>
        <w:autoSpaceDN w:val="0"/>
        <w:adjustRightInd w:val="0"/>
        <w:spacing w:before="120" w:after="120"/>
        <w:contextualSpacing w:val="0"/>
        <w:jc w:val="both"/>
        <w:rPr>
          <w:rFonts w:asciiTheme="minorHAnsi" w:hAnsiTheme="minorHAnsi"/>
          <w:b/>
          <w:sz w:val="22"/>
          <w:szCs w:val="22"/>
        </w:rPr>
      </w:pPr>
      <w:r w:rsidRPr="0021506B">
        <w:rPr>
          <w:rFonts w:asciiTheme="minorHAnsi" w:hAnsiTheme="minorHAnsi"/>
          <w:color w:val="000000"/>
          <w:sz w:val="22"/>
          <w:szCs w:val="22"/>
        </w:rPr>
        <w:t>Oprávnené na poskytnutie príspevku sú výlučne projekty, ktoré svojimi aktivitami spadajú do</w:t>
      </w:r>
      <w:r w:rsidR="002A7A7B">
        <w:rPr>
          <w:rFonts w:asciiTheme="minorHAnsi" w:hAnsiTheme="minorHAnsi"/>
          <w:color w:val="000000"/>
          <w:sz w:val="22"/>
          <w:szCs w:val="22"/>
        </w:rPr>
        <w:t> </w:t>
      </w:r>
      <w:r w:rsidR="00671955" w:rsidRPr="0021506B">
        <w:rPr>
          <w:rFonts w:asciiTheme="minorHAnsi" w:hAnsiTheme="minorHAnsi"/>
          <w:color w:val="000000"/>
          <w:sz w:val="22"/>
          <w:szCs w:val="22"/>
        </w:rPr>
        <w:t>oprávnen</w:t>
      </w:r>
      <w:r w:rsidR="00671955">
        <w:rPr>
          <w:rFonts w:asciiTheme="minorHAnsi" w:hAnsiTheme="minorHAnsi"/>
          <w:color w:val="000000"/>
          <w:sz w:val="22"/>
          <w:szCs w:val="22"/>
        </w:rPr>
        <w:t>ej</w:t>
      </w:r>
      <w:r w:rsidR="00671955" w:rsidRPr="0021506B">
        <w:rPr>
          <w:rFonts w:asciiTheme="minorHAnsi" w:hAnsiTheme="minorHAnsi"/>
          <w:color w:val="000000"/>
          <w:sz w:val="22"/>
          <w:szCs w:val="22"/>
        </w:rPr>
        <w:t xml:space="preserve"> aktiv</w:t>
      </w:r>
      <w:r w:rsidR="00671955">
        <w:rPr>
          <w:rFonts w:asciiTheme="minorHAnsi" w:hAnsiTheme="minorHAnsi"/>
          <w:color w:val="000000"/>
          <w:sz w:val="22"/>
          <w:szCs w:val="22"/>
        </w:rPr>
        <w:t>ity</w:t>
      </w:r>
      <w:r w:rsidRPr="0021506B">
        <w:rPr>
          <w:rFonts w:asciiTheme="minorHAnsi" w:hAnsiTheme="minorHAnsi"/>
          <w:color w:val="000000"/>
          <w:sz w:val="22"/>
          <w:szCs w:val="22"/>
        </w:rPr>
        <w:t xml:space="preserve">: </w:t>
      </w:r>
    </w:p>
    <w:p w14:paraId="4364332A" w14:textId="77777777" w:rsidR="002C1BAB" w:rsidRPr="0021506B" w:rsidRDefault="002C1BAB" w:rsidP="00E97DF1">
      <w:pPr>
        <w:spacing w:before="120" w:after="120" w:line="240" w:lineRule="auto"/>
        <w:ind w:left="709"/>
        <w:jc w:val="both"/>
        <w:rPr>
          <w:rFonts w:asciiTheme="minorHAnsi" w:hAnsiTheme="minorHAnsi"/>
          <w:b/>
        </w:rPr>
      </w:pPr>
      <w:r w:rsidRPr="0021506B">
        <w:rPr>
          <w:rFonts w:asciiTheme="minorHAnsi" w:hAnsiTheme="minorHAnsi"/>
          <w:b/>
        </w:rPr>
        <w:lastRenderedPageBreak/>
        <w:t>Aktivita 301020011A021 – E. Materiálno - technické zabezpečenie a mobilita subjektov zapojených do riadenia, implementácie, finančného riadenia, kontroly a auditu EŠIF</w:t>
      </w:r>
      <w:r w:rsidR="00A535EE" w:rsidRPr="0021506B">
        <w:rPr>
          <w:rStyle w:val="Odkaznapoznmkupodiarou"/>
          <w:rFonts w:asciiTheme="minorHAnsi" w:hAnsiTheme="minorHAnsi"/>
          <w:b/>
        </w:rPr>
        <w:footnoteReference w:id="1"/>
      </w:r>
    </w:p>
    <w:p w14:paraId="760B9D68" w14:textId="2AEB3655" w:rsidR="00892F2F" w:rsidRDefault="00892F2F" w:rsidP="00E97DF1">
      <w:pPr>
        <w:spacing w:before="120" w:after="120" w:line="240" w:lineRule="auto"/>
        <w:ind w:left="709"/>
        <w:jc w:val="both"/>
        <w:rPr>
          <w:rFonts w:asciiTheme="minorHAnsi" w:hAnsiTheme="minorHAnsi"/>
          <w:i/>
        </w:rPr>
      </w:pPr>
      <w:r w:rsidRPr="0021506B">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E50B292" w14:textId="77777777" w:rsidR="003F0D01" w:rsidRPr="0021506B" w:rsidRDefault="003F0D01" w:rsidP="003F0D01">
      <w:pPr>
        <w:pStyle w:val="Odsekzoznamu"/>
        <w:numPr>
          <w:ilvl w:val="0"/>
          <w:numId w:val="7"/>
        </w:numPr>
        <w:spacing w:before="120"/>
        <w:rPr>
          <w:rFonts w:asciiTheme="minorHAnsi" w:hAnsiTheme="minorHAnsi"/>
          <w:color w:val="000000"/>
          <w:sz w:val="22"/>
          <w:szCs w:val="22"/>
        </w:rPr>
      </w:pPr>
      <w:r w:rsidRPr="0021506B">
        <w:rPr>
          <w:rFonts w:asciiTheme="minorHAnsi" w:hAnsiTheme="minorHAnsi"/>
          <w:color w:val="000000"/>
          <w:sz w:val="22"/>
          <w:szCs w:val="22"/>
        </w:rPr>
        <w:t>časová oprávnenosť realizácie projektu</w:t>
      </w:r>
    </w:p>
    <w:p w14:paraId="28DF73B7" w14:textId="494CBED7" w:rsidR="003F0D01" w:rsidRPr="0021506B" w:rsidRDefault="003F0D01" w:rsidP="003F0D01">
      <w:pPr>
        <w:pStyle w:val="Odsekzoznamu"/>
        <w:spacing w:before="120" w:after="120"/>
        <w:contextualSpacing w:val="0"/>
        <w:jc w:val="both"/>
        <w:rPr>
          <w:rFonts w:asciiTheme="minorHAnsi" w:hAnsiTheme="minorHAnsi" w:cstheme="minorHAnsi"/>
          <w:color w:val="000000"/>
          <w:sz w:val="22"/>
          <w:szCs w:val="22"/>
        </w:rPr>
      </w:pPr>
      <w:r w:rsidRPr="0021506B">
        <w:rPr>
          <w:rFonts w:asciiTheme="minorHAnsi" w:hAnsiTheme="minorHAnsi" w:cstheme="minorHAnsi"/>
          <w:color w:val="000000"/>
          <w:sz w:val="22"/>
          <w:szCs w:val="22"/>
        </w:rPr>
        <w:t xml:space="preserve">Hlavné aktivity projektu je prijímateľ povinný začať realizovať </w:t>
      </w:r>
      <w:r w:rsidRPr="0021506B">
        <w:rPr>
          <w:rFonts w:asciiTheme="minorHAnsi" w:eastAsiaTheme="minorHAnsi" w:hAnsiTheme="minorHAnsi"/>
          <w:b/>
          <w:color w:val="000000"/>
          <w:sz w:val="22"/>
          <w:szCs w:val="22"/>
          <w:lang w:eastAsia="en-US"/>
        </w:rPr>
        <w:t>najskôr</w:t>
      </w:r>
      <w:r w:rsidRPr="0021506B">
        <w:rPr>
          <w:rFonts w:asciiTheme="minorHAnsi" w:eastAsiaTheme="minorHAnsi" w:hAnsiTheme="minorHAnsi"/>
          <w:b/>
          <w:color w:val="000000"/>
          <w:sz w:val="22"/>
          <w:szCs w:val="22"/>
          <w:lang w:eastAsia="en-US"/>
        </w:rPr>
        <w:br/>
        <w:t>od 01. 12. 2018</w:t>
      </w:r>
      <w:r w:rsidR="008432D3">
        <w:rPr>
          <w:rFonts w:asciiTheme="minorHAnsi" w:eastAsiaTheme="minorHAnsi" w:hAnsiTheme="minorHAnsi"/>
          <w:b/>
          <w:color w:val="000000"/>
          <w:sz w:val="22"/>
          <w:szCs w:val="22"/>
          <w:lang w:eastAsia="en-US"/>
        </w:rPr>
        <w:t>,</w:t>
      </w:r>
      <w:r w:rsidRPr="0021506B">
        <w:rPr>
          <w:rFonts w:asciiTheme="minorHAnsi" w:eastAsiaTheme="minorHAnsi" w:hAnsiTheme="minorHAnsi"/>
          <w:b/>
          <w:color w:val="000000"/>
          <w:sz w:val="22"/>
          <w:szCs w:val="22"/>
          <w:lang w:eastAsia="en-US"/>
        </w:rPr>
        <w:t xml:space="preserve"> </w:t>
      </w:r>
      <w:r w:rsidRPr="0021506B">
        <w:rPr>
          <w:rFonts w:asciiTheme="minorHAnsi" w:hAnsiTheme="minorHAnsi" w:cstheme="minorHAnsi"/>
          <w:color w:val="000000"/>
          <w:sz w:val="22"/>
          <w:szCs w:val="22"/>
        </w:rPr>
        <w:t>najneskôr do 3 mesiacov od nadobudnutia účinnosti zmluvy o</w:t>
      </w:r>
      <w:r w:rsidR="003D75DA">
        <w:rPr>
          <w:rFonts w:asciiTheme="minorHAnsi" w:hAnsiTheme="minorHAnsi" w:cstheme="minorHAnsi"/>
          <w:color w:val="000000"/>
          <w:sz w:val="22"/>
          <w:szCs w:val="22"/>
        </w:rPr>
        <w:t xml:space="preserve"> poskytnutí </w:t>
      </w:r>
      <w:r w:rsidRPr="0021506B">
        <w:rPr>
          <w:rFonts w:asciiTheme="minorHAnsi" w:hAnsiTheme="minorHAnsi" w:cstheme="minorHAnsi"/>
          <w:color w:val="000000"/>
          <w:sz w:val="22"/>
          <w:szCs w:val="22"/>
        </w:rPr>
        <w:t>NFP</w:t>
      </w:r>
      <w:r w:rsidR="003D75DA">
        <w:rPr>
          <w:rFonts w:asciiTheme="minorHAnsi" w:hAnsiTheme="minorHAnsi" w:cstheme="minorHAnsi"/>
          <w:color w:val="000000"/>
          <w:sz w:val="22"/>
          <w:szCs w:val="22"/>
        </w:rPr>
        <w:t xml:space="preserve"> (ďalej aj „zmluva o NFP“)</w:t>
      </w:r>
      <w:r w:rsidRPr="0021506B">
        <w:rPr>
          <w:rFonts w:asciiTheme="minorHAnsi" w:hAnsiTheme="minorHAnsi" w:cstheme="minorHAnsi"/>
          <w:color w:val="000000"/>
          <w:sz w:val="22"/>
          <w:szCs w:val="22"/>
        </w:rPr>
        <w:t xml:space="preserve">/interného Rozhodnutia o schválení žiadosti o NFP. Aktivity projektu je prijímateľ povinný ukončiť </w:t>
      </w:r>
      <w:r w:rsidRPr="0021506B">
        <w:rPr>
          <w:rFonts w:asciiTheme="minorHAnsi" w:hAnsiTheme="minorHAnsi" w:cstheme="minorHAnsi"/>
          <w:b/>
          <w:color w:val="000000"/>
          <w:sz w:val="22"/>
          <w:szCs w:val="22"/>
        </w:rPr>
        <w:t>najneskôr do 31. 12. 202</w:t>
      </w:r>
      <w:r w:rsidR="003D75DA">
        <w:rPr>
          <w:rFonts w:asciiTheme="minorHAnsi" w:hAnsiTheme="minorHAnsi" w:cstheme="minorHAnsi"/>
          <w:b/>
          <w:color w:val="000000"/>
          <w:sz w:val="22"/>
          <w:szCs w:val="22"/>
        </w:rPr>
        <w:t>2</w:t>
      </w:r>
      <w:r w:rsidRPr="0021506B">
        <w:rPr>
          <w:rFonts w:asciiTheme="minorHAnsi" w:hAnsiTheme="minorHAnsi" w:cstheme="minorHAnsi"/>
          <w:color w:val="000000"/>
          <w:sz w:val="22"/>
          <w:szCs w:val="22"/>
        </w:rPr>
        <w:t xml:space="preserve">. Žiadateľ o NFP je oprávnený predložiť v rámci vyzvania viacero žiadostí o NFP. </w:t>
      </w:r>
    </w:p>
    <w:p w14:paraId="1C903266" w14:textId="20420836" w:rsidR="003F0D01" w:rsidRPr="0021506B" w:rsidRDefault="003F0D01" w:rsidP="003F0D01">
      <w:pPr>
        <w:spacing w:before="120" w:after="120" w:line="240" w:lineRule="auto"/>
        <w:ind w:left="709"/>
        <w:jc w:val="both"/>
        <w:rPr>
          <w:rFonts w:asciiTheme="minorHAnsi" w:hAnsiTheme="minorHAnsi"/>
          <w:b/>
        </w:rPr>
      </w:pPr>
      <w:r w:rsidRPr="0021506B">
        <w:rPr>
          <w:rFonts w:asciiTheme="minorHAnsi" w:hAnsiTheme="minorHAnsi" w:cstheme="minorHAnsi"/>
          <w:i/>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Pr="0021506B">
        <w:rPr>
          <w:rFonts w:asciiTheme="minorHAnsi" w:hAnsiTheme="minorHAnsi"/>
          <w:i/>
        </w:rPr>
        <w:t>začať skôr ako 01. 12. 2018 a</w:t>
      </w:r>
      <w:r>
        <w:rPr>
          <w:rFonts w:asciiTheme="minorHAnsi" w:hAnsiTheme="minorHAnsi"/>
          <w:i/>
        </w:rPr>
        <w:t> </w:t>
      </w:r>
      <w:r w:rsidRPr="0021506B">
        <w:rPr>
          <w:rFonts w:asciiTheme="minorHAnsi" w:hAnsiTheme="minorHAnsi" w:cstheme="minorHAnsi"/>
          <w:i/>
        </w:rPr>
        <w:t>presiahnuť dátum 31. 12. 202</w:t>
      </w:r>
      <w:r w:rsidR="003D75DA">
        <w:rPr>
          <w:rFonts w:asciiTheme="minorHAnsi" w:hAnsiTheme="minorHAnsi" w:cstheme="minorHAnsi"/>
          <w:i/>
        </w:rPr>
        <w:t>2</w:t>
      </w:r>
      <w:r w:rsidRPr="0021506B">
        <w:rPr>
          <w:rFonts w:asciiTheme="minorHAnsi" w:hAnsiTheme="minorHAnsi" w:cstheme="minorHAnsi"/>
          <w:i/>
        </w:rPr>
        <w:t>.)</w:t>
      </w:r>
    </w:p>
    <w:p w14:paraId="36A2A61A" w14:textId="77777777" w:rsidR="00F875B0" w:rsidRPr="0021506B" w:rsidRDefault="00810DAA" w:rsidP="005A6BED">
      <w:pPr>
        <w:pStyle w:val="Odsekzoznamu"/>
        <w:numPr>
          <w:ilvl w:val="0"/>
          <w:numId w:val="7"/>
        </w:numPr>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žiadateľ neukončil fyzickú realizáciu všetkých hlavných aktivít projektu pred predložením ŽoNFP</w:t>
      </w:r>
    </w:p>
    <w:p w14:paraId="18CB0F16" w14:textId="77777777" w:rsidR="00810DAA" w:rsidRPr="0021506B" w:rsidRDefault="00810DAA" w:rsidP="00E97DF1">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410E7816" w14:textId="77777777" w:rsidR="006B0010" w:rsidRPr="0021506B" w:rsidRDefault="006B0010" w:rsidP="00E97DF1">
      <w:pPr>
        <w:pStyle w:val="Odsekzoznamu"/>
        <w:autoSpaceDE w:val="0"/>
        <w:autoSpaceDN w:val="0"/>
        <w:adjustRightInd w:val="0"/>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4BB4632A"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Oprávnenosť miesta realizácie projektu</w:t>
      </w:r>
    </w:p>
    <w:p w14:paraId="624D10DB" w14:textId="623D062B" w:rsidR="00496D8C" w:rsidRPr="0021506B" w:rsidRDefault="00B93E8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w:t>
      </w:r>
      <w:r w:rsidR="00496D8C" w:rsidRPr="0021506B">
        <w:rPr>
          <w:rFonts w:asciiTheme="minorHAnsi" w:hAnsiTheme="minorHAnsi"/>
          <w:color w:val="000000"/>
          <w:sz w:val="22"/>
          <w:szCs w:val="22"/>
        </w:rPr>
        <w:t xml:space="preserve">iadateľ je povinný realizovať projekt </w:t>
      </w:r>
      <w:r w:rsidRPr="0021506B">
        <w:rPr>
          <w:rFonts w:asciiTheme="minorHAnsi" w:hAnsiTheme="minorHAnsi"/>
          <w:color w:val="000000"/>
          <w:sz w:val="22"/>
          <w:szCs w:val="22"/>
        </w:rPr>
        <w:t>na oprávnenom území</w:t>
      </w:r>
    </w:p>
    <w:p w14:paraId="488305E7" w14:textId="77777777" w:rsidR="003C2776" w:rsidRPr="0021506B" w:rsidRDefault="00B534C5"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Pre toto vyzvanie je o</w:t>
      </w:r>
      <w:r w:rsidR="00496D8C" w:rsidRPr="0021506B">
        <w:rPr>
          <w:rFonts w:asciiTheme="minorHAnsi" w:hAnsiTheme="minorHAnsi"/>
          <w:color w:val="000000"/>
          <w:sz w:val="22"/>
          <w:szCs w:val="22"/>
        </w:rPr>
        <w:t>právnen</w:t>
      </w:r>
      <w:r w:rsidRPr="0021506B">
        <w:rPr>
          <w:rFonts w:asciiTheme="minorHAnsi" w:hAnsiTheme="minorHAnsi"/>
          <w:color w:val="000000"/>
          <w:sz w:val="22"/>
          <w:szCs w:val="22"/>
        </w:rPr>
        <w:t>ým</w:t>
      </w:r>
      <w:r w:rsidR="00496D8C" w:rsidRPr="0021506B">
        <w:rPr>
          <w:rFonts w:asciiTheme="minorHAnsi" w:hAnsiTheme="minorHAnsi"/>
          <w:color w:val="000000"/>
          <w:sz w:val="22"/>
          <w:szCs w:val="22"/>
        </w:rPr>
        <w:t xml:space="preserve"> územ</w:t>
      </w:r>
      <w:r w:rsidRPr="0021506B">
        <w:rPr>
          <w:rFonts w:asciiTheme="minorHAnsi" w:hAnsiTheme="minorHAnsi"/>
          <w:color w:val="000000"/>
          <w:sz w:val="22"/>
          <w:szCs w:val="22"/>
        </w:rPr>
        <w:t>ím</w:t>
      </w:r>
      <w:r w:rsidR="00496D8C" w:rsidRPr="0021506B">
        <w:rPr>
          <w:rFonts w:asciiTheme="minorHAnsi" w:hAnsiTheme="minorHAnsi"/>
          <w:color w:val="000000"/>
          <w:sz w:val="22"/>
          <w:szCs w:val="22"/>
        </w:rPr>
        <w:t xml:space="preserve"> </w:t>
      </w:r>
      <w:r w:rsidR="00496D8C" w:rsidRPr="0021506B">
        <w:rPr>
          <w:rFonts w:asciiTheme="minorHAnsi" w:hAnsiTheme="minorHAnsi"/>
          <w:b/>
          <w:color w:val="000000"/>
          <w:sz w:val="22"/>
          <w:szCs w:val="22"/>
        </w:rPr>
        <w:t>celé územie Slovenskej republiky</w:t>
      </w:r>
      <w:r w:rsidRPr="0021506B">
        <w:rPr>
          <w:rFonts w:asciiTheme="minorHAnsi" w:hAnsiTheme="minorHAnsi"/>
          <w:color w:val="000000"/>
          <w:sz w:val="22"/>
          <w:szCs w:val="22"/>
        </w:rPr>
        <w:t>.</w:t>
      </w:r>
    </w:p>
    <w:p w14:paraId="6CF81CC2" w14:textId="77777777" w:rsidR="00D624D2" w:rsidRPr="0021506B" w:rsidRDefault="00D624D2" w:rsidP="007F0E0D">
      <w:pPr>
        <w:pStyle w:val="Odsekzoznamu"/>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53037F84"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Kritériá pre výber projektov</w:t>
      </w:r>
    </w:p>
    <w:p w14:paraId="483FDFFE" w14:textId="77777777" w:rsidR="005D616C" w:rsidRPr="0021506B" w:rsidRDefault="005D616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projekt je v súlade s kritériami pre výber projektov</w:t>
      </w:r>
    </w:p>
    <w:p w14:paraId="4C7D1592" w14:textId="03B81264" w:rsidR="00AA0BD9" w:rsidRPr="0021506B" w:rsidRDefault="00AA0BD9"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Kritériá</w:t>
      </w:r>
      <w:r w:rsidR="00E74B78" w:rsidRPr="0021506B">
        <w:rPr>
          <w:rFonts w:asciiTheme="minorHAnsi" w:hAnsiTheme="minorHAnsi"/>
          <w:color w:val="000000"/>
          <w:sz w:val="22"/>
          <w:szCs w:val="22"/>
        </w:rPr>
        <w:t xml:space="preserve"> pre výber projektov schválené M</w:t>
      </w:r>
      <w:r w:rsidRPr="0021506B">
        <w:rPr>
          <w:rFonts w:asciiTheme="minorHAnsi" w:hAnsiTheme="minorHAnsi"/>
          <w:color w:val="000000"/>
          <w:sz w:val="22"/>
          <w:szCs w:val="22"/>
        </w:rPr>
        <w:t xml:space="preserve">onitorovacím výborom </w:t>
      </w:r>
      <w:r w:rsidR="00D624D2" w:rsidRPr="0021506B">
        <w:rPr>
          <w:rFonts w:asciiTheme="minorHAnsi" w:hAnsiTheme="minorHAnsi"/>
          <w:color w:val="000000"/>
          <w:sz w:val="22"/>
          <w:szCs w:val="22"/>
        </w:rPr>
        <w:t xml:space="preserve">pre OP TP </w:t>
      </w:r>
      <w:r w:rsidRPr="0021506B">
        <w:rPr>
          <w:rFonts w:asciiTheme="minorHAnsi" w:hAnsiTheme="minorHAnsi"/>
          <w:color w:val="000000"/>
          <w:sz w:val="22"/>
          <w:szCs w:val="22"/>
        </w:rPr>
        <w:t xml:space="preserve">sú zverejnené na webovom sídle </w:t>
      </w:r>
      <w:r w:rsidR="007A576A" w:rsidRPr="0021506B">
        <w:rPr>
          <w:rFonts w:asciiTheme="minorHAnsi" w:hAnsiTheme="minorHAnsi"/>
          <w:color w:val="000000"/>
          <w:sz w:val="22"/>
          <w:szCs w:val="22"/>
        </w:rPr>
        <w:t>RO OP TP</w:t>
      </w:r>
      <w:r w:rsidRPr="0021506B">
        <w:rPr>
          <w:rFonts w:asciiTheme="minorHAnsi" w:hAnsiTheme="minorHAnsi"/>
          <w:color w:val="000000"/>
          <w:sz w:val="22"/>
          <w:szCs w:val="22"/>
        </w:rPr>
        <w:t xml:space="preserve">: </w:t>
      </w:r>
      <w:hyperlink r:id="rId22" w:history="1">
        <w:r w:rsidR="00D624D2" w:rsidRPr="0021506B">
          <w:rPr>
            <w:rStyle w:val="Hypertextovprepojenie"/>
            <w:rFonts w:asciiTheme="minorHAnsi" w:hAnsiTheme="minorHAnsi"/>
            <w:sz w:val="22"/>
            <w:szCs w:val="22"/>
          </w:rPr>
          <w:t>http://www.optp.vlada.gov.sk/ine-dokumenty/</w:t>
        </w:r>
      </w:hyperlink>
      <w:r w:rsidRPr="0021506B">
        <w:rPr>
          <w:rStyle w:val="Hypertextovprepojenie"/>
          <w:rFonts w:asciiTheme="minorHAnsi" w:hAnsiTheme="minorHAnsi"/>
          <w:sz w:val="22"/>
          <w:szCs w:val="22"/>
        </w:rPr>
        <w:t>.</w:t>
      </w:r>
      <w:r w:rsidRPr="0021506B">
        <w:rPr>
          <w:rFonts w:asciiTheme="minorHAnsi" w:hAnsiTheme="minorHAnsi"/>
          <w:color w:val="000000"/>
          <w:sz w:val="22"/>
          <w:szCs w:val="22"/>
        </w:rPr>
        <w:t xml:space="preserve"> </w:t>
      </w:r>
    </w:p>
    <w:p w14:paraId="1B392364" w14:textId="6F8AC705" w:rsidR="00B43F97" w:rsidRPr="0021506B" w:rsidRDefault="00D624D2" w:rsidP="002A7A7B">
      <w:pPr>
        <w:pStyle w:val="Odsekzoznamu"/>
        <w:spacing w:before="120" w:after="120"/>
        <w:contextualSpacing w:val="0"/>
        <w:jc w:val="both"/>
        <w:rPr>
          <w:rFonts w:asciiTheme="minorHAnsi" w:hAnsiTheme="minorHAnsi"/>
          <w:b/>
        </w:rPr>
      </w:pPr>
      <w:r w:rsidRPr="0021506B">
        <w:rPr>
          <w:rFonts w:asciiTheme="minorHAnsi" w:hAnsiTheme="minorHAnsi"/>
          <w:i/>
          <w:sz w:val="22"/>
          <w:szCs w:val="22"/>
        </w:rPr>
        <w:lastRenderedPageBreak/>
        <w:t xml:space="preserve">(Žiadateľ je povinný za účelom posúdenia splnenia tejto podmienky poskytnutia príspevku predložiť prílohu č. </w:t>
      </w:r>
      <w:r w:rsidR="00FB41B7" w:rsidRPr="0021506B">
        <w:rPr>
          <w:rFonts w:asciiTheme="minorHAnsi" w:hAnsiTheme="minorHAnsi"/>
          <w:i/>
          <w:sz w:val="22"/>
          <w:szCs w:val="22"/>
        </w:rPr>
        <w:t>4</w:t>
      </w:r>
      <w:r w:rsidRPr="0021506B">
        <w:rPr>
          <w:rFonts w:asciiTheme="minorHAnsi" w:hAnsiTheme="minorHAnsi"/>
          <w:i/>
          <w:sz w:val="22"/>
          <w:szCs w:val="22"/>
        </w:rPr>
        <w:t xml:space="preserve"> vyzvania - Opis projektu, v ktorom uvedie rozpočet projektu. RO OP TP posudzuje žiadosť o NFP ako celok, vecné zameranie projektu a jeho prínos).</w:t>
      </w:r>
    </w:p>
    <w:p w14:paraId="7A0F6441" w14:textId="77777777" w:rsidR="003C2776" w:rsidRPr="0021506B" w:rsidRDefault="003C2776" w:rsidP="002A7A7B">
      <w:pPr>
        <w:pStyle w:val="Odsekzoznamu1"/>
        <w:numPr>
          <w:ilvl w:val="1"/>
          <w:numId w:val="1"/>
        </w:numPr>
        <w:spacing w:before="360" w:after="240" w:line="276" w:lineRule="auto"/>
        <w:ind w:left="788" w:hanging="431"/>
        <w:jc w:val="both"/>
        <w:rPr>
          <w:rFonts w:asciiTheme="minorHAnsi" w:hAnsiTheme="minorHAnsi"/>
          <w:b/>
        </w:rPr>
      </w:pPr>
      <w:r w:rsidRPr="0021506B">
        <w:rPr>
          <w:rFonts w:asciiTheme="minorHAnsi" w:hAnsiTheme="minorHAnsi"/>
          <w:b/>
        </w:rPr>
        <w:t>Ďalšie podmienky poskytnutia príspevku</w:t>
      </w:r>
    </w:p>
    <w:p w14:paraId="1F2A4A56" w14:textId="08C30D2C" w:rsidR="00704476" w:rsidRPr="0021506B" w:rsidRDefault="008A0542" w:rsidP="004B6D58">
      <w:pPr>
        <w:pStyle w:val="Odsekzoznamu"/>
        <w:numPr>
          <w:ilvl w:val="0"/>
          <w:numId w:val="7"/>
        </w:numPr>
        <w:spacing w:before="120" w:after="120"/>
        <w:contextualSpacing w:val="0"/>
        <w:jc w:val="both"/>
        <w:rPr>
          <w:rFonts w:asciiTheme="minorHAnsi" w:hAnsiTheme="minorHAnsi"/>
          <w:sz w:val="22"/>
          <w:szCs w:val="22"/>
          <w:lang w:eastAsia="en-US"/>
        </w:rPr>
      </w:pPr>
      <w:r w:rsidRPr="0021506B">
        <w:rPr>
          <w:rFonts w:asciiTheme="minorHAnsi" w:hAnsiTheme="minorHAnsi"/>
          <w:sz w:val="22"/>
          <w:szCs w:val="22"/>
        </w:rPr>
        <w:t xml:space="preserve">oprávnenosť z hľadiska súladu </w:t>
      </w:r>
      <w:r w:rsidR="007C40AA" w:rsidRPr="0021506B">
        <w:rPr>
          <w:rFonts w:asciiTheme="minorHAnsi" w:hAnsiTheme="minorHAnsi"/>
          <w:sz w:val="22"/>
          <w:szCs w:val="22"/>
        </w:rPr>
        <w:t xml:space="preserve">s </w:t>
      </w:r>
      <w:r w:rsidR="007076A1" w:rsidRPr="0021506B">
        <w:rPr>
          <w:rFonts w:asciiTheme="minorHAnsi" w:hAnsiTheme="minorHAnsi"/>
          <w:sz w:val="22"/>
          <w:szCs w:val="22"/>
        </w:rPr>
        <w:t xml:space="preserve">horizontálnymi princípmi </w:t>
      </w:r>
      <w:r w:rsidR="00C139DA" w:rsidRPr="0021506B">
        <w:rPr>
          <w:rFonts w:asciiTheme="minorHAnsi" w:hAnsiTheme="minorHAnsi"/>
          <w:sz w:val="22"/>
          <w:szCs w:val="22"/>
        </w:rPr>
        <w:t>Rovnosť mužov a žien a N</w:t>
      </w:r>
      <w:r w:rsidR="007076A1" w:rsidRPr="0021506B">
        <w:rPr>
          <w:rFonts w:asciiTheme="minorHAnsi" w:hAnsiTheme="minorHAnsi"/>
          <w:sz w:val="22"/>
          <w:szCs w:val="22"/>
        </w:rPr>
        <w:t>ediskriminácia</w:t>
      </w:r>
      <w:r w:rsidR="007C40AA" w:rsidRPr="0021506B">
        <w:rPr>
          <w:rFonts w:asciiTheme="minorHAnsi" w:hAnsiTheme="minorHAnsi"/>
          <w:sz w:val="22"/>
          <w:szCs w:val="22"/>
          <w:lang w:eastAsia="en-US"/>
        </w:rPr>
        <w:t xml:space="preserve"> </w:t>
      </w:r>
    </w:p>
    <w:p w14:paraId="347286BB" w14:textId="738E3EBF" w:rsidR="001F7C53" w:rsidRPr="0021506B" w:rsidRDefault="00C139D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Uvedené horizontálne princípy sú definované v Partnerskej dohode SR na roky 2014 – 2020 a</w:t>
      </w:r>
      <w:r w:rsidR="002A7A7B">
        <w:rPr>
          <w:rFonts w:asciiTheme="minorHAnsi" w:hAnsiTheme="minorHAnsi"/>
          <w:color w:val="000000"/>
          <w:sz w:val="22"/>
          <w:szCs w:val="22"/>
        </w:rPr>
        <w:t> </w:t>
      </w:r>
      <w:r w:rsidRPr="0021506B">
        <w:rPr>
          <w:rFonts w:asciiTheme="minorHAnsi" w:hAnsiTheme="minorHAnsi"/>
          <w:color w:val="000000"/>
          <w:sz w:val="22"/>
          <w:szCs w:val="22"/>
        </w:rPr>
        <w:t>v čl. 7 a 8</w:t>
      </w:r>
      <w:r w:rsidR="004B7E86" w:rsidRPr="0021506B">
        <w:rPr>
          <w:rFonts w:asciiTheme="minorHAnsi" w:hAnsiTheme="minorHAnsi"/>
          <w:sz w:val="22"/>
          <w:szCs w:val="22"/>
        </w:rPr>
        <w:t xml:space="preserve"> všeobecného nariadenia</w:t>
      </w:r>
      <w:r w:rsidR="004B7E86" w:rsidRPr="0021506B">
        <w:rPr>
          <w:rStyle w:val="Odkaznapoznmkupodiarou"/>
          <w:rFonts w:asciiTheme="minorHAnsi" w:hAnsiTheme="minorHAnsi"/>
          <w:sz w:val="22"/>
          <w:szCs w:val="22"/>
        </w:rPr>
        <w:footnoteReference w:id="2"/>
      </w:r>
      <w:r w:rsidR="00D6511F" w:rsidRPr="0021506B">
        <w:rPr>
          <w:rFonts w:asciiTheme="minorHAnsi" w:hAnsiTheme="minorHAnsi"/>
          <w:sz w:val="22"/>
          <w:szCs w:val="22"/>
        </w:rPr>
        <w:t>.</w:t>
      </w:r>
      <w:r w:rsidR="00704476" w:rsidRPr="0021506B">
        <w:rPr>
          <w:rFonts w:asciiTheme="minorHAnsi" w:hAnsiTheme="minorHAnsi"/>
          <w:sz w:val="22"/>
          <w:szCs w:val="22"/>
        </w:rPr>
        <w:t xml:space="preserve"> </w:t>
      </w:r>
      <w:r w:rsidRPr="0021506B">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2526E36C" w14:textId="048AE463" w:rsidR="007C40AA" w:rsidRPr="0021506B" w:rsidRDefault="00C139DA" w:rsidP="002A7A7B">
      <w:pPr>
        <w:pStyle w:val="Odsekzoznamu"/>
        <w:spacing w:before="120"/>
        <w:jc w:val="both"/>
        <w:rPr>
          <w:rFonts w:asciiTheme="minorHAnsi" w:hAnsiTheme="minorHAnsi"/>
          <w:color w:val="000000"/>
        </w:rPr>
      </w:pPr>
      <w:r w:rsidRPr="0021506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2A7A7B">
        <w:rPr>
          <w:rFonts w:asciiTheme="minorHAnsi" w:hAnsiTheme="minorHAnsi"/>
          <w:i/>
          <w:sz w:val="22"/>
          <w:szCs w:val="22"/>
          <w:lang w:eastAsia="en-US"/>
        </w:rPr>
        <w:t> </w:t>
      </w:r>
      <w:r w:rsidRPr="0021506B">
        <w:rPr>
          <w:rFonts w:asciiTheme="minorHAnsi" w:hAnsiTheme="minorHAnsi"/>
          <w:i/>
          <w:sz w:val="22"/>
          <w:szCs w:val="22"/>
          <w:lang w:eastAsia="en-US"/>
        </w:rPr>
        <w:t>čestnom vyhlásení v časti č. 15 potvrdzuje súlad s horizontálnymi princípmi</w:t>
      </w:r>
      <w:r w:rsidR="00B46EA4" w:rsidRPr="0021506B">
        <w:rPr>
          <w:rFonts w:asciiTheme="minorHAnsi" w:hAnsiTheme="minorHAnsi"/>
          <w:i/>
          <w:sz w:val="22"/>
          <w:szCs w:val="22"/>
          <w:lang w:eastAsia="en-US"/>
        </w:rPr>
        <w:t>.</w:t>
      </w:r>
      <w:r w:rsidRPr="0021506B">
        <w:rPr>
          <w:rFonts w:asciiTheme="minorHAnsi" w:hAnsiTheme="minorHAnsi"/>
          <w:i/>
          <w:sz w:val="22"/>
          <w:szCs w:val="22"/>
          <w:lang w:eastAsia="en-US"/>
        </w:rPr>
        <w:t>)</w:t>
      </w:r>
    </w:p>
    <w:p w14:paraId="5FEF7A74" w14:textId="77777777" w:rsidR="003C2776" w:rsidRPr="0021506B" w:rsidRDefault="007C40AA"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 xml:space="preserve"> </w:t>
      </w:r>
      <w:r w:rsidR="00D80C37" w:rsidRPr="0021506B">
        <w:rPr>
          <w:rFonts w:asciiTheme="minorHAnsi" w:hAnsiTheme="minorHAnsi"/>
          <w:color w:val="000000"/>
          <w:sz w:val="22"/>
          <w:szCs w:val="22"/>
        </w:rPr>
        <w:t>p</w:t>
      </w:r>
      <w:r w:rsidR="00B51B6F" w:rsidRPr="0021506B">
        <w:rPr>
          <w:rFonts w:asciiTheme="minorHAnsi" w:hAnsiTheme="minorHAnsi"/>
          <w:color w:val="000000"/>
          <w:sz w:val="22"/>
          <w:szCs w:val="22"/>
        </w:rPr>
        <w:t>odmienka povinného definovania merateľných ukazovateľov projektu</w:t>
      </w:r>
    </w:p>
    <w:p w14:paraId="18FA1CFF" w14:textId="77777777" w:rsidR="000B3821" w:rsidRPr="0021506B" w:rsidRDefault="000B3821"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Výstupy/výsledky, ktoré majú byť dosiahnuté realizáciou aktivít projektu musia byť kvantifikované prostredníctvom </w:t>
      </w:r>
      <w:r w:rsidRPr="0021506B">
        <w:rPr>
          <w:rFonts w:asciiTheme="minorHAnsi" w:hAnsiTheme="minorHAnsi"/>
          <w:b/>
          <w:color w:val="000000"/>
          <w:sz w:val="22"/>
          <w:szCs w:val="22"/>
        </w:rPr>
        <w:t>merateľných ukazovateľov</w:t>
      </w:r>
      <w:r w:rsidRPr="0021506B">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4E3714C4" w14:textId="0A291B12"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Pre potreby monitorovania uvádza žiadateľ v prílohe č. </w:t>
      </w:r>
      <w:r w:rsidR="00FB41B7" w:rsidRPr="0021506B">
        <w:rPr>
          <w:rFonts w:asciiTheme="minorHAnsi" w:hAnsiTheme="minorHAnsi"/>
          <w:color w:val="000000"/>
          <w:sz w:val="22"/>
          <w:szCs w:val="22"/>
        </w:rPr>
        <w:t>4</w:t>
      </w:r>
      <w:r w:rsidRPr="0021506B">
        <w:rPr>
          <w:rFonts w:asciiTheme="minorHAnsi" w:hAnsiTheme="minorHAnsi"/>
          <w:color w:val="000000"/>
          <w:sz w:val="22"/>
          <w:szCs w:val="22"/>
        </w:rPr>
        <w:t xml:space="preserve"> vyzvania – Opise projektu aj </w:t>
      </w:r>
      <w:r w:rsidRPr="0021506B">
        <w:rPr>
          <w:rFonts w:asciiTheme="minorHAnsi" w:hAnsiTheme="minorHAnsi"/>
          <w:b/>
          <w:color w:val="000000"/>
          <w:sz w:val="22"/>
          <w:szCs w:val="22"/>
        </w:rPr>
        <w:t>iné údaje</w:t>
      </w:r>
      <w:r w:rsidRPr="0021506B">
        <w:rPr>
          <w:rFonts w:asciiTheme="minorHAnsi" w:hAnsiTheme="minorHAnsi"/>
          <w:color w:val="000000"/>
          <w:sz w:val="22"/>
          <w:szCs w:val="22"/>
        </w:rPr>
        <w:t xml:space="preserve"> relevantné pre projekt a pre sledovanie HP Rovnosť mužov a žien a Nediskriminácia. </w:t>
      </w:r>
    </w:p>
    <w:p w14:paraId="3BD11CB9" w14:textId="72547EFC"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21506B">
        <w:rPr>
          <w:rFonts w:asciiTheme="minorHAnsi" w:hAnsiTheme="minorHAnsi"/>
          <w:i/>
          <w:sz w:val="22"/>
          <w:szCs w:val="22"/>
        </w:rPr>
        <w:t xml:space="preserve"> projektu merateľné ukazovatele</w:t>
      </w:r>
      <w:r w:rsidR="00FB41B7" w:rsidRPr="0021506B">
        <w:rPr>
          <w:rFonts w:asciiTheme="minorHAnsi" w:hAnsiTheme="minorHAnsi"/>
          <w:i/>
          <w:sz w:val="22"/>
          <w:szCs w:val="22"/>
        </w:rPr>
        <w:t xml:space="preserve">. </w:t>
      </w:r>
      <w:r w:rsidR="00FB41B7" w:rsidRPr="0021506B">
        <w:rPr>
          <w:rFonts w:asciiTheme="minorHAnsi" w:eastAsia="Calibri" w:hAnsiTheme="minorHAnsi"/>
          <w:i/>
          <w:sz w:val="22"/>
          <w:szCs w:val="22"/>
          <w:lang w:eastAsia="en-US"/>
        </w:rPr>
        <w:t xml:space="preserve">Zároveň je žiadateľ povinný predložiť prílohu č. </w:t>
      </w:r>
      <w:r w:rsidR="000F717D" w:rsidRPr="0021506B">
        <w:rPr>
          <w:rFonts w:asciiTheme="minorHAnsi" w:eastAsia="Calibri" w:hAnsiTheme="minorHAnsi"/>
          <w:i/>
          <w:sz w:val="22"/>
          <w:szCs w:val="22"/>
          <w:lang w:eastAsia="en-US"/>
        </w:rPr>
        <w:t>4</w:t>
      </w:r>
      <w:r w:rsidR="00FB41B7" w:rsidRPr="0021506B">
        <w:rPr>
          <w:rFonts w:asciiTheme="minorHAnsi" w:eastAsia="Calibri" w:hAnsiTheme="minorHAnsi"/>
          <w:i/>
          <w:sz w:val="22"/>
          <w:szCs w:val="22"/>
          <w:lang w:eastAsia="en-US"/>
        </w:rPr>
        <w:t xml:space="preserve"> vyzvania - Opis projektu, v ktorom uvedie zoznam iných údajov relevantných pre projekt.</w:t>
      </w:r>
      <w:r w:rsidRPr="0021506B">
        <w:rPr>
          <w:rFonts w:asciiTheme="minorHAnsi" w:eastAsia="Calibri" w:hAnsiTheme="minorHAnsi"/>
          <w:i/>
          <w:sz w:val="22"/>
          <w:szCs w:val="22"/>
          <w:lang w:eastAsia="en-US"/>
        </w:rPr>
        <w:t>)</w:t>
      </w:r>
    </w:p>
    <w:p w14:paraId="3FE90093" w14:textId="0F21303D" w:rsidR="005D5FC6" w:rsidRPr="0021506B" w:rsidRDefault="00671955"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Povinn</w:t>
      </w:r>
      <w:r>
        <w:rPr>
          <w:rFonts w:asciiTheme="minorHAnsi" w:hAnsiTheme="minorHAnsi"/>
          <w:color w:val="000000"/>
          <w:sz w:val="22"/>
          <w:szCs w:val="22"/>
        </w:rPr>
        <w:t>á</w:t>
      </w:r>
      <w:r w:rsidRPr="0021506B">
        <w:rPr>
          <w:rFonts w:asciiTheme="minorHAnsi" w:hAnsiTheme="minorHAnsi"/>
          <w:color w:val="000000"/>
          <w:sz w:val="22"/>
          <w:szCs w:val="22"/>
        </w:rPr>
        <w:t xml:space="preserve"> príloh</w:t>
      </w:r>
      <w:r>
        <w:rPr>
          <w:rFonts w:asciiTheme="minorHAnsi" w:hAnsiTheme="minorHAnsi"/>
          <w:color w:val="000000"/>
          <w:sz w:val="22"/>
          <w:szCs w:val="22"/>
        </w:rPr>
        <w:t>a</w:t>
      </w:r>
      <w:r w:rsidRPr="0021506B">
        <w:rPr>
          <w:rFonts w:asciiTheme="minorHAnsi" w:hAnsiTheme="minorHAnsi"/>
          <w:color w:val="000000"/>
          <w:sz w:val="22"/>
          <w:szCs w:val="22"/>
        </w:rPr>
        <w:t xml:space="preserve"> </w:t>
      </w:r>
      <w:r w:rsidR="005D5FC6" w:rsidRPr="0021506B">
        <w:rPr>
          <w:rFonts w:asciiTheme="minorHAnsi" w:hAnsiTheme="minorHAnsi"/>
          <w:color w:val="000000"/>
          <w:sz w:val="22"/>
          <w:szCs w:val="22"/>
        </w:rPr>
        <w:t>k žiadosti o NFP:</w:t>
      </w:r>
    </w:p>
    <w:p w14:paraId="596BDE6C" w14:textId="4CB38D01" w:rsidR="0069226A" w:rsidRPr="002A7A7B" w:rsidRDefault="0073464D" w:rsidP="009C34A1">
      <w:pPr>
        <w:pStyle w:val="Odsekzoznamu"/>
        <w:numPr>
          <w:ilvl w:val="1"/>
          <w:numId w:val="7"/>
        </w:numPr>
        <w:spacing w:before="120" w:after="120"/>
        <w:contextualSpacing w:val="0"/>
        <w:jc w:val="both"/>
        <w:rPr>
          <w:rFonts w:asciiTheme="minorHAnsi" w:hAnsiTheme="minorHAnsi"/>
          <w:sz w:val="22"/>
          <w:szCs w:val="22"/>
        </w:rPr>
      </w:pPr>
      <w:r w:rsidRPr="002A7A7B">
        <w:rPr>
          <w:rFonts w:asciiTheme="minorHAnsi" w:hAnsiTheme="minorHAnsi"/>
          <w:b/>
          <w:sz w:val="22"/>
          <w:szCs w:val="22"/>
        </w:rPr>
        <w:t>Opis projektu</w:t>
      </w:r>
      <w:r w:rsidR="00411E54" w:rsidRPr="002A7A7B">
        <w:rPr>
          <w:rFonts w:asciiTheme="minorHAnsi" w:hAnsiTheme="minorHAnsi"/>
          <w:sz w:val="22"/>
          <w:szCs w:val="22"/>
        </w:rPr>
        <w:t xml:space="preserve"> </w:t>
      </w:r>
      <w:r w:rsidR="00556BC9" w:rsidRPr="002A7A7B">
        <w:rPr>
          <w:rFonts w:asciiTheme="minorHAnsi" w:hAnsiTheme="minorHAnsi"/>
          <w:sz w:val="22"/>
          <w:szCs w:val="22"/>
        </w:rPr>
        <w:t xml:space="preserve">– </w:t>
      </w:r>
      <w:r w:rsidR="000F717D" w:rsidRPr="002A7A7B">
        <w:rPr>
          <w:rFonts w:asciiTheme="minorHAnsi" w:hAnsiTheme="minorHAnsi"/>
          <w:sz w:val="22"/>
          <w:szCs w:val="22"/>
        </w:rPr>
        <w:t>je dôležitým podkladom pre posúdenie a vyhodnotenie projektu. Obsahuje pomocný výpočet žiadanej sumy (popis metodiky výpočtu žiadanej sumy a matematický výpočet) a  iné údaje relevantné pre projekt. Súčasťou Opisu projektu sú aj ďalšie doklady preukazujúce hospodárnosť výdavkov uvedených v rozpočte projektu. Vzor Opisu projektu je súčasťou príloh tohto vyzvania.</w:t>
      </w:r>
    </w:p>
    <w:p w14:paraId="42DBEBC9" w14:textId="5F686382" w:rsidR="006F1FF6" w:rsidRPr="00C21325" w:rsidRDefault="006F1FF6" w:rsidP="002A7A7B">
      <w:pPr>
        <w:pStyle w:val="Odsekzoznamu"/>
        <w:spacing w:before="120" w:after="120"/>
        <w:ind w:left="709"/>
        <w:contextualSpacing w:val="0"/>
        <w:jc w:val="both"/>
        <w:rPr>
          <w:rFonts w:asciiTheme="minorHAnsi" w:hAnsiTheme="minorHAnsi"/>
          <w:sz w:val="22"/>
          <w:szCs w:val="22"/>
        </w:rPr>
      </w:pPr>
      <w:r w:rsidRPr="00011346">
        <w:rPr>
          <w:rFonts w:asciiTheme="minorHAnsi" w:hAnsiTheme="minorHAnsi"/>
          <w:i/>
          <w:sz w:val="22"/>
          <w:szCs w:val="22"/>
        </w:rPr>
        <w:lastRenderedPageBreak/>
        <w:t>(Žiadateľ je povinný za účelom posúdenia splnenia tejto podmienky poskytnutia príspevku predložiť povinn</w:t>
      </w:r>
      <w:r w:rsidR="000F717D" w:rsidRPr="00011346">
        <w:rPr>
          <w:rFonts w:asciiTheme="minorHAnsi" w:hAnsiTheme="minorHAnsi"/>
          <w:i/>
          <w:sz w:val="22"/>
          <w:szCs w:val="22"/>
        </w:rPr>
        <w:t>ú</w:t>
      </w:r>
      <w:r w:rsidRPr="00011346">
        <w:rPr>
          <w:rFonts w:asciiTheme="minorHAnsi" w:hAnsiTheme="minorHAnsi"/>
          <w:i/>
          <w:sz w:val="22"/>
          <w:szCs w:val="22"/>
        </w:rPr>
        <w:t xml:space="preserve"> príloh</w:t>
      </w:r>
      <w:r w:rsidR="000F717D" w:rsidRPr="00011346">
        <w:rPr>
          <w:rFonts w:asciiTheme="minorHAnsi" w:hAnsiTheme="minorHAnsi"/>
          <w:i/>
          <w:sz w:val="22"/>
          <w:szCs w:val="22"/>
        </w:rPr>
        <w:t>u č.</w:t>
      </w:r>
      <w:r w:rsidR="00011346">
        <w:rPr>
          <w:rFonts w:asciiTheme="minorHAnsi" w:hAnsiTheme="minorHAnsi"/>
          <w:i/>
          <w:sz w:val="22"/>
          <w:szCs w:val="22"/>
        </w:rPr>
        <w:t xml:space="preserve"> </w:t>
      </w:r>
      <w:r w:rsidR="000F717D" w:rsidRPr="00011346">
        <w:rPr>
          <w:rFonts w:asciiTheme="minorHAnsi" w:hAnsiTheme="minorHAnsi"/>
          <w:i/>
          <w:sz w:val="22"/>
          <w:szCs w:val="22"/>
        </w:rPr>
        <w:t>4 – Opis projektu</w:t>
      </w:r>
      <w:r w:rsidRPr="00011346">
        <w:rPr>
          <w:rFonts w:asciiTheme="minorHAnsi" w:hAnsiTheme="minorHAnsi"/>
          <w:i/>
          <w:sz w:val="22"/>
          <w:szCs w:val="22"/>
        </w:rPr>
        <w:t xml:space="preserve"> ako súčasť odoslanej žiadosti o NFP v</w:t>
      </w:r>
      <w:r w:rsidR="003F0D01">
        <w:rPr>
          <w:rFonts w:asciiTheme="minorHAnsi" w:hAnsiTheme="minorHAnsi"/>
          <w:i/>
          <w:sz w:val="22"/>
          <w:szCs w:val="22"/>
        </w:rPr>
        <w:t> </w:t>
      </w:r>
      <w:r w:rsidRPr="00011346">
        <w:rPr>
          <w:rFonts w:asciiTheme="minorHAnsi" w:hAnsiTheme="minorHAnsi"/>
          <w:i/>
          <w:sz w:val="22"/>
          <w:szCs w:val="22"/>
        </w:rPr>
        <w:t>ITMS</w:t>
      </w:r>
      <w:r w:rsidR="003F0D01">
        <w:rPr>
          <w:rFonts w:asciiTheme="minorHAnsi" w:hAnsiTheme="minorHAnsi"/>
          <w:i/>
          <w:sz w:val="22"/>
          <w:szCs w:val="22"/>
        </w:rPr>
        <w:t>2014+,</w:t>
      </w:r>
      <w:r w:rsidRPr="00011346">
        <w:rPr>
          <w:rFonts w:asciiTheme="minorHAnsi" w:hAnsiTheme="minorHAnsi"/>
          <w:i/>
          <w:sz w:val="22"/>
          <w:szCs w:val="22"/>
        </w:rPr>
        <w:t xml:space="preserve"> ako aj v písomnej forme, ak nie je uvedené inak</w:t>
      </w:r>
      <w:r w:rsidR="000F717D" w:rsidRPr="00011346">
        <w:rPr>
          <w:rFonts w:asciiTheme="minorHAnsi" w:hAnsiTheme="minorHAnsi"/>
          <w:i/>
          <w:sz w:val="22"/>
          <w:szCs w:val="22"/>
        </w:rPr>
        <w:t>.</w:t>
      </w:r>
      <w:r w:rsidRPr="00011346">
        <w:rPr>
          <w:rFonts w:asciiTheme="minorHAnsi" w:hAnsiTheme="minorHAnsi"/>
          <w:i/>
          <w:sz w:val="22"/>
          <w:szCs w:val="22"/>
        </w:rPr>
        <w:t>)</w:t>
      </w:r>
    </w:p>
    <w:p w14:paraId="597F169E" w14:textId="2EF9EBAF" w:rsidR="005F3E38" w:rsidRPr="00151A6A" w:rsidRDefault="005F3E38" w:rsidP="00151A6A">
      <w:pPr>
        <w:pStyle w:val="Odsekzoznamu1"/>
        <w:keepNext/>
        <w:numPr>
          <w:ilvl w:val="0"/>
          <w:numId w:val="7"/>
        </w:numPr>
        <w:spacing w:before="240" w:after="240" w:line="276" w:lineRule="auto"/>
        <w:rPr>
          <w:rFonts w:asciiTheme="minorHAnsi" w:hAnsiTheme="minorHAnsi"/>
          <w:sz w:val="22"/>
          <w:szCs w:val="22"/>
        </w:rPr>
      </w:pPr>
      <w:r w:rsidRPr="002A7A7B">
        <w:rPr>
          <w:rFonts w:asciiTheme="minorHAnsi" w:hAnsiTheme="minorHAnsi"/>
          <w:sz w:val="22"/>
          <w:szCs w:val="22"/>
        </w:rPr>
        <w:t>o</w:t>
      </w:r>
      <w:r w:rsidRPr="00151A6A">
        <w:rPr>
          <w:rFonts w:asciiTheme="minorHAnsi" w:hAnsiTheme="minorHAnsi"/>
          <w:sz w:val="22"/>
          <w:szCs w:val="22"/>
        </w:rPr>
        <w:t>právnenosť výdavkov realizácie projektu</w:t>
      </w:r>
    </w:p>
    <w:p w14:paraId="7B93986A" w14:textId="77777777" w:rsidR="005F3E38" w:rsidRPr="0021506B" w:rsidRDefault="005F3E38" w:rsidP="005F3E38">
      <w:pPr>
        <w:spacing w:before="120" w:after="120" w:line="240" w:lineRule="auto"/>
        <w:ind w:firstLine="360"/>
        <w:jc w:val="both"/>
        <w:rPr>
          <w:rFonts w:asciiTheme="minorHAnsi" w:hAnsiTheme="minorHAnsi"/>
        </w:rPr>
      </w:pPr>
      <w:r w:rsidRPr="0021506B">
        <w:rPr>
          <w:rFonts w:asciiTheme="minorHAnsi" w:eastAsia="Times New Roman" w:hAnsiTheme="minorHAnsi"/>
          <w:u w:val="single"/>
          <w:lang w:eastAsia="sk-SK"/>
        </w:rPr>
        <w:t>Podmienky oprávnenosti výdavkov:</w:t>
      </w:r>
    </w:p>
    <w:p w14:paraId="684B25B9" w14:textId="77777777" w:rsidR="005F3E38" w:rsidRPr="0021506B" w:rsidRDefault="005F3E38" w:rsidP="00151A6A">
      <w:pPr>
        <w:pStyle w:val="Odsekzoznamu"/>
        <w:numPr>
          <w:ilvl w:val="0"/>
          <w:numId w:val="46"/>
        </w:numPr>
        <w:spacing w:before="120" w:after="120"/>
        <w:jc w:val="both"/>
        <w:rPr>
          <w:rFonts w:asciiTheme="minorHAnsi" w:hAnsiTheme="minorHAnsi"/>
          <w:color w:val="000000"/>
          <w:sz w:val="22"/>
          <w:szCs w:val="22"/>
        </w:rPr>
      </w:pPr>
      <w:r w:rsidRPr="0021506B">
        <w:rPr>
          <w:rFonts w:asciiTheme="minorHAnsi" w:hAnsiTheme="minorHAnsi"/>
          <w:color w:val="000000"/>
          <w:sz w:val="22"/>
          <w:szCs w:val="22"/>
        </w:rPr>
        <w:t xml:space="preserve">výdavky projektu sú v súlade s oprávnenými výdavkami pre oprávnenú aktivitu na toto vyzvanie </w:t>
      </w:r>
    </w:p>
    <w:p w14:paraId="25F316EE" w14:textId="77777777" w:rsidR="005F3E38" w:rsidRPr="0021506B" w:rsidRDefault="005F3E38" w:rsidP="005F3E38">
      <w:pPr>
        <w:pStyle w:val="Odsekzoznamu"/>
        <w:spacing w:before="120" w:after="120"/>
        <w:rPr>
          <w:rFonts w:asciiTheme="minorHAnsi" w:hAnsiTheme="minorHAnsi"/>
          <w:color w:val="000000"/>
          <w:sz w:val="22"/>
          <w:szCs w:val="22"/>
        </w:rPr>
      </w:pPr>
    </w:p>
    <w:p w14:paraId="79C37170" w14:textId="77777777" w:rsidR="005F3E38" w:rsidRDefault="005F3E38" w:rsidP="005F3E38">
      <w:pPr>
        <w:pStyle w:val="Odsekzoznamu"/>
        <w:spacing w:before="120" w:after="120"/>
        <w:rPr>
          <w:rFonts w:asciiTheme="minorHAnsi" w:hAnsiTheme="minorHAnsi"/>
          <w:color w:val="000000"/>
          <w:sz w:val="22"/>
          <w:szCs w:val="22"/>
        </w:rPr>
      </w:pPr>
      <w:r w:rsidRPr="0021506B">
        <w:rPr>
          <w:rFonts w:asciiTheme="minorHAnsi" w:hAnsiTheme="minorHAnsi"/>
          <w:color w:val="000000"/>
          <w:sz w:val="22"/>
          <w:szCs w:val="22"/>
        </w:rPr>
        <w:t xml:space="preserve">Pre toto vyzvanie sú oprávneným typom výdavkov: </w:t>
      </w:r>
    </w:p>
    <w:p w14:paraId="59E3D2BE" w14:textId="77777777" w:rsidR="005F3E38" w:rsidRPr="0021506B" w:rsidRDefault="005F3E38" w:rsidP="005F3E38">
      <w:pPr>
        <w:pStyle w:val="Odsekzoznamu"/>
        <w:spacing w:before="120" w:after="120"/>
        <w:rPr>
          <w:rFonts w:asciiTheme="minorHAnsi" w:hAnsiTheme="minorHAnsi"/>
          <w:color w:val="000000"/>
          <w:sz w:val="22"/>
          <w:szCs w:val="22"/>
        </w:rPr>
      </w:pPr>
    </w:p>
    <w:p w14:paraId="1418A302"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013 - Softvér</w:t>
      </w:r>
    </w:p>
    <w:p w14:paraId="1032515B"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014 - Oceniteľné práva</w:t>
      </w:r>
    </w:p>
    <w:p w14:paraId="7567CA6D"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019- Ostatný dlhodobý nehmotný majetok</w:t>
      </w:r>
    </w:p>
    <w:p w14:paraId="29CDA48C"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022 - Samostatné hnuteľné veci a súbory hnuteľných vecí</w:t>
      </w:r>
    </w:p>
    <w:p w14:paraId="512E4688"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023 – Dopravné prostriedky</w:t>
      </w:r>
    </w:p>
    <w:p w14:paraId="7754A7AB"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112 - Zásoby</w:t>
      </w:r>
    </w:p>
    <w:p w14:paraId="05B14A47"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502 - Spotreba energie</w:t>
      </w:r>
    </w:p>
    <w:p w14:paraId="7D7B42B5"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503 - Spotreba ostatných neskladovateľných dodávok</w:t>
      </w:r>
    </w:p>
    <w:p w14:paraId="7CBB0D71"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511 - Opravy a udržiavanie</w:t>
      </w:r>
    </w:p>
    <w:p w14:paraId="2EFF9346"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512 - Cestovné náhrady</w:t>
      </w:r>
    </w:p>
    <w:p w14:paraId="1DC1BB93"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518 - Ostatné služby</w:t>
      </w:r>
    </w:p>
    <w:p w14:paraId="2C45B365"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521 - Mzdové výdavky</w:t>
      </w:r>
    </w:p>
    <w:p w14:paraId="08FFFDFD"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548 - Výdavky na prevádzkovú činnosť</w:t>
      </w:r>
    </w:p>
    <w:p w14:paraId="5FBF93A6"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568 - Ostatné finančné výdavky</w:t>
      </w:r>
    </w:p>
    <w:p w14:paraId="53901EBF" w14:textId="77777777" w:rsidR="005F3E38" w:rsidRPr="0021506B" w:rsidRDefault="005F3E38" w:rsidP="005F3E38">
      <w:pPr>
        <w:pStyle w:val="Odsekzoznamu"/>
        <w:spacing w:before="120"/>
        <w:rPr>
          <w:rFonts w:asciiTheme="minorHAnsi" w:hAnsiTheme="minorHAnsi"/>
          <w:sz w:val="22"/>
          <w:szCs w:val="22"/>
        </w:rPr>
      </w:pPr>
    </w:p>
    <w:p w14:paraId="5AF85E40" w14:textId="77777777" w:rsidR="005F3E38" w:rsidRPr="007E5062" w:rsidRDefault="005F3E38" w:rsidP="007E5062">
      <w:pPr>
        <w:spacing w:before="120" w:after="120"/>
        <w:jc w:val="both"/>
        <w:rPr>
          <w:rFonts w:asciiTheme="minorHAnsi" w:hAnsiTheme="minorHAnsi"/>
          <w:color w:val="000000"/>
        </w:rPr>
      </w:pPr>
      <w:r w:rsidRPr="007E5062">
        <w:rPr>
          <w:rFonts w:asciiTheme="minorHAnsi" w:hAnsiTheme="minorHAnsi"/>
        </w:rPr>
        <w:t xml:space="preserve">Výdavky projektu musia byť v súlade s podmienkami oprávnenosti podrobne definovanými v dokumentoch: </w:t>
      </w:r>
    </w:p>
    <w:p w14:paraId="0544A76D"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Príručka oprávnenosti výdavkov pre projekty operačného programu Technická pomoc 2014 - 2020 (</w:t>
      </w:r>
      <w:hyperlink r:id="rId23"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35D7C2D6" w14:textId="220FE29F"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 xml:space="preserve">Príručka pre prijímateľa pre projekty operačného programu Technická pomoc </w:t>
      </w:r>
      <w:r w:rsidR="002A7A7B">
        <w:rPr>
          <w:rFonts w:asciiTheme="minorHAnsi" w:hAnsiTheme="minorHAnsi"/>
          <w:sz w:val="22"/>
          <w:szCs w:val="22"/>
        </w:rPr>
        <w:br/>
      </w:r>
      <w:r w:rsidRPr="0021506B">
        <w:rPr>
          <w:rFonts w:asciiTheme="minorHAnsi" w:hAnsiTheme="minorHAnsi"/>
          <w:sz w:val="22"/>
          <w:szCs w:val="22"/>
        </w:rPr>
        <w:t>2014 - 2020 (</w:t>
      </w:r>
      <w:hyperlink r:id="rId24"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315A5519"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Operačný program Technická pomoc pre programové obdobie 2014-2020 (</w:t>
      </w:r>
      <w:hyperlink r:id="rId25" w:history="1">
        <w:r w:rsidRPr="0021506B">
          <w:rPr>
            <w:rStyle w:val="Hypertextovprepojenie"/>
            <w:rFonts w:asciiTheme="minorHAnsi" w:hAnsiTheme="minorHAnsi"/>
            <w:sz w:val="22"/>
            <w:szCs w:val="22"/>
          </w:rPr>
          <w:t>http://www.optp.vlada.gov.sk/programovy-dokument/</w:t>
        </w:r>
      </w:hyperlink>
      <w:r w:rsidRPr="0021506B">
        <w:rPr>
          <w:rFonts w:asciiTheme="minorHAnsi" w:hAnsiTheme="minorHAnsi"/>
          <w:sz w:val="22"/>
          <w:szCs w:val="22"/>
        </w:rPr>
        <w:t xml:space="preserve">); </w:t>
      </w:r>
    </w:p>
    <w:p w14:paraId="717F7340"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Metodický pokyn CKO č. 6 k pravidlám oprávnenosti pre najčastejšie sa vyskytujúce skupiny výdavkov (</w:t>
      </w:r>
      <w:hyperlink r:id="rId26" w:history="1">
        <w:r w:rsidRPr="00331E17">
          <w:rPr>
            <w:rStyle w:val="Hypertextovprepojenie"/>
            <w:rFonts w:asciiTheme="minorHAnsi" w:hAnsiTheme="minorHAnsi"/>
            <w:sz w:val="22"/>
            <w:szCs w:val="22"/>
          </w:rPr>
          <w:t>http://www.partnerskadohoda.gov.sk/metodicke-pokyny-cko-a-uv-sr/</w:t>
        </w:r>
      </w:hyperlink>
      <w:r w:rsidRPr="0021506B">
        <w:rPr>
          <w:rFonts w:asciiTheme="minorHAnsi" w:hAnsiTheme="minorHAnsi"/>
          <w:sz w:val="22"/>
          <w:szCs w:val="22"/>
        </w:rPr>
        <w:t>);</w:t>
      </w:r>
    </w:p>
    <w:p w14:paraId="41754FEB"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Metodický pokyn CKO č. 18 k overovaniu hospodárnosti výdavkov na programové obdobie 2014-2020 (</w:t>
      </w:r>
      <w:hyperlink r:id="rId27" w:history="1">
        <w:r w:rsidRPr="00331E17">
          <w:rPr>
            <w:rStyle w:val="Hypertextovprepojenie"/>
            <w:rFonts w:asciiTheme="minorHAnsi" w:hAnsiTheme="minorHAnsi"/>
            <w:sz w:val="22"/>
            <w:szCs w:val="22"/>
          </w:rPr>
          <w:t>http://www.partnerskadohoda.gov.sk/metodicke-pokyny-cko-a-uv-sr/</w:t>
        </w:r>
      </w:hyperlink>
      <w:r w:rsidRPr="0021506B">
        <w:rPr>
          <w:rStyle w:val="Hypertextovprepojenie"/>
          <w:rFonts w:asciiTheme="minorHAnsi" w:hAnsiTheme="minorHAnsi"/>
          <w:sz w:val="22"/>
          <w:szCs w:val="22"/>
        </w:rPr>
        <w:t>);</w:t>
      </w:r>
    </w:p>
    <w:p w14:paraId="4C87B2FA" w14:textId="77777777" w:rsidR="005F3E38" w:rsidRPr="0021506B" w:rsidRDefault="005F3E38" w:rsidP="005F3E38">
      <w:pPr>
        <w:pStyle w:val="Odsekzoznamu"/>
        <w:numPr>
          <w:ilvl w:val="1"/>
          <w:numId w:val="7"/>
        </w:numPr>
        <w:spacing w:before="120"/>
        <w:rPr>
          <w:rFonts w:asciiTheme="minorHAnsi" w:hAnsiTheme="minorHAnsi"/>
          <w:color w:val="000000"/>
          <w:sz w:val="22"/>
          <w:szCs w:val="22"/>
        </w:rPr>
      </w:pPr>
      <w:r w:rsidRPr="0021506B">
        <w:rPr>
          <w:rFonts w:asciiTheme="minorHAnsi" w:hAnsiTheme="minorHAnsi"/>
          <w:color w:val="000000"/>
          <w:sz w:val="22"/>
          <w:szCs w:val="22"/>
        </w:rPr>
        <w:t>Zákony a nariadenia, na ktoré sa uvedené dokumenty odvolávajú.</w:t>
      </w:r>
    </w:p>
    <w:p w14:paraId="0CE9FB0A" w14:textId="77777777" w:rsidR="005F3E38" w:rsidRPr="0021506B" w:rsidRDefault="005F3E38" w:rsidP="005F3E38">
      <w:pPr>
        <w:pStyle w:val="Odsekzoznamu"/>
        <w:spacing w:before="120"/>
        <w:ind w:left="1440"/>
        <w:rPr>
          <w:rFonts w:asciiTheme="minorHAnsi" w:hAnsiTheme="minorHAnsi"/>
          <w:color w:val="000000"/>
          <w:sz w:val="22"/>
          <w:szCs w:val="22"/>
        </w:rPr>
      </w:pPr>
    </w:p>
    <w:p w14:paraId="0750566C" w14:textId="1C58D8BE" w:rsidR="005F3E38" w:rsidRPr="007E5062" w:rsidRDefault="005F3E38" w:rsidP="007E5062">
      <w:pPr>
        <w:spacing w:before="120"/>
        <w:jc w:val="both"/>
        <w:rPr>
          <w:rFonts w:asciiTheme="minorHAnsi" w:hAnsiTheme="minorHAnsi"/>
          <w:color w:val="000000"/>
        </w:rPr>
      </w:pPr>
      <w:r w:rsidRPr="007E5062">
        <w:rPr>
          <w:rFonts w:asciiTheme="minorHAnsi" w:hAnsiTheme="minorHAnsi"/>
          <w:i/>
        </w:rPr>
        <w:t xml:space="preserve">(Za účelom posúdenia splnenia tejto podmienky poskytnutia príspevku </w:t>
      </w:r>
      <w:r w:rsidR="003F0D01" w:rsidRPr="007E5062">
        <w:rPr>
          <w:rFonts w:asciiTheme="minorHAnsi" w:hAnsiTheme="minorHAnsi" w:cstheme="minorHAnsi"/>
          <w:i/>
        </w:rPr>
        <w:t>žiadateľ predloží prílohu uvedenú v časti „Povinná príloha k ŽoNFP“ tohto vyzvania a</w:t>
      </w:r>
      <w:r w:rsidR="003F0D01" w:rsidRPr="007E5062">
        <w:rPr>
          <w:rFonts w:asciiTheme="minorHAnsi" w:hAnsiTheme="minorHAnsi"/>
          <w:i/>
        </w:rPr>
        <w:t xml:space="preserve"> </w:t>
      </w:r>
      <w:r w:rsidRPr="007E5062">
        <w:rPr>
          <w:rFonts w:asciiTheme="minorHAnsi" w:hAnsiTheme="minorHAnsi"/>
          <w:i/>
        </w:rPr>
        <w:t>uvedie skupiny výdavkov vo formulári ŽoNFP, v rámci časti č. 11.A  - Rozpočet žiadateľa.)</w:t>
      </w:r>
    </w:p>
    <w:p w14:paraId="30103205" w14:textId="77777777" w:rsidR="005F3E38" w:rsidRPr="0021506B" w:rsidRDefault="005F3E38" w:rsidP="005F3E38">
      <w:pPr>
        <w:pStyle w:val="Odsekzoznamu"/>
        <w:spacing w:before="120"/>
        <w:ind w:left="1440"/>
        <w:rPr>
          <w:rFonts w:asciiTheme="minorHAnsi" w:hAnsiTheme="minorHAnsi"/>
          <w:color w:val="000000"/>
          <w:sz w:val="22"/>
          <w:szCs w:val="22"/>
        </w:rPr>
      </w:pPr>
    </w:p>
    <w:p w14:paraId="785BB9E9" w14:textId="77777777" w:rsidR="005F3E38" w:rsidRPr="00C56531" w:rsidRDefault="005F3E38" w:rsidP="00151A6A">
      <w:pPr>
        <w:pStyle w:val="Odsekzoznamu"/>
        <w:numPr>
          <w:ilvl w:val="0"/>
          <w:numId w:val="47"/>
        </w:numPr>
        <w:spacing w:before="120"/>
        <w:rPr>
          <w:rFonts w:asciiTheme="minorHAnsi" w:hAnsiTheme="minorHAnsi"/>
          <w:color w:val="000000"/>
          <w:sz w:val="22"/>
          <w:szCs w:val="22"/>
        </w:rPr>
      </w:pPr>
      <w:r w:rsidRPr="00C56531">
        <w:rPr>
          <w:rFonts w:asciiTheme="minorHAnsi" w:hAnsiTheme="minorHAnsi"/>
          <w:color w:val="000000"/>
          <w:sz w:val="22"/>
          <w:szCs w:val="22"/>
        </w:rPr>
        <w:t>časová oprávnenosť výdavkov</w:t>
      </w:r>
    </w:p>
    <w:p w14:paraId="71F82683" w14:textId="77777777" w:rsidR="005F3E38" w:rsidRPr="00C56531" w:rsidRDefault="005F3E38" w:rsidP="005F3E38">
      <w:pPr>
        <w:pStyle w:val="Odsekzoznamu"/>
        <w:spacing w:before="120"/>
        <w:rPr>
          <w:rFonts w:asciiTheme="minorHAnsi" w:hAnsiTheme="minorHAnsi"/>
          <w:color w:val="000000"/>
          <w:sz w:val="22"/>
          <w:szCs w:val="22"/>
        </w:rPr>
      </w:pPr>
    </w:p>
    <w:p w14:paraId="578A9398" w14:textId="0C0CE993" w:rsidR="005F3E38" w:rsidRPr="0021506B" w:rsidRDefault="005F3E38" w:rsidP="005F3E38">
      <w:pPr>
        <w:pStyle w:val="Odsekzoznamu"/>
        <w:spacing w:before="120" w:after="120"/>
        <w:jc w:val="both"/>
        <w:rPr>
          <w:rFonts w:asciiTheme="minorHAnsi" w:hAnsiTheme="minorHAnsi" w:cstheme="minorHAnsi"/>
          <w:color w:val="000000"/>
          <w:sz w:val="22"/>
          <w:szCs w:val="22"/>
        </w:rPr>
      </w:pPr>
      <w:r w:rsidRPr="00C56531">
        <w:rPr>
          <w:rFonts w:asciiTheme="minorHAnsi" w:hAnsiTheme="minorHAnsi" w:cstheme="minorHAnsi"/>
          <w:color w:val="000000"/>
          <w:sz w:val="22"/>
          <w:szCs w:val="22"/>
        </w:rPr>
        <w:t xml:space="preserve">Časová oprávnenosť výdavkov v rámci OP TP je stanovená </w:t>
      </w:r>
      <w:r w:rsidRPr="00C56531">
        <w:rPr>
          <w:rFonts w:asciiTheme="minorHAnsi" w:hAnsiTheme="minorHAnsi" w:cstheme="minorHAnsi"/>
          <w:b/>
          <w:color w:val="000000"/>
          <w:sz w:val="22"/>
          <w:szCs w:val="22"/>
        </w:rPr>
        <w:t>od 01. 01. 2014 do 31. 12. 2023</w:t>
      </w:r>
      <w:r w:rsidRPr="00C5653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09F149B3" w14:textId="7A4D24C1" w:rsidR="00C2623B" w:rsidRPr="00C21325" w:rsidRDefault="005F3E38" w:rsidP="002A7A7B">
      <w:pPr>
        <w:spacing w:after="0" w:line="240" w:lineRule="auto"/>
        <w:jc w:val="both"/>
        <w:rPr>
          <w:rFonts w:asciiTheme="minorHAnsi" w:hAnsiTheme="minorHAnsi"/>
        </w:rPr>
      </w:pPr>
      <w:r w:rsidRPr="0021506B">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C2623B" w:rsidRPr="00C21325">
        <w:rPr>
          <w:rFonts w:asciiTheme="minorHAnsi" w:hAnsiTheme="minorHAnsi"/>
        </w:rPr>
        <w:br w:type="page"/>
      </w:r>
    </w:p>
    <w:p w14:paraId="08A51D0A" w14:textId="77777777" w:rsidR="003C2776" w:rsidRPr="00C2132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C21325">
        <w:rPr>
          <w:rFonts w:asciiTheme="minorHAnsi" w:hAnsiTheme="minorHAnsi"/>
          <w:b/>
          <w:sz w:val="28"/>
          <w:szCs w:val="28"/>
        </w:rPr>
        <w:lastRenderedPageBreak/>
        <w:t>Overovanie podmienok poskytnutia príspevku a ďalšie informácie k vyzvaniu</w:t>
      </w:r>
    </w:p>
    <w:p w14:paraId="00DEDC50" w14:textId="77777777" w:rsidR="001A099B" w:rsidRPr="00FC49A1" w:rsidRDefault="001A099B" w:rsidP="007E50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00B6993F"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7821B17E" w14:textId="71C29E09"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AB094C">
        <w:rPr>
          <w:rFonts w:asciiTheme="minorHAnsi" w:hAnsiTheme="minorHAnsi" w:cstheme="minorHAnsi"/>
        </w:rPr>
        <w:t>u</w:t>
      </w:r>
      <w:r w:rsidRPr="00230311">
        <w:rPr>
          <w:rFonts w:asciiTheme="minorHAnsi" w:hAnsiTheme="minorHAnsi" w:cstheme="minorHAnsi"/>
        </w:rPr>
        <w:t>,</w:t>
      </w:r>
      <w:r w:rsidR="00AB094C">
        <w:rPr>
          <w:rFonts w:asciiTheme="minorHAnsi" w:hAnsiTheme="minorHAnsi" w:cstheme="minorHAnsi"/>
        </w:rPr>
        <w:t xml:space="preserve"> </w:t>
      </w:r>
      <w:r w:rsidRPr="00230311">
        <w:rPr>
          <w:rFonts w:asciiTheme="minorHAnsi" w:hAnsiTheme="minorHAnsi" w:cstheme="minorHAnsi"/>
        </w:rPr>
        <w:t>ak v elektronickom verejnom registri/ITMS2014+ nie je dostupná účtovná závierka subjektu a pod.</w:t>
      </w:r>
    </w:p>
    <w:p w14:paraId="3FA32F89" w14:textId="5235C4CA"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w:t>
      </w:r>
      <w:r w:rsidR="007E5062">
        <w:rPr>
          <w:rFonts w:asciiTheme="minorHAnsi" w:hAnsiTheme="minorHAnsi" w:cstheme="minorHAnsi"/>
        </w:rPr>
        <w:t> </w:t>
      </w:r>
      <w:r w:rsidRPr="00230311">
        <w:rPr>
          <w:rFonts w:asciiTheme="minorHAnsi" w:hAnsiTheme="minorHAnsi" w:cstheme="minorHAnsi"/>
        </w:rPr>
        <w:t>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7263768E" w14:textId="23C17BB1"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w:t>
      </w:r>
      <w:r w:rsidRPr="00EA1818">
        <w:rPr>
          <w:rFonts w:asciiTheme="minorHAnsi" w:hAnsiTheme="minorHAnsi" w:cstheme="minorHAnsi"/>
        </w:rPr>
        <w:t xml:space="preserve">pričom v prípade nepreukázania </w:t>
      </w:r>
      <w:r w:rsidR="00EA1818">
        <w:rPr>
          <w:rFonts w:asciiTheme="minorHAnsi" w:hAnsiTheme="minorHAnsi" w:cstheme="minorHAnsi"/>
        </w:rPr>
        <w:t xml:space="preserve">splnenia </w:t>
      </w:r>
      <w:r w:rsidRPr="00EA1818">
        <w:rPr>
          <w:rFonts w:asciiTheme="minorHAnsi" w:hAnsiTheme="minorHAnsi" w:cstheme="minorHAnsi"/>
        </w:rPr>
        <w:t>podmienky zo strany žiadateľa rozhodne o zastavení konania o ŽoNFP.</w:t>
      </w:r>
    </w:p>
    <w:p w14:paraId="6CC812FB"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528D0884" w14:textId="77777777"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078C87FF" w14:textId="77777777" w:rsidR="001A099B" w:rsidRPr="00FC49A1" w:rsidRDefault="001A099B" w:rsidP="001A099B">
      <w:pPr>
        <w:spacing w:before="120" w:after="120" w:line="240" w:lineRule="auto"/>
        <w:ind w:firstLine="357"/>
        <w:jc w:val="both"/>
        <w:rPr>
          <w:rFonts w:asciiTheme="minorHAnsi" w:hAnsiTheme="minorHAnsi" w:cstheme="minorHAnsi"/>
        </w:rPr>
      </w:pPr>
    </w:p>
    <w:p w14:paraId="354A0586"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73C2AEE2" w14:textId="73CB6D98"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fázach: administratívne overenie, odborné hodnotenie a opravné prostriedky (neobligatórna časť schvaľovacieho procesu).</w:t>
      </w:r>
    </w:p>
    <w:p w14:paraId="0EBBFFB4" w14:textId="0DA96BCB"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711D48">
        <w:rPr>
          <w:rFonts w:asciiTheme="minorHAnsi" w:hAnsiTheme="minorHAnsi" w:cstheme="minorHAnsi"/>
        </w:rPr>
        <w:t xml:space="preserve"> zároveň </w:t>
      </w:r>
      <w:r w:rsidRPr="00230311">
        <w:rPr>
          <w:rFonts w:asciiTheme="minorHAnsi" w:hAnsiTheme="minorHAnsi" w:cstheme="minorHAnsi"/>
        </w:rPr>
        <w:t xml:space="preserve">písomne </w:t>
      </w:r>
      <w:r w:rsidR="00711D48">
        <w:rPr>
          <w:rFonts w:asciiTheme="minorHAnsi" w:hAnsiTheme="minorHAnsi" w:cstheme="minorHAnsi"/>
        </w:rPr>
        <w:t>jedným zo spôsobov uvedených v časti 1.6</w:t>
      </w:r>
      <w:r w:rsidRPr="00230311">
        <w:rPr>
          <w:rFonts w:asciiTheme="minorHAnsi" w:hAnsiTheme="minorHAnsi" w:cstheme="minorHAnsi"/>
        </w:rPr>
        <w:t xml:space="preserve">. </w:t>
      </w:r>
    </w:p>
    <w:p w14:paraId="5D4D4992"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790C542E" w14:textId="583FD152"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320C97">
        <w:rPr>
          <w:rFonts w:asciiTheme="minorHAnsi" w:hAnsiTheme="minorHAnsi" w:cstheme="minorHAnsi"/>
        </w:rPr>
        <w:t>overenia</w:t>
      </w:r>
      <w:r w:rsidR="00320C97"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6D101733" w14:textId="4D2424E6" w:rsidR="00BA5593" w:rsidRPr="00230311" w:rsidRDefault="00BA5593" w:rsidP="007E5062">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B75EEF">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xml:space="preserve">, ktorým sa mení zákon o príspevku z EŠIF </w:t>
      </w:r>
      <w:r w:rsidRPr="00BA5593">
        <w:rPr>
          <w:rFonts w:asciiTheme="minorHAnsi" w:hAnsiTheme="minorHAnsi" w:cstheme="minorHAnsi"/>
        </w:rPr>
        <w:t>(do 22.6.2020 vrátane).</w:t>
      </w:r>
    </w:p>
    <w:p w14:paraId="6906695C"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A3B772A" w14:textId="77777777" w:rsidR="004B6D58"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3604E9FB" w14:textId="03FACC83" w:rsidR="001A099B" w:rsidRPr="002A7A7B"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02D6A">
        <w:rPr>
          <w:rFonts w:asciiTheme="minorHAnsi" w:hAnsiTheme="minorHAnsi" w:cstheme="minorHAnsi"/>
          <w:sz w:val="22"/>
          <w:szCs w:val="22"/>
        </w:rPr>
        <w:t xml:space="preserve">nedoplnenia žiadnych náležitostí, v prípade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063926">
        <w:rPr>
          <w:rFonts w:asciiTheme="minorHAnsi" w:hAnsiTheme="minorHAnsi" w:cstheme="minorHAnsi"/>
          <w:sz w:val="22"/>
          <w:szCs w:val="22"/>
        </w:rPr>
        <w:t>,</w:t>
      </w:r>
      <w:r w:rsidR="00DC65D5">
        <w:rPr>
          <w:rFonts w:asciiTheme="minorHAnsi" w:hAnsiTheme="minorHAnsi" w:cstheme="minorHAnsi"/>
          <w:sz w:val="22"/>
          <w:szCs w:val="22"/>
        </w:rPr>
        <w:t xml:space="preserve"> RO OP TP </w:t>
      </w:r>
      <w:r w:rsidR="001A099B" w:rsidRPr="00230311">
        <w:rPr>
          <w:rFonts w:asciiTheme="minorHAnsi" w:hAnsiTheme="minorHAnsi" w:cstheme="minorHAnsi"/>
          <w:sz w:val="22"/>
          <w:szCs w:val="22"/>
        </w:rPr>
        <w:t>zastaví konanie o</w:t>
      </w:r>
      <w:r w:rsidR="00D56B45">
        <w:rPr>
          <w:rFonts w:asciiTheme="minorHAnsi" w:hAnsiTheme="minorHAnsi" w:cstheme="minorHAnsi"/>
          <w:sz w:val="22"/>
          <w:szCs w:val="22"/>
        </w:rPr>
        <w:t> </w:t>
      </w:r>
      <w:r w:rsidR="001A099B" w:rsidRPr="00230311">
        <w:rPr>
          <w:rFonts w:asciiTheme="minorHAnsi" w:hAnsiTheme="minorHAnsi" w:cstheme="minorHAnsi"/>
          <w:sz w:val="22"/>
          <w:szCs w:val="22"/>
        </w:rPr>
        <w:t>ŽoNFP</w:t>
      </w:r>
      <w:r w:rsidR="00D56B45">
        <w:rPr>
          <w:rFonts w:asciiTheme="minorHAnsi" w:hAnsiTheme="minorHAnsi" w:cstheme="minorHAnsi"/>
          <w:sz w:val="22"/>
          <w:szCs w:val="22"/>
        </w:rPr>
        <w:t xml:space="preserve">. </w:t>
      </w:r>
      <w:r w:rsidR="00D56B45" w:rsidRPr="002A7A7B">
        <w:rPr>
          <w:rFonts w:asciiTheme="minorHAnsi" w:hAnsiTheme="minorHAnsi" w:cstheme="minorHAnsi"/>
          <w:sz w:val="22"/>
          <w:szCs w:val="22"/>
        </w:rPr>
        <w:t xml:space="preserve">Ak RO </w:t>
      </w:r>
      <w:r w:rsidR="007F53BC" w:rsidRPr="002A7A7B">
        <w:rPr>
          <w:rFonts w:asciiTheme="minorHAnsi" w:hAnsiTheme="minorHAnsi" w:cstheme="minorHAnsi"/>
          <w:sz w:val="22"/>
          <w:szCs w:val="22"/>
        </w:rPr>
        <w:t xml:space="preserve">OP TP </w:t>
      </w:r>
      <w:r w:rsidR="00D56B45" w:rsidRPr="002A7A7B">
        <w:rPr>
          <w:rFonts w:asciiTheme="minorHAnsi" w:hAnsiTheme="minorHAnsi" w:cstheme="minorHAnsi"/>
          <w:sz w:val="22"/>
          <w:szCs w:val="22"/>
        </w:rPr>
        <w:t>poučil žiadateľa o možnosti zastaviť konanie o ŽoNFP, je oprávnený tak urobiť v čase krízovej situácie v prípade nedoplnenia žiadnych náležitostí, v prípade doručenia požadovaných náležitostí po termíne stanovenom RO</w:t>
      </w:r>
      <w:r w:rsidR="00D71B5D" w:rsidRPr="002A7A7B">
        <w:rPr>
          <w:rFonts w:asciiTheme="minorHAnsi" w:hAnsiTheme="minorHAnsi" w:cstheme="minorHAnsi"/>
          <w:sz w:val="22"/>
          <w:szCs w:val="22"/>
        </w:rPr>
        <w:t xml:space="preserve"> OP TP</w:t>
      </w:r>
      <w:r w:rsidR="00D56B45" w:rsidRPr="002A7A7B">
        <w:rPr>
          <w:rFonts w:asciiTheme="minorHAnsi" w:hAnsiTheme="minorHAnsi" w:cstheme="minorHAnsi"/>
          <w:sz w:val="22"/>
          <w:szCs w:val="22"/>
        </w:rPr>
        <w:t xml:space="preserve"> alebo v prípade, ak aj po doplnení chýbajúcich náležitostí naďalej pretrvávajú pochybnosti o</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pravdivosti alebo úplnosti ŽoNFP, na základe čoho nie je možné overiť splnenie niektorej z</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podmienok poskytnutia príspevku a rozhodnúť o schválení ŽoNFP</w:t>
      </w:r>
      <w:r w:rsidR="001A099B" w:rsidRPr="002A7A7B">
        <w:rPr>
          <w:rFonts w:asciiTheme="minorHAnsi" w:hAnsiTheme="minorHAnsi" w:cstheme="minorHAnsi"/>
          <w:sz w:val="22"/>
          <w:szCs w:val="22"/>
        </w:rPr>
        <w:t xml:space="preserve">; </w:t>
      </w:r>
    </w:p>
    <w:p w14:paraId="759109D0" w14:textId="77777777" w:rsidR="001A099B" w:rsidRPr="00230311" w:rsidRDefault="001A099B" w:rsidP="001A099B">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8326347"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2017783B" w14:textId="2D20BF90"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w:t>
      </w:r>
      <w:r w:rsidRPr="00616514">
        <w:rPr>
          <w:rFonts w:asciiTheme="minorHAnsi" w:hAnsiTheme="minorHAnsi" w:cstheme="minorHAnsi"/>
        </w:rPr>
        <w:t>po ktorom naďalej pretrvávajú pochybnosti o pravdivosti alebo úplnosti žiadosti, na základe čoho nie je možné overiť splnenie niektorej z podmienok poskytnutia príspevku a rozhodnúť o schválení ŽoNFP, bude viesť k zastaveniu konania o ŽoNFP.</w:t>
      </w:r>
      <w:r w:rsidRPr="00230311">
        <w:rPr>
          <w:rFonts w:asciiTheme="minorHAnsi" w:hAnsiTheme="minorHAnsi" w:cstheme="minorHAnsi"/>
        </w:rPr>
        <w:t xml:space="preserve"> Ak sa na základe predložených dokumentov v tejto fáze preukáže, že ŽoNFP nespĺňa podmienky poskytnutia príspevku, RO OP TP rozhodne o neschválení ŽoNFP. </w:t>
      </w:r>
    </w:p>
    <w:p w14:paraId="5C61B73A" w14:textId="1C26E2E8" w:rsidR="00184AD0" w:rsidRPr="00230311" w:rsidRDefault="00184AD0" w:rsidP="007E5062">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ktorým sa mení zákon o príspevku z EŠIF</w:t>
      </w:r>
      <w:r w:rsidR="00310028">
        <w:rPr>
          <w:rFonts w:asciiTheme="minorHAnsi" w:hAnsiTheme="minorHAnsi" w:cstheme="minorHAnsi"/>
        </w:rPr>
        <w:t xml:space="preserve"> </w:t>
      </w:r>
      <w:r w:rsidRPr="00184AD0">
        <w:rPr>
          <w:rFonts w:asciiTheme="minorHAnsi" w:hAnsiTheme="minorHAnsi" w:cstheme="minorHAnsi"/>
        </w:rPr>
        <w:t>(do 22.6.2020 vrátane).</w:t>
      </w:r>
    </w:p>
    <w:p w14:paraId="3F6C3651"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356C94D2" w14:textId="77777777" w:rsidR="001A099B" w:rsidRPr="00230311" w:rsidRDefault="001A099B" w:rsidP="003128B1">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21961C80" w14:textId="3CDB6689" w:rsidR="001A099B" w:rsidRPr="00230311" w:rsidRDefault="001A099B" w:rsidP="003128B1">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3128B1">
        <w:rPr>
          <w:rFonts w:asciiTheme="minorHAnsi" w:hAnsiTheme="minorHAnsi" w:cstheme="minorHAnsi"/>
        </w:rPr>
        <w:t> </w:t>
      </w:r>
      <w:r w:rsidRPr="00230311">
        <w:rPr>
          <w:rFonts w:asciiTheme="minorHAnsi" w:hAnsiTheme="minorHAnsi" w:cstheme="minorHAnsi"/>
        </w:rPr>
        <w:t>OP TP zastaví konanie ku dňu doručenia späťvzatia</w:t>
      </w:r>
      <w:r w:rsidR="00E37E03">
        <w:rPr>
          <w:rFonts w:asciiTheme="minorHAnsi" w:hAnsiTheme="minorHAnsi" w:cstheme="minorHAnsi"/>
        </w:rPr>
        <w:t xml:space="preserve"> ŽoNFP</w:t>
      </w:r>
      <w:r w:rsidRPr="00230311">
        <w:rPr>
          <w:rFonts w:asciiTheme="minorHAnsi" w:hAnsiTheme="minorHAnsi" w:cstheme="minorHAnsi"/>
        </w:rPr>
        <w:t>.</w:t>
      </w:r>
    </w:p>
    <w:p w14:paraId="16D016AC" w14:textId="77777777" w:rsidR="001A099B" w:rsidRPr="00230311" w:rsidRDefault="001A099B" w:rsidP="003128B1">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4802727D" w14:textId="77777777"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20EF137B" w14:textId="5C43A380" w:rsidR="001A099B" w:rsidRPr="00230311" w:rsidRDefault="00671955" w:rsidP="003128B1">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1A099B" w:rsidRPr="00230311">
        <w:rPr>
          <w:rFonts w:asciiTheme="minorHAnsi" w:hAnsiTheme="minorHAnsi" w:cstheme="minorHAnsi"/>
        </w:rPr>
        <w:t xml:space="preserve">RO OP TP nie je oprávnený vyvodiť negatívne dôsledky len z dôvodov formálnych nedostatkov </w:t>
      </w:r>
      <w:r w:rsidR="00C22E9E" w:rsidRPr="00601D6D">
        <w:rPr>
          <w:rFonts w:asciiTheme="minorHAnsi" w:hAnsiTheme="minorHAnsi"/>
        </w:rPr>
        <w:t xml:space="preserve">elektronického a/alebo písomného </w:t>
      </w:r>
      <w:r w:rsidR="001A099B" w:rsidRPr="00230311">
        <w:rPr>
          <w:rFonts w:asciiTheme="minorHAnsi" w:hAnsiTheme="minorHAnsi" w:cstheme="minorHAnsi"/>
        </w:rPr>
        <w:t>podania</w:t>
      </w:r>
      <w:r w:rsidR="00C22E9E">
        <w:rPr>
          <w:rFonts w:asciiTheme="minorHAnsi" w:hAnsiTheme="minorHAnsi" w:cstheme="minorHAnsi"/>
        </w:rPr>
        <w:t xml:space="preserve">; </w:t>
      </w:r>
      <w:r w:rsidR="00C22E9E" w:rsidRPr="00601D6D">
        <w:rPr>
          <w:rFonts w:asciiTheme="minorHAnsi" w:hAnsiTheme="minorHAnsi"/>
        </w:rPr>
        <w:t xml:space="preserve">to neplatí v prípade, ak vytýkané formálne nedostatky neboli žiadateľom odstránené na základe predchádzajúcej výzvy na doplnenie formálnych nedostatkov elektronického a/alebo písomného </w:t>
      </w:r>
      <w:r w:rsidR="00C22E9E" w:rsidRPr="00601D6D">
        <w:rPr>
          <w:rFonts w:asciiTheme="minorHAnsi" w:hAnsiTheme="minorHAnsi" w:cstheme="minorHAnsi"/>
        </w:rPr>
        <w:t>podania</w:t>
      </w:r>
      <w:r w:rsidR="001A099B" w:rsidRPr="00230311">
        <w:rPr>
          <w:rFonts w:asciiTheme="minorHAnsi" w:hAnsiTheme="minorHAnsi" w:cstheme="minorHAnsi"/>
        </w:rPr>
        <w:t xml:space="preserve">. Dôvod, pre ktorý RO OP TP vydáva rozhodnutie o zastavení konania alebo rozhodnutie o neschválení musí byť jasný, odôvodnený a musí vyplývať z nedodržania podmienok zadefinovaných vo vyzvaní. </w:t>
      </w:r>
    </w:p>
    <w:p w14:paraId="0ECB2902" w14:textId="1ADB8C4A"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r w:rsidR="00E37E03">
        <w:rPr>
          <w:rFonts w:asciiTheme="minorHAnsi" w:hAnsiTheme="minorHAnsi" w:cstheme="minorHAnsi"/>
        </w:rPr>
        <w:t>kapitola</w:t>
      </w:r>
      <w:r w:rsidR="00E37E03" w:rsidRPr="00230311">
        <w:rPr>
          <w:rFonts w:asciiTheme="minorHAnsi" w:hAnsiTheme="minorHAnsi" w:cstheme="minorHAnsi"/>
        </w:rPr>
        <w:t xml:space="preserve"> </w:t>
      </w:r>
      <w:r>
        <w:rPr>
          <w:rFonts w:asciiTheme="minorHAnsi" w:hAnsiTheme="minorHAnsi" w:cstheme="minorHAnsi"/>
        </w:rPr>
        <w:t>3.2</w:t>
      </w:r>
      <w:r w:rsidRPr="00FC49A1">
        <w:rPr>
          <w:rFonts w:asciiTheme="minorHAnsi" w:hAnsiTheme="minorHAnsi" w:cstheme="minorHAnsi"/>
        </w:rPr>
        <w:t xml:space="preserve">.  </w:t>
      </w:r>
    </w:p>
    <w:p w14:paraId="22F0E49B" w14:textId="77777777" w:rsidR="001A099B" w:rsidRPr="00FC49A1" w:rsidRDefault="001A099B" w:rsidP="001A099B">
      <w:pPr>
        <w:spacing w:before="120" w:after="120" w:line="240" w:lineRule="auto"/>
        <w:ind w:firstLine="360"/>
        <w:jc w:val="both"/>
        <w:rPr>
          <w:rFonts w:asciiTheme="minorHAnsi" w:hAnsiTheme="minorHAnsi" w:cstheme="minorHAnsi"/>
        </w:rPr>
      </w:pPr>
    </w:p>
    <w:p w14:paraId="0E7ECE9A" w14:textId="77777777" w:rsidR="001A099B" w:rsidRPr="00FC49A1" w:rsidRDefault="001A099B" w:rsidP="001A099B">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31C89794" w14:textId="73A1BA96"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6135BD"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6135BD">
        <w:rPr>
          <w:rFonts w:asciiTheme="minorHAnsi" w:hAnsiTheme="minorHAnsi" w:cstheme="minorHAnsi"/>
        </w:rPr>
        <w:t xml:space="preserve"> </w:t>
      </w:r>
      <w:r w:rsidR="0067195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76BD3FE"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7EB09F32"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58D83EF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7AF4890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239E90D" w14:textId="6A9118EA"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Odvolanie podáva žiadateľ písomne</w:t>
      </w:r>
      <w:r w:rsidR="006135BD">
        <w:rPr>
          <w:rFonts w:asciiTheme="minorHAnsi" w:hAnsiTheme="minorHAnsi" w:cstheme="minorHAnsi"/>
        </w:rPr>
        <w:t xml:space="preserve"> </w:t>
      </w:r>
      <w:r w:rsidRPr="00230311">
        <w:rPr>
          <w:rFonts w:asciiTheme="minorHAnsi" w:hAnsiTheme="minorHAnsi" w:cstheme="minorHAnsi"/>
        </w:rPr>
        <w:t xml:space="preserve">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xml:space="preserve">. Podané odvolanie môže žiadateľ čo do rozsahu a dôvodov podania odvolania doplniť len do uplynutia </w:t>
      </w:r>
      <w:r w:rsidRPr="00230311">
        <w:rPr>
          <w:rFonts w:asciiTheme="minorHAnsi" w:hAnsiTheme="minorHAnsi" w:cstheme="minorHAnsi"/>
        </w:rPr>
        <w:lastRenderedPageBreak/>
        <w:t>lehoty na podanie odvolania.</w:t>
      </w:r>
      <w:r w:rsidR="009229F1">
        <w:rPr>
          <w:rFonts w:asciiTheme="minorHAnsi" w:hAnsiTheme="minorHAnsi" w:cstheme="minorHAnsi"/>
        </w:rPr>
        <w:t xml:space="preserve"> </w:t>
      </w:r>
      <w:r w:rsidR="009229F1"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6135BD" w:rsidRPr="000309D9">
        <w:rPr>
          <w:rFonts w:asciiTheme="minorHAnsi" w:hAnsiTheme="minorHAnsi" w:cstheme="minorHAnsi"/>
        </w:rPr>
        <w:t>zákona č. 128/2020 Z. z., ktorým sa mení zákon o príspevku z EŠIF</w:t>
      </w:r>
      <w:r w:rsidR="009229F1" w:rsidRPr="009229F1">
        <w:rPr>
          <w:rFonts w:asciiTheme="minorHAnsi" w:hAnsiTheme="minorHAnsi" w:cstheme="minorHAnsi"/>
        </w:rPr>
        <w:t>, t. j. do 22.6.2020 vrátane.</w:t>
      </w:r>
    </w:p>
    <w:p w14:paraId="52AE55FD" w14:textId="77777777" w:rsidR="001A099B" w:rsidRPr="00230311" w:rsidRDefault="001A099B" w:rsidP="001A099B">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0525A295" w14:textId="5FDF1C82"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67195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0FDACF2D" w14:textId="7D0E351A" w:rsidR="001A099B" w:rsidRPr="00230311" w:rsidRDefault="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6135BD">
        <w:rPr>
          <w:rFonts w:asciiTheme="minorHAnsi" w:hAnsiTheme="minorHAnsi" w:cstheme="minorHAnsi"/>
        </w:rPr>
        <w:t>rozhodnutiam o zastavení konania,</w:t>
      </w:r>
    </w:p>
    <w:p w14:paraId="584AA8CB" w14:textId="36BB7208" w:rsidR="001A099B" w:rsidRPr="006135BD" w:rsidRDefault="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6135BD">
        <w:rPr>
          <w:rFonts w:asciiTheme="minorHAnsi" w:hAnsiTheme="minorHAnsi" w:cstheme="minorHAnsi"/>
          <w:sz w:val="22"/>
          <w:szCs w:val="22"/>
        </w:rPr>
        <w:t>rozhodnutiu o zmene rozhodnutia o neschválení ŽoNFP,</w:t>
      </w:r>
    </w:p>
    <w:p w14:paraId="433A5D78"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3120A9C0" w14:textId="77777777" w:rsidR="001A099B" w:rsidRPr="00230311" w:rsidRDefault="001A099B" w:rsidP="001A099B">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4D1CE67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68C25A8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3175A6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31F3590A" w14:textId="4D119831" w:rsidR="001A099B" w:rsidRPr="00230311" w:rsidRDefault="001A099B" w:rsidP="00825667">
      <w:pPr>
        <w:pStyle w:val="Odsekzoznamu"/>
        <w:numPr>
          <w:ilvl w:val="2"/>
          <w:numId w:val="16"/>
        </w:numPr>
        <w:tabs>
          <w:tab w:val="left" w:pos="900"/>
        </w:tabs>
        <w:spacing w:before="120" w:after="120"/>
        <w:ind w:left="851" w:right="-17" w:hanging="284"/>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825667">
        <w:rPr>
          <w:rFonts w:asciiTheme="minorHAnsi" w:hAnsiTheme="minorHAnsi" w:cstheme="minorHAnsi"/>
          <w:sz w:val="22"/>
          <w:szCs w:val="22"/>
        </w:rPr>
        <w:t>. A</w:t>
      </w:r>
      <w:r w:rsidR="00825667"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6135BD" w:rsidRPr="000420F7">
        <w:rPr>
          <w:rFonts w:asciiTheme="minorHAnsi" w:hAnsiTheme="minorHAnsi" w:cstheme="minorHAnsi"/>
          <w:sz w:val="22"/>
          <w:szCs w:val="22"/>
        </w:rPr>
        <w:t>zákona č. 128/2020 Z. z., ktorým sa mení zákon o príspevku z EŠIF</w:t>
      </w:r>
      <w:r w:rsidR="00825667" w:rsidRPr="00825667">
        <w:rPr>
          <w:rFonts w:asciiTheme="minorHAnsi" w:hAnsiTheme="minorHAnsi" w:cstheme="minorHAnsi"/>
          <w:sz w:val="22"/>
          <w:szCs w:val="22"/>
        </w:rPr>
        <w:t>, t. j. do 22.6.2020 vrátane</w:t>
      </w:r>
      <w:r w:rsidR="00825667">
        <w:rPr>
          <w:rFonts w:asciiTheme="minorHAnsi" w:hAnsiTheme="minorHAnsi" w:cstheme="minorHAnsi"/>
          <w:sz w:val="22"/>
          <w:szCs w:val="22"/>
        </w:rPr>
        <w:t>,</w:t>
      </w:r>
    </w:p>
    <w:p w14:paraId="5FAB9CA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55A51F69"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AB2E533"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C0F9823"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7D4C62E8"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7B6992"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778DF9A6"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CAF6000" w14:textId="77777777" w:rsidR="001A099B" w:rsidRPr="00230311" w:rsidRDefault="001A099B" w:rsidP="001A099B">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0F029BDF"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7222728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1A8E89C" w14:textId="0D55929A" w:rsidR="00671955"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671955">
        <w:rPr>
          <w:rFonts w:asciiTheme="minorHAnsi" w:hAnsiTheme="minorHAnsi" w:cstheme="minorHAnsi"/>
          <w:sz w:val="22"/>
          <w:szCs w:val="22"/>
        </w:rPr>
        <w:t> </w:t>
      </w:r>
      <w:r w:rsidRPr="00230311">
        <w:rPr>
          <w:rFonts w:asciiTheme="minorHAnsi" w:hAnsiTheme="minorHAnsi" w:cstheme="minorHAnsi"/>
          <w:sz w:val="22"/>
          <w:szCs w:val="22"/>
        </w:rPr>
        <w:t>prípade</w:t>
      </w:r>
    </w:p>
    <w:p w14:paraId="2E8FBD6B" w14:textId="461D5B9F" w:rsidR="001A099B" w:rsidRDefault="001A099B"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230311">
        <w:rPr>
          <w:rFonts w:asciiTheme="minorHAnsi" w:hAnsiTheme="minorHAnsi" w:cstheme="minorHAnsi"/>
          <w:sz w:val="22"/>
          <w:szCs w:val="22"/>
        </w:rPr>
        <w:t xml:space="preserve">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w:t>
      </w:r>
      <w:r w:rsidRPr="00230311">
        <w:rPr>
          <w:rFonts w:asciiTheme="minorHAnsi" w:hAnsiTheme="minorHAnsi" w:cstheme="minorHAnsi"/>
          <w:sz w:val="22"/>
          <w:szCs w:val="22"/>
        </w:rPr>
        <w:lastRenderedPageBreak/>
        <w:t>písomne RO OP TP. Za deň späťvzatia odvolania sa považuje deň, keď bolo oznámenie o späťvzatí doručené RO OP TP. RO OP TP rozhodne o zastavení konania ku dňu doručenia späťvzatia odvolania</w:t>
      </w:r>
      <w:r w:rsidR="0094664E">
        <w:rPr>
          <w:rFonts w:asciiTheme="minorHAnsi" w:hAnsiTheme="minorHAnsi" w:cstheme="minorHAnsi"/>
          <w:sz w:val="22"/>
          <w:szCs w:val="22"/>
        </w:rPr>
        <w:t>;</w:t>
      </w:r>
    </w:p>
    <w:p w14:paraId="331F33ED"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F17D341" w14:textId="374B31D0"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žiadateľ nepredložil odvolanie riadne, včas a v určenej forme</w:t>
      </w:r>
      <w:r w:rsidRPr="004A331B">
        <w:rPr>
          <w:rFonts w:asciiTheme="minorHAnsi" w:hAnsiTheme="minorHAnsi" w:cstheme="minorHAnsi"/>
          <w:sz w:val="22"/>
          <w:szCs w:val="22"/>
        </w:rPr>
        <w:t>.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6135BD">
        <w:rPr>
          <w:rFonts w:asciiTheme="minorHAnsi" w:hAnsiTheme="minorHAnsi" w:cstheme="minorHAnsi"/>
          <w:sz w:val="22"/>
          <w:szCs w:val="22"/>
        </w:rPr>
        <w:t xml:space="preserve"> </w:t>
      </w:r>
      <w:r w:rsidR="006135BD">
        <w:rPr>
          <w:rFonts w:asciiTheme="minorHAnsi" w:hAnsiTheme="minorHAnsi" w:cstheme="minorHAnsi"/>
          <w:sz w:val="22"/>
          <w:szCs w:val="22"/>
          <w:lang w:eastAsia="en-US"/>
        </w:rPr>
        <w:t>zákona o príspevku z EŠIF</w:t>
      </w:r>
      <w:r w:rsidRPr="004A331B">
        <w:rPr>
          <w:rFonts w:asciiTheme="minorHAnsi" w:hAnsiTheme="minorHAnsi" w:cstheme="minorHAnsi"/>
          <w:sz w:val="22"/>
          <w:szCs w:val="22"/>
        </w:rPr>
        <w:t>. V tomto prípade je osobitne dôležité, aby bolo rozhodnutie poskytovateľa o odmietnutí, resp. o</w:t>
      </w:r>
      <w:r w:rsidR="003128B1">
        <w:rPr>
          <w:rFonts w:asciiTheme="minorHAnsi" w:hAnsiTheme="minorHAnsi" w:cstheme="minorHAnsi"/>
          <w:sz w:val="22"/>
          <w:szCs w:val="22"/>
        </w:rPr>
        <w:t> </w:t>
      </w:r>
      <w:r w:rsidRPr="004A331B">
        <w:rPr>
          <w:rFonts w:asciiTheme="minorHAnsi" w:hAnsiTheme="minorHAnsi" w:cstheme="minorHAnsi"/>
          <w:sz w:val="22"/>
          <w:szCs w:val="22"/>
        </w:rPr>
        <w:t xml:space="preserve">zastavení konania riadne odôvodnené na základe riadnych dôkazov; </w:t>
      </w:r>
    </w:p>
    <w:p w14:paraId="3EDCAE80" w14:textId="398A2CF9" w:rsidR="00671955" w:rsidRDefault="00671955"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sú pochybnosti o pravdivosti alebo úplnosti odvolania a</w:t>
      </w:r>
      <w:r w:rsidRPr="004A331B">
        <w:rPr>
          <w:rFonts w:asciiTheme="minorHAnsi" w:hAnsiTheme="minorHAnsi" w:cstheme="minorHAnsi"/>
          <w:sz w:val="22"/>
          <w:szCs w:val="22"/>
        </w:rPr>
        <w:t xml:space="preserve"> žiadateľ tieto pochybnosti neodstránil v určenej lehote</w:t>
      </w:r>
      <w:r w:rsidR="006135BD">
        <w:rPr>
          <w:rFonts w:asciiTheme="minorHAnsi" w:hAnsiTheme="minorHAnsi" w:cstheme="minorHAnsi"/>
          <w:sz w:val="22"/>
          <w:szCs w:val="22"/>
        </w:rPr>
        <w:t xml:space="preserve">, </w:t>
      </w:r>
      <w:r w:rsidR="006135BD" w:rsidRPr="007D736A">
        <w:rPr>
          <w:rFonts w:asciiTheme="minorHAnsi" w:hAnsiTheme="minorHAnsi"/>
          <w:sz w:val="22"/>
          <w:szCs w:val="22"/>
          <w:lang w:eastAsia="en-US"/>
        </w:rPr>
        <w:t>pričom nebol dôvod na odmietnutie odvolania podľa § 22 ods. 8 zákona o príspevku z EŠIF</w:t>
      </w:r>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A54B748" w14:textId="77777777" w:rsidR="00BD5A5E" w:rsidRPr="00230311" w:rsidRDefault="00BD5A5E" w:rsidP="00E3611C">
      <w:pPr>
        <w:pStyle w:val="Odsekzoznamu"/>
        <w:tabs>
          <w:tab w:val="left" w:pos="900"/>
        </w:tabs>
        <w:spacing w:before="120" w:after="120"/>
        <w:ind w:left="1276" w:right="-18"/>
        <w:jc w:val="both"/>
        <w:rPr>
          <w:rFonts w:asciiTheme="minorHAnsi" w:hAnsiTheme="minorHAnsi" w:cstheme="minorHAnsi"/>
        </w:rPr>
      </w:pPr>
    </w:p>
    <w:p w14:paraId="5B6283C4"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6D65E47F" w14:textId="719D0FDE" w:rsidR="001A099B" w:rsidRPr="00230311" w:rsidRDefault="001A099B" w:rsidP="001A099B">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 xml:space="preserve">RO OP TP je povinný rozhodnúť o odvolaní na svojej úrovni najneskôr do </w:t>
      </w:r>
      <w:r w:rsidRPr="00230311">
        <w:rPr>
          <w:rFonts w:asciiTheme="minorHAnsi" w:hAnsiTheme="minorHAnsi" w:cstheme="minorHAnsi"/>
          <w:b/>
          <w:sz w:val="22"/>
          <w:szCs w:val="22"/>
          <w:u w:val="single"/>
        </w:rPr>
        <w:t xml:space="preserve">60 </w:t>
      </w:r>
      <w:r w:rsidR="006135BD">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78FBC45C"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6DA8F0BC" w14:textId="6F50AD8A" w:rsidR="001A099B" w:rsidRPr="00230311"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D71B5D">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1949F4">
        <w:rPr>
          <w:rFonts w:asciiTheme="minorHAnsi" w:hAnsiTheme="minorHAnsi" w:cstheme="minorHAnsi"/>
          <w:sz w:val="22"/>
          <w:szCs w:val="22"/>
        </w:rPr>
        <w:t>.</w:t>
      </w:r>
    </w:p>
    <w:p w14:paraId="05284B1F" w14:textId="77777777" w:rsidR="001A099B"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63508351" w14:textId="2D4F83AF" w:rsidR="00BD5A5E" w:rsidRDefault="00BD5A5E"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F436C6">
        <w:rPr>
          <w:rFonts w:asciiTheme="minorHAnsi" w:hAnsiTheme="minorHAnsi" w:cstheme="minorHAnsi"/>
          <w:bCs/>
          <w:iCs/>
          <w:sz w:val="22"/>
          <w:szCs w:val="22"/>
        </w:rPr>
        <w:t xml:space="preserve"> </w:t>
      </w:r>
    </w:p>
    <w:p w14:paraId="5E7B8C97" w14:textId="370861B3" w:rsidR="00F436C6" w:rsidRPr="00F436C6" w:rsidRDefault="00F436C6" w:rsidP="000A1BC9">
      <w:pPr>
        <w:pStyle w:val="Odsekzoznamu"/>
        <w:numPr>
          <w:ilvl w:val="0"/>
          <w:numId w:val="44"/>
        </w:numPr>
        <w:spacing w:before="120" w:after="120"/>
        <w:ind w:left="1350" w:right="-18"/>
        <w:contextualSpacing w:val="0"/>
        <w:jc w:val="both"/>
        <w:rPr>
          <w:rFonts w:asciiTheme="minorHAnsi" w:hAnsiTheme="minorHAnsi" w:cs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8B7992">
        <w:rPr>
          <w:rFonts w:asciiTheme="minorHAnsi" w:hAnsiTheme="minorHAnsi" w:cstheme="minorHAnsi"/>
          <w:sz w:val="22"/>
          <w:szCs w:val="22"/>
        </w:rPr>
        <w:t>až</w:t>
      </w:r>
      <w:r w:rsidR="008B7992" w:rsidRPr="00F436C6">
        <w:rPr>
          <w:rFonts w:asciiTheme="minorHAnsi" w:hAnsiTheme="minorHAnsi" w:cstheme="minorHAnsi"/>
          <w:sz w:val="22"/>
          <w:szCs w:val="22"/>
        </w:rPr>
        <w:t xml:space="preserve"> </w:t>
      </w:r>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75D68A3F" w14:textId="5798D7F5"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r w:rsidR="0063386F">
        <w:rPr>
          <w:rFonts w:asciiTheme="minorHAnsi" w:hAnsiTheme="minorHAnsi" w:cstheme="minorHAnsi"/>
        </w:rPr>
        <w:t xml:space="preserve"> </w:t>
      </w:r>
      <w:r w:rsidR="0063386F" w:rsidRPr="0063386F">
        <w:rPr>
          <w:rFonts w:asciiTheme="minorHAnsi" w:hAnsiTheme="minorHAnsi" w:cstheme="minorHAnsi"/>
        </w:rPr>
        <w:t>Ak stanovená lehota márne uplynula od 12.3.2020 do 21.5.2020, štatutárny orgán RO</w:t>
      </w:r>
      <w:r w:rsidR="00D94FD2">
        <w:rPr>
          <w:rFonts w:asciiTheme="minorHAnsi" w:hAnsiTheme="minorHAnsi" w:cstheme="minorHAnsi"/>
        </w:rPr>
        <w:t xml:space="preserve"> OP TP</w:t>
      </w:r>
      <w:r w:rsidR="0063386F" w:rsidRPr="0063386F">
        <w:rPr>
          <w:rFonts w:asciiTheme="minorHAnsi" w:hAnsiTheme="minorHAnsi" w:cstheme="minorHAnsi"/>
        </w:rPr>
        <w:t xml:space="preserve"> je oprávnený rozhodnúť najneskôr do jedného mesiaca odo dňa nadobudnutia účinnosti </w:t>
      </w:r>
      <w:r w:rsidR="008B7992" w:rsidRPr="000420F7">
        <w:rPr>
          <w:rFonts w:asciiTheme="minorHAnsi" w:hAnsiTheme="minorHAnsi" w:cstheme="minorHAnsi"/>
        </w:rPr>
        <w:t>zákona č.</w:t>
      </w:r>
      <w:r w:rsidR="003128B1">
        <w:rPr>
          <w:rFonts w:asciiTheme="minorHAnsi" w:hAnsiTheme="minorHAnsi" w:cstheme="minorHAnsi"/>
        </w:rPr>
        <w:t> </w:t>
      </w:r>
      <w:r w:rsidR="008B7992" w:rsidRPr="000420F7">
        <w:rPr>
          <w:rFonts w:asciiTheme="minorHAnsi" w:hAnsiTheme="minorHAnsi" w:cstheme="minorHAnsi"/>
        </w:rPr>
        <w:t>128/2020 Z. z., ktorým sa mení zákon o príspevku z EŠIF</w:t>
      </w:r>
      <w:r w:rsidR="0063386F" w:rsidRPr="0063386F">
        <w:rPr>
          <w:rFonts w:asciiTheme="minorHAnsi" w:hAnsiTheme="minorHAnsi" w:cstheme="minorHAnsi"/>
        </w:rPr>
        <w:t>, t. j. do 22.6.2020 vrátane. V takom prípade sa uvedená lehota považuje za splnenú.</w:t>
      </w:r>
    </w:p>
    <w:p w14:paraId="4282969C" w14:textId="77777777" w:rsidR="001A099B" w:rsidRPr="00FC49A1" w:rsidRDefault="001A099B" w:rsidP="001A099B">
      <w:pPr>
        <w:spacing w:before="120" w:after="120" w:line="240" w:lineRule="auto"/>
        <w:ind w:firstLine="360"/>
        <w:jc w:val="both"/>
        <w:rPr>
          <w:rFonts w:asciiTheme="minorHAnsi" w:hAnsiTheme="minorHAnsi" w:cstheme="minorHAnsi"/>
        </w:rPr>
      </w:pPr>
    </w:p>
    <w:p w14:paraId="26D8C51A" w14:textId="77777777" w:rsidR="001A099B" w:rsidRPr="004C1640" w:rsidRDefault="001A099B" w:rsidP="001A099B">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650E3588" w14:textId="1DA1BA3B"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r w:rsidR="008B7992">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D28A05C"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4A9CD039"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7CECFCA3"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Predchádzajúce podanie odvolania v prípadoch, kedy je možné odvolanie proti rozhodnutiu podať nie je podmienkou, aby toto rozhodnutie mohlo byť preskúmané mimo odvolacieho konania.</w:t>
      </w:r>
    </w:p>
    <w:p w14:paraId="2AA4E29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12949724"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6976F7F9"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1413F8A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D3604EA"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C676955" w14:textId="7B132FD6" w:rsidR="001A099B" w:rsidRPr="00230311" w:rsidRDefault="001A099B"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8F78E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8F78E1">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640EA66" w14:textId="35DAA967" w:rsidR="001A099B" w:rsidRPr="00230311" w:rsidRDefault="008F78E1"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1A099B" w:rsidRPr="00230311">
        <w:rPr>
          <w:rFonts w:asciiTheme="minorHAnsi" w:hAnsiTheme="minorHAnsi" w:cstheme="minorHAnsi"/>
          <w:b/>
          <w:sz w:val="22"/>
          <w:szCs w:val="22"/>
        </w:rPr>
        <w:t>konanie zastaví</w:t>
      </w:r>
      <w:r w:rsidR="001A099B"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1A099B" w:rsidRPr="00230311">
        <w:rPr>
          <w:rFonts w:asciiTheme="minorHAnsi" w:hAnsiTheme="minorHAnsi" w:cstheme="minorHAnsi"/>
          <w:sz w:val="22"/>
          <w:szCs w:val="22"/>
        </w:rPr>
        <w:t xml:space="preserve">príspevku z EŠIF, </w:t>
      </w:r>
      <w:r w:rsidR="00625A3E">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1A099B"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1A099B" w:rsidRPr="00230311">
        <w:rPr>
          <w:rFonts w:asciiTheme="minorHAnsi" w:hAnsiTheme="minorHAnsi" w:cstheme="minorHAnsi"/>
          <w:sz w:val="22"/>
          <w:szCs w:val="22"/>
        </w:rPr>
        <w:t xml:space="preserve"> rozhodnutím.</w:t>
      </w:r>
    </w:p>
    <w:p w14:paraId="236D2319" w14:textId="6072364F"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w:t>
      </w:r>
      <w:r w:rsidR="001659BC">
        <w:rPr>
          <w:rFonts w:asciiTheme="minorHAnsi" w:hAnsiTheme="minorHAnsi" w:cstheme="minorHAnsi"/>
        </w:rPr>
        <w:t> </w:t>
      </w:r>
      <w:r w:rsidRPr="00230311">
        <w:rPr>
          <w:rFonts w:asciiTheme="minorHAnsi" w:hAnsiTheme="minorHAnsi" w:cstheme="minorHAnsi"/>
        </w:rPr>
        <w:t xml:space="preserve">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083C3A">
        <w:rPr>
          <w:rFonts w:asciiTheme="minorHAnsi" w:hAnsiTheme="minorHAnsi" w:cstheme="minorHAnsi"/>
        </w:rPr>
        <w:t xml:space="preserve"> </w:t>
      </w:r>
      <w:r w:rsidR="00083C3A" w:rsidRPr="00083C3A">
        <w:rPr>
          <w:rFonts w:asciiTheme="minorHAnsi" w:hAnsiTheme="minorHAnsi" w:cstheme="minorHAnsi"/>
        </w:rPr>
        <w:t>Ak stanovená lehota márne uplynula od 12.3.2020 do 21.5.2020, štatutárny orgán RO</w:t>
      </w:r>
      <w:r w:rsidR="00E01218">
        <w:rPr>
          <w:rFonts w:asciiTheme="minorHAnsi" w:hAnsiTheme="minorHAnsi" w:cstheme="minorHAnsi"/>
        </w:rPr>
        <w:t xml:space="preserve"> OP TP</w:t>
      </w:r>
      <w:r w:rsidR="00083C3A" w:rsidRPr="00083C3A">
        <w:rPr>
          <w:rFonts w:asciiTheme="minorHAnsi" w:hAnsiTheme="minorHAnsi" w:cstheme="minorHAnsi"/>
        </w:rPr>
        <w:t xml:space="preserve"> je oprávnený rozhodnúť najneskôr do jedného mesiaca odo dňa nadobudnutia účinnosti </w:t>
      </w:r>
      <w:r w:rsidR="00AC3003" w:rsidRPr="000420F7">
        <w:rPr>
          <w:rFonts w:asciiTheme="minorHAnsi" w:hAnsiTheme="minorHAnsi" w:cstheme="minorHAnsi"/>
        </w:rPr>
        <w:t>zákona č. 128/2020 Z. z., ktorým sa mení zákon o príspevku z EŠIF</w:t>
      </w:r>
      <w:r w:rsidR="00083C3A" w:rsidRPr="00083C3A">
        <w:rPr>
          <w:rFonts w:asciiTheme="minorHAnsi" w:hAnsiTheme="minorHAnsi" w:cstheme="minorHAnsi"/>
        </w:rPr>
        <w:t>, t. j. do 22.6.2020 vrátane. V takom prípade sa uvedená lehota považuje za splnenú.</w:t>
      </w:r>
    </w:p>
    <w:p w14:paraId="6404A84C" w14:textId="015A5AB8" w:rsidR="001A099B" w:rsidRPr="00FC49A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21B95735" w14:textId="77777777" w:rsidR="001A099B" w:rsidRPr="00C20412" w:rsidRDefault="001A099B" w:rsidP="001659BC">
      <w:pPr>
        <w:spacing w:before="36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5E535FCC"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3F8F0341" w14:textId="189A5C7A"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Na opravu rozhodnutia sa vzťahuje § 47 ods. 6 </w:t>
      </w:r>
      <w:r w:rsidR="00AC3003">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6C7CAEE6"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64EA90A"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12B7A54D" w14:textId="77777777"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48556F35" w14:textId="790A624B" w:rsidR="00E21409" w:rsidRDefault="00E21409" w:rsidP="001659BC">
      <w:pPr>
        <w:pStyle w:val="Odsekzoznamu1"/>
        <w:spacing w:before="240" w:after="240" w:line="276" w:lineRule="auto"/>
        <w:ind w:left="792"/>
        <w:rPr>
          <w:rFonts w:asciiTheme="minorHAnsi" w:hAnsiTheme="minorHAnsi"/>
          <w:b/>
        </w:rPr>
      </w:pPr>
      <w:r w:rsidRPr="00151A6A">
        <w:rPr>
          <w:rFonts w:asciiTheme="minorHAnsi" w:hAnsiTheme="minorHAnsi"/>
          <w:b/>
          <w:u w:val="single"/>
        </w:rPr>
        <w:t>Spôsob financovania</w:t>
      </w:r>
    </w:p>
    <w:p w14:paraId="1098200B" w14:textId="486A1121" w:rsidR="00E21409" w:rsidRPr="0021506B" w:rsidRDefault="00E21409" w:rsidP="003128B1">
      <w:pPr>
        <w:pStyle w:val="Odsekzoznamu"/>
        <w:spacing w:before="120" w:after="120"/>
        <w:ind w:left="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 rámci tohto vyzvania </w:t>
      </w:r>
      <w:r w:rsidR="00241472">
        <w:rPr>
          <w:rFonts w:asciiTheme="minorHAnsi" w:hAnsiTheme="minorHAnsi"/>
          <w:color w:val="000000"/>
          <w:sz w:val="22"/>
          <w:szCs w:val="22"/>
        </w:rPr>
        <w:t xml:space="preserve">je určený spôsob </w:t>
      </w:r>
      <w:r w:rsidRPr="0021506B">
        <w:rPr>
          <w:rFonts w:asciiTheme="minorHAnsi" w:hAnsiTheme="minorHAnsi"/>
          <w:color w:val="000000"/>
          <w:sz w:val="22"/>
          <w:szCs w:val="22"/>
        </w:rPr>
        <w:t>financovania v súlade s platným Systémom finančného riadenia štrukturálnych fondov, Kohézneho fondu a Európskeho námorného a rybárskeho fondu na programové obdobie 2014 – 2020 (</w:t>
      </w:r>
      <w:hyperlink r:id="rId32" w:history="1">
        <w:r w:rsidRPr="0021506B">
          <w:rPr>
            <w:rStyle w:val="Hypertextovprepojenie"/>
            <w:rFonts w:asciiTheme="minorHAnsi" w:hAnsiTheme="minorHAnsi"/>
            <w:sz w:val="22"/>
            <w:szCs w:val="22"/>
          </w:rPr>
          <w:t>http://www.finance.gov.sk/Default.aspx?CatID=9348</w:t>
        </w:r>
      </w:hyperlink>
      <w:r w:rsidRPr="0021506B">
        <w:rPr>
          <w:rFonts w:asciiTheme="minorHAnsi" w:hAnsiTheme="minorHAnsi"/>
          <w:color w:val="000000"/>
          <w:sz w:val="22"/>
          <w:szCs w:val="22"/>
        </w:rPr>
        <w:t xml:space="preserve">). </w:t>
      </w:r>
    </w:p>
    <w:p w14:paraId="37120D07" w14:textId="77777777" w:rsidR="00E21409" w:rsidRPr="0021506B" w:rsidRDefault="00E21409" w:rsidP="00E21409">
      <w:pPr>
        <w:pStyle w:val="Odsekzoznamu"/>
        <w:numPr>
          <w:ilvl w:val="0"/>
          <w:numId w:val="7"/>
        </w:numPr>
        <w:spacing w:before="120" w:after="120"/>
        <w:rPr>
          <w:rFonts w:asciiTheme="minorHAnsi" w:hAnsiTheme="minorHAnsi"/>
          <w:sz w:val="22"/>
          <w:szCs w:val="22"/>
        </w:rPr>
      </w:pPr>
      <w:r w:rsidRPr="0021506B">
        <w:rPr>
          <w:rFonts w:asciiTheme="minorHAnsi" w:hAnsiTheme="minorHAnsi"/>
          <w:sz w:val="22"/>
          <w:szCs w:val="22"/>
        </w:rPr>
        <w:t xml:space="preserve">spôsob financovania –  </w:t>
      </w:r>
      <w:r w:rsidRPr="0021506B">
        <w:rPr>
          <w:rFonts w:asciiTheme="minorHAnsi" w:hAnsiTheme="minorHAnsi"/>
          <w:b/>
          <w:sz w:val="22"/>
          <w:szCs w:val="22"/>
        </w:rPr>
        <w:t>systém predfinancovania</w:t>
      </w:r>
    </w:p>
    <w:p w14:paraId="4A8AA6E0"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zálohových platieb</w:t>
      </w:r>
    </w:p>
    <w:p w14:paraId="4430B757"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refundácie</w:t>
      </w:r>
    </w:p>
    <w:p w14:paraId="1BF667E3"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predfinancovania a refundácie</w:t>
      </w:r>
    </w:p>
    <w:p w14:paraId="56FC3CCA"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zálohových platieb a refundácie</w:t>
      </w:r>
    </w:p>
    <w:p w14:paraId="25B4FC9B" w14:textId="77777777" w:rsidR="00E21409" w:rsidRPr="0021506B" w:rsidRDefault="00E21409" w:rsidP="005D7EF4">
      <w:pPr>
        <w:pStyle w:val="Odsekzoznamu"/>
        <w:spacing w:before="120" w:after="120"/>
        <w:ind w:left="2832"/>
        <w:jc w:val="both"/>
        <w:rPr>
          <w:rFonts w:asciiTheme="minorHAnsi" w:hAnsiTheme="minorHAnsi"/>
          <w:sz w:val="22"/>
          <w:szCs w:val="22"/>
        </w:rPr>
      </w:pPr>
      <w:r w:rsidRPr="0021506B">
        <w:rPr>
          <w:rFonts w:asciiTheme="minorHAnsi" w:hAnsiTheme="minorHAnsi"/>
          <w:b/>
          <w:sz w:val="22"/>
          <w:szCs w:val="22"/>
        </w:rPr>
        <w:t xml:space="preserve">kombinácia systému predfinancovania so systémom zálohových platieb a refundácie </w:t>
      </w:r>
      <w:r w:rsidRPr="0021506B">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739E0AC1" w14:textId="7D1708E3" w:rsidR="00E21409" w:rsidRPr="0021506B" w:rsidRDefault="00E21409" w:rsidP="001659BC">
      <w:pPr>
        <w:pStyle w:val="Odsekzoznamu"/>
        <w:spacing w:before="120" w:after="120"/>
        <w:ind w:left="0"/>
        <w:contextualSpacing w:val="0"/>
        <w:jc w:val="both"/>
        <w:rPr>
          <w:rFonts w:asciiTheme="minorHAnsi" w:hAnsiTheme="minorHAnsi"/>
          <w:color w:val="000000"/>
          <w:sz w:val="22"/>
          <w:szCs w:val="22"/>
        </w:rPr>
      </w:pPr>
      <w:r w:rsidRPr="0021506B" w:rsidDel="00671955">
        <w:rPr>
          <w:rFonts w:asciiTheme="minorHAnsi" w:hAnsiTheme="minorHAnsi"/>
          <w:color w:val="000000"/>
          <w:sz w:val="22"/>
          <w:szCs w:val="22"/>
        </w:rPr>
        <w:t xml:space="preserve"> </w:t>
      </w:r>
    </w:p>
    <w:p w14:paraId="110F74D8" w14:textId="73688FA1" w:rsidR="00E21409" w:rsidRPr="0021506B" w:rsidRDefault="00E21409" w:rsidP="00E21409">
      <w:pPr>
        <w:pStyle w:val="Odsekzoznamu"/>
        <w:numPr>
          <w:ilvl w:val="0"/>
          <w:numId w:val="7"/>
        </w:numPr>
        <w:spacing w:before="120" w:after="120"/>
        <w:contextualSpacing w:val="0"/>
        <w:rPr>
          <w:rFonts w:asciiTheme="minorHAnsi" w:hAnsiTheme="minorHAnsi"/>
          <w:sz w:val="22"/>
          <w:szCs w:val="22"/>
        </w:rPr>
      </w:pPr>
      <w:r w:rsidRPr="0021506B">
        <w:rPr>
          <w:rFonts w:asciiTheme="minorHAnsi" w:hAnsiTheme="minorHAnsi"/>
          <w:sz w:val="22"/>
          <w:szCs w:val="22"/>
        </w:rPr>
        <w:t xml:space="preserve">forma poskytovaného príspevku: </w:t>
      </w:r>
      <w:r w:rsidRPr="0021506B">
        <w:rPr>
          <w:rFonts w:asciiTheme="minorHAnsi" w:hAnsiTheme="minorHAnsi"/>
          <w:b/>
          <w:sz w:val="22"/>
          <w:szCs w:val="22"/>
        </w:rPr>
        <w:t>nenávratný finančný príspevok</w:t>
      </w:r>
      <w:r w:rsidRPr="0021506B">
        <w:rPr>
          <w:rFonts w:asciiTheme="minorHAnsi" w:hAnsiTheme="minorHAnsi"/>
          <w:sz w:val="22"/>
          <w:szCs w:val="22"/>
        </w:rPr>
        <w:t>.</w:t>
      </w:r>
    </w:p>
    <w:p w14:paraId="36E27728" w14:textId="77777777" w:rsidR="00E21409" w:rsidRPr="00FC49A1" w:rsidRDefault="00E21409" w:rsidP="00E21409">
      <w:pPr>
        <w:spacing w:before="120" w:after="120" w:line="240" w:lineRule="auto"/>
        <w:ind w:firstLine="357"/>
        <w:jc w:val="both"/>
        <w:rPr>
          <w:rFonts w:asciiTheme="minorHAnsi" w:hAnsiTheme="minorHAnsi" w:cstheme="minorHAnsi"/>
        </w:rPr>
      </w:pPr>
    </w:p>
    <w:p w14:paraId="6C94739D"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162437D6"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7ED281"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4A5E5676"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lastRenderedPageBreak/>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2027BE2B"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FB72E2C"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21730A74" w14:textId="2DF7DAD2"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1659BC">
        <w:rPr>
          <w:rFonts w:asciiTheme="minorHAnsi" w:hAnsiTheme="minorHAnsi" w:cstheme="minorHAnsi"/>
        </w:rPr>
        <w:t> </w:t>
      </w:r>
      <w:r w:rsidRPr="00FC49A1">
        <w:rPr>
          <w:rFonts w:asciiTheme="minorHAnsi" w:hAnsiTheme="minorHAnsi" w:cstheme="minorHAnsi"/>
        </w:rPr>
        <w:t xml:space="preserve">NFP. </w:t>
      </w:r>
    </w:p>
    <w:p w14:paraId="5F934503" w14:textId="5564CE05" w:rsidR="0091184F"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38B08BD" w14:textId="7739AAB6" w:rsidR="00711D48" w:rsidRDefault="00711D48" w:rsidP="003128B1">
      <w:pPr>
        <w:spacing w:before="120" w:after="120" w:line="240" w:lineRule="auto"/>
        <w:jc w:val="both"/>
        <w:rPr>
          <w:rFonts w:asciiTheme="minorHAnsi" w:hAnsiTheme="minorHAnsi" w:cstheme="minorHAnsi"/>
        </w:rPr>
      </w:pPr>
      <w:r w:rsidRPr="00957DAC">
        <w:rPr>
          <w:rFonts w:asciiTheme="minorHAnsi" w:hAnsiTheme="minorHAnsi" w:cstheme="minorHAnsi"/>
        </w:rPr>
        <w:t xml:space="preserve">V prípade použitia </w:t>
      </w:r>
      <w:r w:rsidRPr="00957DAC">
        <w:rPr>
          <w:rFonts w:asciiTheme="minorHAnsi" w:hAnsiTheme="minorHAnsi" w:cstheme="minorHAnsi"/>
          <w:b/>
        </w:rPr>
        <w:t>zeleného verejného obstarávania</w:t>
      </w:r>
      <w:r w:rsidRPr="00957DAC">
        <w:rPr>
          <w:rFonts w:asciiTheme="minorHAnsi" w:hAnsiTheme="minorHAnsi" w:cstheme="minorHAnsi"/>
        </w:rPr>
        <w:t xml:space="preserve"> bude úspešný žiadateľ povinný v rámci monitorovacej správy projektu vypĺňať „Iné údaje“ na úrovni projektu: miera zeleného VO pri nákupe kopírovacieho a grafického papiera, miera zeleného VO pri nákupe kancelárskych zariadení, miera zeleného VO pri nákupe zobrazovacích zariadení (tlačiarne, kopírovacie stroje a multifunkčné zariadenia)</w:t>
      </w:r>
      <w:r>
        <w:rPr>
          <w:rFonts w:asciiTheme="minorHAnsi" w:hAnsiTheme="minorHAnsi" w:cstheme="minorHAnsi"/>
        </w:rPr>
        <w:t>.</w:t>
      </w:r>
    </w:p>
    <w:p w14:paraId="2FCB7CCD" w14:textId="77777777" w:rsidR="00426411" w:rsidRPr="001A099B" w:rsidRDefault="00426411" w:rsidP="001659BC">
      <w:pPr>
        <w:spacing w:before="360" w:after="120" w:line="240" w:lineRule="auto"/>
        <w:ind w:firstLine="357"/>
        <w:jc w:val="both"/>
        <w:rPr>
          <w:rFonts w:asciiTheme="minorHAnsi" w:hAnsiTheme="minorHAnsi"/>
          <w:b/>
          <w:u w:val="single"/>
        </w:rPr>
      </w:pPr>
      <w:r w:rsidRPr="001A099B">
        <w:rPr>
          <w:rFonts w:asciiTheme="minorHAnsi" w:hAnsiTheme="minorHAnsi"/>
          <w:b/>
          <w:u w:val="single"/>
        </w:rPr>
        <w:t>Informácia o príspevku k horizontáln</w:t>
      </w:r>
      <w:r w:rsidR="0010099B" w:rsidRPr="001A099B">
        <w:rPr>
          <w:rFonts w:asciiTheme="minorHAnsi" w:hAnsiTheme="minorHAnsi"/>
          <w:b/>
          <w:u w:val="single"/>
        </w:rPr>
        <w:t>ym</w:t>
      </w:r>
      <w:r w:rsidRPr="001A099B">
        <w:rPr>
          <w:rFonts w:asciiTheme="minorHAnsi" w:hAnsiTheme="minorHAnsi"/>
          <w:b/>
          <w:u w:val="single"/>
        </w:rPr>
        <w:t xml:space="preserve"> </w:t>
      </w:r>
      <w:r w:rsidR="009A02E9" w:rsidRPr="001A099B">
        <w:rPr>
          <w:rFonts w:asciiTheme="minorHAnsi" w:hAnsiTheme="minorHAnsi"/>
          <w:b/>
          <w:u w:val="single"/>
        </w:rPr>
        <w:t>princíp</w:t>
      </w:r>
      <w:r w:rsidR="0010099B" w:rsidRPr="001A099B">
        <w:rPr>
          <w:rFonts w:asciiTheme="minorHAnsi" w:hAnsiTheme="minorHAnsi"/>
          <w:b/>
          <w:u w:val="single"/>
        </w:rPr>
        <w:t>om</w:t>
      </w:r>
      <w:r w:rsidR="00233CB2" w:rsidRPr="001A099B">
        <w:rPr>
          <w:rFonts w:asciiTheme="minorHAnsi" w:hAnsiTheme="minorHAnsi"/>
          <w:b/>
          <w:u w:val="single"/>
        </w:rPr>
        <w:t xml:space="preserve"> R</w:t>
      </w:r>
      <w:r w:rsidR="009A02E9" w:rsidRPr="001A099B">
        <w:rPr>
          <w:rFonts w:asciiTheme="minorHAnsi" w:hAnsiTheme="minorHAnsi"/>
          <w:b/>
          <w:u w:val="single"/>
        </w:rPr>
        <w:t>ovnos</w:t>
      </w:r>
      <w:r w:rsidR="00222202" w:rsidRPr="001A099B">
        <w:rPr>
          <w:rFonts w:asciiTheme="minorHAnsi" w:hAnsiTheme="minorHAnsi"/>
          <w:b/>
          <w:u w:val="single"/>
        </w:rPr>
        <w:t>ť</w:t>
      </w:r>
      <w:r w:rsidR="009A02E9" w:rsidRPr="001A099B">
        <w:rPr>
          <w:rFonts w:asciiTheme="minorHAnsi" w:hAnsiTheme="minorHAnsi"/>
          <w:b/>
          <w:u w:val="single"/>
        </w:rPr>
        <w:t xml:space="preserve"> mužov a žien </w:t>
      </w:r>
      <w:r w:rsidR="00317420" w:rsidRPr="001A099B">
        <w:rPr>
          <w:rFonts w:asciiTheme="minorHAnsi" w:hAnsiTheme="minorHAnsi"/>
          <w:b/>
          <w:u w:val="single"/>
        </w:rPr>
        <w:t xml:space="preserve">a </w:t>
      </w:r>
      <w:r w:rsidR="00233CB2" w:rsidRPr="001A099B">
        <w:rPr>
          <w:rFonts w:asciiTheme="minorHAnsi" w:hAnsiTheme="minorHAnsi"/>
          <w:b/>
          <w:u w:val="single"/>
        </w:rPr>
        <w:t>N</w:t>
      </w:r>
      <w:r w:rsidR="00317420" w:rsidRPr="001A099B">
        <w:rPr>
          <w:rFonts w:asciiTheme="minorHAnsi" w:hAnsiTheme="minorHAnsi"/>
          <w:b/>
          <w:u w:val="single"/>
        </w:rPr>
        <w:t>ediskrimináci</w:t>
      </w:r>
      <w:r w:rsidR="009A02E9" w:rsidRPr="001A099B">
        <w:rPr>
          <w:rFonts w:asciiTheme="minorHAnsi" w:hAnsiTheme="minorHAnsi"/>
          <w:b/>
          <w:u w:val="single"/>
        </w:rPr>
        <w:t>a</w:t>
      </w:r>
    </w:p>
    <w:p w14:paraId="2C7F8FDA" w14:textId="1BA4125A" w:rsidR="00B822E1" w:rsidRPr="001A099B" w:rsidRDefault="00B822E1" w:rsidP="003128B1">
      <w:pPr>
        <w:spacing w:before="120" w:after="120" w:line="240" w:lineRule="auto"/>
        <w:jc w:val="both"/>
        <w:rPr>
          <w:rFonts w:asciiTheme="minorHAnsi" w:hAnsiTheme="minorHAnsi"/>
        </w:rPr>
      </w:pPr>
      <w:r w:rsidRPr="001A099B">
        <w:rPr>
          <w:rFonts w:asciiTheme="minorHAnsi" w:hAnsiTheme="minorHAnsi"/>
        </w:rPr>
        <w:t xml:space="preserve">Hlavným cieľom HP </w:t>
      </w:r>
      <w:r w:rsidR="00233CB2" w:rsidRPr="001A099B">
        <w:rPr>
          <w:rFonts w:asciiTheme="minorHAnsi" w:hAnsiTheme="minorHAnsi"/>
        </w:rPr>
        <w:t>R</w:t>
      </w:r>
      <w:r w:rsidR="009A02E9" w:rsidRPr="001A099B">
        <w:rPr>
          <w:rFonts w:asciiTheme="minorHAnsi" w:hAnsiTheme="minorHAnsi"/>
        </w:rPr>
        <w:t>ovnos</w:t>
      </w:r>
      <w:r w:rsidR="00222202" w:rsidRPr="001A099B">
        <w:rPr>
          <w:rFonts w:asciiTheme="minorHAnsi" w:hAnsiTheme="minorHAnsi"/>
        </w:rPr>
        <w:t>ť</w:t>
      </w:r>
      <w:r w:rsidR="009A02E9" w:rsidRPr="001A099B">
        <w:rPr>
          <w:rFonts w:asciiTheme="minorHAnsi" w:hAnsiTheme="minorHAnsi"/>
        </w:rPr>
        <w:t xml:space="preserve"> mužov a žien</w:t>
      </w:r>
      <w:r w:rsidR="00233CB2" w:rsidRPr="001A099B">
        <w:rPr>
          <w:rFonts w:asciiTheme="minorHAnsi" w:hAnsiTheme="minorHAnsi"/>
        </w:rPr>
        <w:t xml:space="preserve"> a N</w:t>
      </w:r>
      <w:r w:rsidRPr="001A099B">
        <w:rPr>
          <w:rFonts w:asciiTheme="minorHAnsi" w:hAnsiTheme="minorHAnsi"/>
        </w:rPr>
        <w:t>ediskrimináci</w:t>
      </w:r>
      <w:r w:rsidR="009A02E9" w:rsidRPr="001A099B">
        <w:rPr>
          <w:rFonts w:asciiTheme="minorHAnsi" w:hAnsiTheme="minorHAnsi"/>
        </w:rPr>
        <w:t>a</w:t>
      </w:r>
      <w:r w:rsidRPr="001A099B">
        <w:rPr>
          <w:rFonts w:asciiTheme="minorHAnsi" w:hAnsiTheme="minorHAnsi"/>
        </w:rPr>
        <w:t xml:space="preserve"> je odstraňovať bariéry, ktoré vedú k</w:t>
      </w:r>
      <w:r w:rsidR="001659BC">
        <w:rPr>
          <w:rFonts w:asciiTheme="minorHAnsi" w:hAnsiTheme="minorHAnsi"/>
        </w:rPr>
        <w:t> </w:t>
      </w:r>
      <w:r w:rsidRPr="001A099B">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1A099B">
        <w:rPr>
          <w:rFonts w:asciiTheme="minorHAnsi" w:hAnsiTheme="minorHAnsi"/>
        </w:rPr>
        <w:t xml:space="preserve">mzdová diskriminácia </w:t>
      </w:r>
      <w:r w:rsidRPr="001A099B">
        <w:rPr>
          <w:rFonts w:asciiTheme="minorHAnsi" w:hAnsiTheme="minorHAnsi"/>
        </w:rPr>
        <w:t xml:space="preserve">atď. Cieľom uplatňovania HP </w:t>
      </w:r>
      <w:r w:rsidR="00222202" w:rsidRPr="001A099B">
        <w:rPr>
          <w:rFonts w:asciiTheme="minorHAnsi" w:hAnsiTheme="minorHAnsi"/>
        </w:rPr>
        <w:t xml:space="preserve">RMŽaND </w:t>
      </w:r>
      <w:r w:rsidRPr="001A099B">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4BE6DB2" w14:textId="77777777" w:rsidR="001F7C53" w:rsidRPr="001A099B" w:rsidRDefault="00003779" w:rsidP="003128B1">
      <w:pPr>
        <w:spacing w:before="120" w:after="120" w:line="240" w:lineRule="auto"/>
        <w:jc w:val="both"/>
        <w:rPr>
          <w:rFonts w:asciiTheme="minorHAnsi" w:hAnsiTheme="minorHAnsi"/>
        </w:rPr>
      </w:pPr>
      <w:r w:rsidRPr="001A099B">
        <w:rPr>
          <w:rFonts w:asciiTheme="minorHAnsi" w:hAnsiTheme="minorHAnsi"/>
        </w:rPr>
        <w:t>OP TP</w:t>
      </w:r>
      <w:r w:rsidR="001F7C53" w:rsidRPr="001A099B">
        <w:rPr>
          <w:rFonts w:asciiTheme="minorHAnsi" w:hAnsiTheme="minorHAnsi"/>
        </w:rPr>
        <w:t xml:space="preserve"> sa dotýka hlavne nasledujúcich cieľov HP</w:t>
      </w:r>
      <w:r w:rsidR="009A02E9" w:rsidRPr="001A099B">
        <w:rPr>
          <w:rFonts w:asciiTheme="minorHAnsi" w:hAnsiTheme="minorHAnsi"/>
        </w:rPr>
        <w:t xml:space="preserve"> RMŽaND</w:t>
      </w:r>
      <w:r w:rsidR="001F7C53" w:rsidRPr="001A099B">
        <w:rPr>
          <w:rFonts w:asciiTheme="minorHAnsi" w:hAnsiTheme="minorHAnsi"/>
        </w:rPr>
        <w:t>:</w:t>
      </w:r>
    </w:p>
    <w:p w14:paraId="088314CB"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R</w:t>
      </w:r>
      <w:r w:rsidRPr="001A099B">
        <w:rPr>
          <w:rFonts w:asciiTheme="minorHAnsi" w:hAnsiTheme="minorHAnsi"/>
          <w:b/>
          <w:sz w:val="22"/>
          <w:szCs w:val="22"/>
        </w:rPr>
        <w:t>ovnosť mužov a žien</w:t>
      </w:r>
      <w:r w:rsidRPr="001A099B">
        <w:rPr>
          <w:rFonts w:asciiTheme="minorHAnsi" w:hAnsiTheme="minorHAnsi"/>
          <w:sz w:val="22"/>
          <w:szCs w:val="22"/>
        </w:rPr>
        <w:t xml:space="preserve"> ide konkrétne o cieľ „zníženie horizontálnej a vertikálnej rodovej segregácie v odvetviach hospodárstva mužov a žien“; </w:t>
      </w:r>
    </w:p>
    <w:p w14:paraId="27C15C08"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lastRenderedPageBreak/>
        <w:t xml:space="preserve">a 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N</w:t>
      </w:r>
      <w:r w:rsidRPr="001A099B">
        <w:rPr>
          <w:rFonts w:asciiTheme="minorHAnsi" w:hAnsiTheme="minorHAnsi"/>
          <w:b/>
          <w:sz w:val="22"/>
          <w:szCs w:val="22"/>
        </w:rPr>
        <w:t>ediskriminácia</w:t>
      </w:r>
      <w:r w:rsidRPr="001A099B">
        <w:rPr>
          <w:rFonts w:asciiTheme="minorHAnsi" w:hAnsiTheme="minorHAnsi"/>
          <w:sz w:val="22"/>
          <w:szCs w:val="22"/>
        </w:rPr>
        <w:t xml:space="preserve"> ide konkrétne o cieľ „zabezpečenie rovnosti príležitostí v prístupe a využívaní infraštruktúry a služieb“.</w:t>
      </w:r>
    </w:p>
    <w:p w14:paraId="3FF45FCB" w14:textId="77777777" w:rsidR="00B822E1" w:rsidRPr="001A099B" w:rsidRDefault="00B822E1" w:rsidP="003128B1">
      <w:pPr>
        <w:spacing w:before="120" w:after="120" w:line="240" w:lineRule="auto"/>
        <w:jc w:val="both"/>
        <w:rPr>
          <w:rFonts w:asciiTheme="minorHAnsi" w:hAnsiTheme="minorHAnsi"/>
        </w:rPr>
      </w:pPr>
      <w:r w:rsidRPr="001A099B">
        <w:rPr>
          <w:rFonts w:asciiTheme="minorHAnsi" w:hAnsiTheme="minorHAnsi"/>
        </w:rPr>
        <w:t>Analytickú, hodnotiacu, strategickú a legislatívnu činnosť pre uplatňo</w:t>
      </w:r>
      <w:r w:rsidR="00233CB2" w:rsidRPr="001A099B">
        <w:rPr>
          <w:rFonts w:asciiTheme="minorHAnsi" w:hAnsiTheme="minorHAnsi"/>
        </w:rPr>
        <w:t>vanie horizontálnych princípov R</w:t>
      </w:r>
      <w:r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w:t>
      </w:r>
      <w:r w:rsidR="009A02E9" w:rsidRPr="001A099B">
        <w:rPr>
          <w:rFonts w:asciiTheme="minorHAnsi" w:hAnsiTheme="minorHAnsi"/>
        </w:rPr>
        <w:t>mužov a žien</w:t>
      </w:r>
      <w:r w:rsidR="00233CB2" w:rsidRPr="001A099B">
        <w:rPr>
          <w:rFonts w:asciiTheme="minorHAnsi" w:hAnsiTheme="minorHAnsi"/>
        </w:rPr>
        <w:t xml:space="preserve"> a N</w:t>
      </w:r>
      <w:r w:rsidRPr="001A099B">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D0BD420" w14:textId="77777777" w:rsidR="00B822E1" w:rsidRPr="001A099B" w:rsidRDefault="00233CB2" w:rsidP="003128B1">
      <w:pPr>
        <w:spacing w:before="120" w:after="120" w:line="240" w:lineRule="auto"/>
        <w:jc w:val="both"/>
        <w:rPr>
          <w:rFonts w:asciiTheme="minorHAnsi" w:hAnsiTheme="minorHAnsi"/>
        </w:rPr>
      </w:pPr>
      <w:r w:rsidRPr="001A099B">
        <w:rPr>
          <w:rFonts w:asciiTheme="minorHAnsi" w:hAnsiTheme="minorHAnsi"/>
        </w:rPr>
        <w:t>Uplatňovanie HP R</w:t>
      </w:r>
      <w:r w:rsidR="00B822E1"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mužov a žien a N</w:t>
      </w:r>
      <w:r w:rsidR="009A02E9" w:rsidRPr="001A099B">
        <w:rPr>
          <w:rFonts w:asciiTheme="minorHAnsi" w:hAnsiTheme="minorHAnsi"/>
        </w:rPr>
        <w:t>ediskriminácia</w:t>
      </w:r>
      <w:r w:rsidR="00B822E1" w:rsidRPr="001A099B">
        <w:rPr>
          <w:rFonts w:asciiTheme="minorHAnsi" w:hAnsiTheme="minorHAnsi"/>
        </w:rPr>
        <w:t xml:space="preserve"> bude </w:t>
      </w:r>
      <w:r w:rsidR="00296481" w:rsidRPr="001A099B">
        <w:rPr>
          <w:rFonts w:asciiTheme="minorHAnsi" w:hAnsiTheme="minorHAnsi"/>
        </w:rPr>
        <w:t xml:space="preserve">v prípade relevancie vyzvania </w:t>
      </w:r>
      <w:r w:rsidR="00B822E1" w:rsidRPr="001A099B">
        <w:rPr>
          <w:rFonts w:asciiTheme="minorHAnsi" w:hAnsiTheme="minorHAnsi"/>
        </w:rPr>
        <w:t xml:space="preserve">na projektovej úrovni overované v procese výberu projektov, ako aj v procese monitorovania a kontroly projektov. </w:t>
      </w:r>
    </w:p>
    <w:p w14:paraId="69D5A03F" w14:textId="35EEE0CF" w:rsidR="00233CB2" w:rsidRPr="001A099B" w:rsidRDefault="00861C36" w:rsidP="003128B1">
      <w:pPr>
        <w:spacing w:before="120" w:after="120" w:line="240" w:lineRule="auto"/>
        <w:jc w:val="both"/>
        <w:rPr>
          <w:rFonts w:asciiTheme="minorHAnsi" w:hAnsiTheme="minorHAnsi"/>
        </w:rPr>
      </w:pPr>
      <w:r w:rsidRPr="001A099B">
        <w:rPr>
          <w:rFonts w:asciiTheme="minorHAnsi" w:hAnsiTheme="minorHAnsi"/>
        </w:rPr>
        <w:t xml:space="preserve">V rámci </w:t>
      </w:r>
      <w:r w:rsidRPr="001A099B">
        <w:rPr>
          <w:rFonts w:asciiTheme="minorHAnsi" w:hAnsiTheme="minorHAnsi"/>
          <w:b/>
        </w:rPr>
        <w:t>aktivít tohto vyzvania</w:t>
      </w:r>
      <w:r w:rsidRPr="001A099B">
        <w:rPr>
          <w:rFonts w:asciiTheme="minorHAnsi" w:hAnsiTheme="minorHAnsi"/>
        </w:rPr>
        <w:t xml:space="preserve"> nie sú projekty priamo zamerané na podporu znevýhodnených skupín. </w:t>
      </w:r>
      <w:r w:rsidR="00233CB2" w:rsidRPr="001A099B">
        <w:rPr>
          <w:rFonts w:asciiTheme="minorHAnsi" w:hAnsiTheme="minorHAnsi"/>
        </w:rPr>
        <w:t xml:space="preserve">Identifikácia príspevku k HP RMŽaND bude obsahovať iba konštatovanie, že </w:t>
      </w:r>
      <w:r w:rsidR="00233CB2" w:rsidRPr="001A099B">
        <w:rPr>
          <w:rFonts w:asciiTheme="minorHAnsi" w:hAnsiTheme="minorHAnsi"/>
          <w:b/>
        </w:rPr>
        <w:t>Projekt je v súlade s horizontálnym</w:t>
      </w:r>
      <w:r w:rsidR="00DC65D5">
        <w:rPr>
          <w:rFonts w:asciiTheme="minorHAnsi" w:hAnsiTheme="minorHAnsi"/>
          <w:b/>
        </w:rPr>
        <w:t>i</w:t>
      </w:r>
      <w:r w:rsidR="00233CB2" w:rsidRPr="001A099B">
        <w:rPr>
          <w:rFonts w:asciiTheme="minorHAnsi" w:hAnsiTheme="minorHAnsi"/>
          <w:b/>
        </w:rPr>
        <w:t xml:space="preserve"> princíp</w:t>
      </w:r>
      <w:r w:rsidR="00DC65D5">
        <w:rPr>
          <w:rFonts w:asciiTheme="minorHAnsi" w:hAnsiTheme="minorHAnsi"/>
          <w:b/>
        </w:rPr>
        <w:t>mi</w:t>
      </w:r>
      <w:r w:rsidR="00233CB2" w:rsidRPr="001A099B">
        <w:rPr>
          <w:rFonts w:asciiTheme="minorHAnsi" w:hAnsiTheme="minorHAnsi"/>
          <w:b/>
        </w:rPr>
        <w:t xml:space="preserve"> Rovnosť mužov a žien a Nediskriminácia</w:t>
      </w:r>
      <w:r w:rsidR="00233CB2" w:rsidRPr="001A099B">
        <w:rPr>
          <w:rFonts w:asciiTheme="minorHAnsi" w:hAnsiTheme="minorHAnsi"/>
        </w:rPr>
        <w:t>.</w:t>
      </w:r>
    </w:p>
    <w:p w14:paraId="73A795C1" w14:textId="77777777" w:rsidR="00861C36" w:rsidRDefault="003E5BC6" w:rsidP="003128B1">
      <w:pPr>
        <w:spacing w:before="120" w:after="120" w:line="240" w:lineRule="auto"/>
        <w:jc w:val="both"/>
        <w:rPr>
          <w:rFonts w:asciiTheme="minorHAnsi" w:hAnsiTheme="minorHAnsi"/>
        </w:rPr>
      </w:pPr>
      <w:r w:rsidRPr="001A099B">
        <w:rPr>
          <w:rFonts w:asciiTheme="minorHAnsi" w:hAnsiTheme="minorHAnsi"/>
        </w:rPr>
        <w:t>V rámci oprávnených aktivít tohto vyzvania je potrebné zabezpečiť aj prístupnosť k informačným systémom pre znevýhodnené skupiny splnením požiadaviek definovaných vo Výnose MF SR č. 55 /2014 Z.z. o štandardoch pre informačné systémy verejnej správy.</w:t>
      </w:r>
    </w:p>
    <w:p w14:paraId="5E6563EB" w14:textId="736A8145" w:rsidR="00DC65D5" w:rsidRPr="008210DA" w:rsidRDefault="00DC65D5" w:rsidP="003128B1">
      <w:pPr>
        <w:spacing w:before="120" w:after="120" w:line="240" w:lineRule="auto"/>
        <w:jc w:val="both"/>
        <w:rPr>
          <w:rFonts w:asciiTheme="minorHAnsi" w:hAnsiTheme="minorHAnsi" w:cstheme="minorHAnsi"/>
        </w:rPr>
      </w:pPr>
      <w:r>
        <w:rPr>
          <w:rFonts w:asciiTheme="minorHAnsi" w:hAnsiTheme="minorHAnsi" w:cstheme="minorHAnsi"/>
        </w:rPr>
        <w:t>Bližšie informácie o základných dokumentoch horizontálnych princípov RMŽ</w:t>
      </w:r>
      <w:r w:rsidR="00BD5A5E">
        <w:rPr>
          <w:rFonts w:asciiTheme="minorHAnsi" w:hAnsiTheme="minorHAnsi" w:cstheme="minorHAnsi"/>
        </w:rPr>
        <w:t xml:space="preserve"> </w:t>
      </w:r>
      <w:r>
        <w:rPr>
          <w:rFonts w:asciiTheme="minorHAnsi" w:hAnsiTheme="minorHAnsi" w:cstheme="minorHAnsi"/>
        </w:rPr>
        <w:t>a</w:t>
      </w:r>
      <w:r w:rsidR="00BD5A5E">
        <w:rPr>
          <w:rFonts w:asciiTheme="minorHAnsi" w:hAnsiTheme="minorHAnsi" w:cstheme="minorHAnsi"/>
        </w:rPr>
        <w:t xml:space="preserve"> </w:t>
      </w:r>
      <w:r>
        <w:rPr>
          <w:rFonts w:asciiTheme="minorHAnsi" w:hAnsiTheme="minorHAnsi" w:cstheme="minorHAnsi"/>
        </w:rPr>
        <w:t xml:space="preserve">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693B6AF" w14:textId="16725862" w:rsidR="00645FFE" w:rsidRPr="001A099B" w:rsidRDefault="00457927" w:rsidP="003128B1">
      <w:pPr>
        <w:spacing w:before="120" w:after="120" w:line="240" w:lineRule="auto"/>
        <w:jc w:val="both"/>
        <w:rPr>
          <w:rFonts w:asciiTheme="minorHAnsi" w:hAnsiTheme="minorHAnsi"/>
        </w:rPr>
      </w:pPr>
      <w:r w:rsidRPr="001A099B">
        <w:rPr>
          <w:rFonts w:asciiTheme="minorHAnsi" w:hAnsiTheme="minorHAnsi"/>
        </w:rPr>
        <w:t xml:space="preserve">Úspešný žiadateľ bude však </w:t>
      </w:r>
      <w:r w:rsidRPr="001A099B">
        <w:rPr>
          <w:rFonts w:asciiTheme="minorHAnsi" w:hAnsiTheme="minorHAnsi"/>
          <w:b/>
        </w:rPr>
        <w:t>povinný</w:t>
      </w:r>
      <w:r w:rsidRPr="001A099B">
        <w:rPr>
          <w:rFonts w:asciiTheme="minorHAnsi" w:hAnsiTheme="minorHAnsi"/>
        </w:rPr>
        <w:t xml:space="preserve"> v rámci monitorovacej správy projektu </w:t>
      </w:r>
      <w:r w:rsidRPr="001A099B">
        <w:rPr>
          <w:rFonts w:asciiTheme="minorHAnsi" w:hAnsiTheme="minorHAnsi"/>
          <w:b/>
        </w:rPr>
        <w:t>vypĺňať „Iné údaje</w:t>
      </w:r>
      <w:r w:rsidR="00645FFE" w:rsidRPr="001A099B">
        <w:rPr>
          <w:rFonts w:asciiTheme="minorHAnsi" w:hAnsiTheme="minorHAnsi"/>
          <w:b/>
        </w:rPr>
        <w:t>“</w:t>
      </w:r>
      <w:r w:rsidR="00645FFE" w:rsidRPr="001A099B">
        <w:rPr>
          <w:rFonts w:asciiTheme="minorHAnsi" w:hAnsiTheme="minorHAnsi"/>
        </w:rPr>
        <w:t xml:space="preserve"> na úrovni projektu</w:t>
      </w:r>
      <w:r w:rsidRPr="001A099B">
        <w:rPr>
          <w:rFonts w:asciiTheme="minorHAnsi" w:hAnsiTheme="minorHAnsi"/>
        </w:rPr>
        <w:t>, ktoré prispievajú k sledovaniu príspevku k HP RMŽ</w:t>
      </w:r>
      <w:r w:rsidR="00BD5A5E">
        <w:rPr>
          <w:rFonts w:asciiTheme="minorHAnsi" w:hAnsiTheme="minorHAnsi"/>
        </w:rPr>
        <w:t xml:space="preserve"> </w:t>
      </w:r>
      <w:r w:rsidRPr="001A099B">
        <w:rPr>
          <w:rFonts w:asciiTheme="minorHAnsi" w:hAnsiTheme="minorHAnsi"/>
        </w:rPr>
        <w:t>a</w:t>
      </w:r>
      <w:r w:rsidR="00BD5A5E">
        <w:rPr>
          <w:rFonts w:asciiTheme="minorHAnsi" w:hAnsiTheme="minorHAnsi"/>
        </w:rPr>
        <w:t xml:space="preserve"> </w:t>
      </w:r>
      <w:r w:rsidRPr="001A099B">
        <w:rPr>
          <w:rFonts w:asciiTheme="minorHAnsi" w:hAnsiTheme="minorHAnsi"/>
        </w:rPr>
        <w:t xml:space="preserve">ND </w:t>
      </w:r>
      <w:r w:rsidR="00BD5A5E" w:rsidRPr="00C02AD0">
        <w:rPr>
          <w:rFonts w:asciiTheme="minorHAnsi" w:hAnsiTheme="minorHAnsi" w:cstheme="minorHAnsi"/>
        </w:rPr>
        <w:t>(príloha k vyzvaniu – Zoznam povinných merateľných ukazovateľov) a sú</w:t>
      </w:r>
      <w:r w:rsidR="00BD5A5E" w:rsidRPr="006E6355">
        <w:rPr>
          <w:rFonts w:asciiTheme="minorHAnsi" w:hAnsiTheme="minorHAnsi" w:cstheme="minorHAnsi"/>
        </w:rPr>
        <w:t xml:space="preserve"> </w:t>
      </w:r>
      <w:r w:rsidR="00645FFE" w:rsidRPr="001A099B">
        <w:rPr>
          <w:rFonts w:asciiTheme="minorHAnsi" w:hAnsiTheme="minorHAnsi"/>
        </w:rPr>
        <w:t>uvedené v Prílohe č. 2 z</w:t>
      </w:r>
      <w:r w:rsidRPr="001A099B">
        <w:rPr>
          <w:rFonts w:asciiTheme="minorHAnsi" w:hAnsiTheme="minorHAnsi"/>
        </w:rPr>
        <w:t>mluvy o  NFP</w:t>
      </w:r>
      <w:r w:rsidR="00836039" w:rsidRPr="001A099B">
        <w:rPr>
          <w:rFonts w:asciiTheme="minorHAnsi" w:hAnsiTheme="minorHAnsi"/>
        </w:rPr>
        <w:t>.</w:t>
      </w:r>
      <w:r w:rsidR="00A64129" w:rsidRPr="001A099B">
        <w:rPr>
          <w:rFonts w:asciiTheme="minorHAnsi" w:hAnsiTheme="minorHAnsi"/>
        </w:rPr>
        <w:t xml:space="preserve"> </w:t>
      </w:r>
    </w:p>
    <w:p w14:paraId="480776B6" w14:textId="13240E06" w:rsidR="00645FFE" w:rsidRPr="00C21325" w:rsidRDefault="00A64129" w:rsidP="003128B1">
      <w:pPr>
        <w:spacing w:before="120" w:after="120" w:line="240" w:lineRule="auto"/>
        <w:jc w:val="both"/>
        <w:rPr>
          <w:rFonts w:asciiTheme="minorHAnsi" w:hAnsiTheme="minorHAnsi"/>
        </w:rPr>
      </w:pPr>
      <w:r w:rsidRPr="001A099B">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r w:rsidR="00836039" w:rsidRPr="00C21325">
        <w:rPr>
          <w:rFonts w:asciiTheme="minorHAnsi" w:hAnsiTheme="minorHAnsi"/>
        </w:rPr>
        <w:t xml:space="preserve"> </w:t>
      </w:r>
    </w:p>
    <w:p w14:paraId="792AC075" w14:textId="758D57A4" w:rsidR="00F97007" w:rsidRPr="008210DA" w:rsidRDefault="00F97007" w:rsidP="001659BC">
      <w:pPr>
        <w:spacing w:before="360" w:after="120" w:line="240" w:lineRule="auto"/>
        <w:ind w:firstLine="357"/>
        <w:jc w:val="both"/>
        <w:rPr>
          <w:rFonts w:asciiTheme="minorHAnsi" w:hAnsiTheme="minorHAnsi" w:cstheme="minorHAnsi"/>
          <w:b/>
          <w:u w:val="single"/>
        </w:rPr>
      </w:pPr>
      <w:r w:rsidRPr="008210DA">
        <w:rPr>
          <w:rFonts w:asciiTheme="minorHAnsi" w:hAnsiTheme="minorHAnsi" w:cstheme="minorHAnsi"/>
          <w:b/>
          <w:u w:val="single"/>
        </w:rPr>
        <w:t>Príprava zmluvy o  NFP</w:t>
      </w:r>
      <w:r w:rsidR="00A73768">
        <w:rPr>
          <w:rFonts w:asciiTheme="minorHAnsi" w:hAnsiTheme="minorHAnsi"/>
          <w:b/>
          <w:u w:val="single"/>
        </w:rPr>
        <w:t>/rozhodnutia o schválení ŽoNFP</w:t>
      </w:r>
    </w:p>
    <w:p w14:paraId="78263419" w14:textId="6A45E932"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r w:rsidR="00321167">
        <w:t>zákona č. 513/1991 Zb. Obchodný zákonník v znení neskorších predpisov</w:t>
      </w:r>
      <w:r w:rsidRPr="00230311">
        <w:rPr>
          <w:rFonts w:asciiTheme="minorHAnsi" w:hAnsiTheme="minorHAnsi" w:cstheme="minorHAnsi"/>
        </w:rPr>
        <w:t xml:space="preserve">. </w:t>
      </w:r>
    </w:p>
    <w:p w14:paraId="7E273947" w14:textId="17100A6B" w:rsidR="00A73768" w:rsidRPr="00230311" w:rsidRDefault="00A73768" w:rsidP="003128B1">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321167">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321167">
        <w:rPr>
          <w:rFonts w:asciiTheme="minorHAnsi" w:hAnsiTheme="minorHAnsi"/>
        </w:rPr>
        <w:t>platnosť doručením prijímateľovi a</w:t>
      </w:r>
      <w:r w:rsidR="00321167"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CA99CFD" w14:textId="6C02FC9F"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3128B1">
        <w:rPr>
          <w:rFonts w:asciiTheme="minorHAnsi" w:hAnsiTheme="minorHAnsi" w:cstheme="minorHAnsi"/>
        </w:rPr>
        <w:t xml:space="preserve"> potrebnom na uzavretie zmluvy </w:t>
      </w:r>
      <w:r w:rsidRPr="00230311">
        <w:rPr>
          <w:rFonts w:asciiTheme="minorHAnsi" w:hAnsiTheme="minorHAnsi" w:cstheme="minorHAnsi"/>
        </w:rPr>
        <w:t>o NFP.</w:t>
      </w:r>
      <w:r w:rsidR="00A73768">
        <w:rPr>
          <w:rFonts w:asciiTheme="minorHAnsi" w:hAnsiTheme="minorHAnsi" w:cstheme="minorHAnsi"/>
        </w:rPr>
        <w:t xml:space="preserve"> </w:t>
      </w:r>
      <w:r w:rsidR="00A73768" w:rsidRPr="005E75DE">
        <w:rPr>
          <w:rFonts w:asciiTheme="minorHAnsi" w:hAnsiTheme="minorHAnsi"/>
        </w:rPr>
        <w:t>V prípade, ak je prijímateľ a RO OP TP tá istá osoba</w:t>
      </w:r>
      <w:r w:rsidR="00A73768">
        <w:t>, ž</w:t>
      </w:r>
      <w:r w:rsidR="00A73768" w:rsidRPr="00677906">
        <w:t xml:space="preserve">iadateľ je povinný </w:t>
      </w:r>
      <w:r w:rsidR="00A73768" w:rsidRPr="00677906">
        <w:rPr>
          <w:b/>
        </w:rPr>
        <w:t xml:space="preserve">poskytnúť RO OP TP súčinnosť </w:t>
      </w:r>
      <w:r w:rsidR="00A73768" w:rsidRPr="00677906">
        <w:t>v rozsahu potrebnom na vydanie rozhodnutia o schválení ŽoNFP</w:t>
      </w:r>
      <w:r w:rsidR="00A73768">
        <w:t>.</w:t>
      </w:r>
      <w:r w:rsidR="00A73768" w:rsidRPr="00677906">
        <w:t xml:space="preserve"> Práva a povinnosti poskytovateľa a prijímateľa sú upravené </w:t>
      </w:r>
      <w:r w:rsidR="00A73768">
        <w:t xml:space="preserve">v prílohe </w:t>
      </w:r>
      <w:r w:rsidR="00A73768" w:rsidRPr="00677906">
        <w:t>rozhodnut</w:t>
      </w:r>
      <w:r w:rsidR="00A73768">
        <w:t>ia</w:t>
      </w:r>
      <w:r w:rsidR="00A73768" w:rsidRPr="00677906">
        <w:t xml:space="preserve"> o schválení ŽoNFP.</w:t>
      </w:r>
    </w:p>
    <w:p w14:paraId="41F88421" w14:textId="20A1A412"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75F1C751" w14:textId="7E1352E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321167">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57786CC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41F10B8B" w14:textId="77777777" w:rsidR="00F97007" w:rsidRPr="00230311" w:rsidRDefault="00F97007" w:rsidP="00F97007">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lastRenderedPageBreak/>
        <w:t>ktorý poskytol potrebnú súčinnosť.</w:t>
      </w:r>
    </w:p>
    <w:p w14:paraId="66C12B74" w14:textId="586D498C"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3128B1">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1BACFF53" w14:textId="5D6C69E2"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321167">
        <w:rPr>
          <w:rFonts w:asciiTheme="minorHAnsi" w:hAnsiTheme="minorHAnsi" w:cstheme="minorHAnsi"/>
        </w:rPr>
        <w:t> </w:t>
      </w:r>
      <w:r w:rsidRPr="00230311">
        <w:rPr>
          <w:rFonts w:asciiTheme="minorHAnsi" w:hAnsiTheme="minorHAnsi" w:cstheme="minorHAnsi"/>
        </w:rPr>
        <w:t>NFP</w:t>
      </w:r>
      <w:r w:rsidR="00321167">
        <w:rPr>
          <w:rFonts w:asciiTheme="minorHAnsi" w:hAnsiTheme="minorHAnsi" w:cstheme="minorHAnsi"/>
        </w:rPr>
        <w:t>,</w:t>
      </w:r>
      <w:r w:rsidRPr="00230311">
        <w:rPr>
          <w:rFonts w:asciiTheme="minorHAnsi" w:hAnsiTheme="minorHAnsi" w:cstheme="minorHAnsi"/>
        </w:rPr>
        <w:t xml:space="preserve"> ako aj </w:t>
      </w:r>
      <w:r w:rsidR="00A73768">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3128B1">
        <w:rPr>
          <w:rFonts w:asciiTheme="minorHAnsi" w:hAnsiTheme="minorHAnsi" w:cstheme="minorHAnsi"/>
        </w:rPr>
        <w:t> </w:t>
      </w:r>
      <w:r w:rsidRPr="00230311">
        <w:rPr>
          <w:rFonts w:asciiTheme="minorHAnsi" w:hAnsiTheme="minorHAnsi" w:cstheme="minorHAnsi"/>
        </w:rPr>
        <w:t>prípade zmeny vzoru zmluvy o NFP/</w:t>
      </w:r>
      <w:r w:rsidR="00A73768">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241472">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56CBC222" w14:textId="57D93F58" w:rsidR="00F97007" w:rsidRPr="00230311" w:rsidRDefault="00F97007" w:rsidP="00151A6A">
      <w:pPr>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r w:rsidR="00321167">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321167">
        <w:rPr>
          <w:rFonts w:asciiTheme="minorHAnsi" w:eastAsiaTheme="minorHAnsi" w:hAnsiTheme="minorHAnsi" w:cstheme="minorHAnsi"/>
        </w:rPr>
        <w:t xml:space="preserve"> </w:t>
      </w:r>
      <w:r w:rsidR="00321167">
        <w:t>RO OP TP, resp. jeho oprávneným zástupcom, kvalifikovaným elektronickým podpisom s mandátnym certifikátom</w:t>
      </w:r>
      <w:r w:rsidR="00321167" w:rsidDel="001E5F0A">
        <w:t xml:space="preserve"> </w:t>
      </w:r>
      <w:r w:rsidR="00321167">
        <w:t>prostredníctvom evidencie Komunikácia v ITMS2014</w:t>
      </w:r>
      <w:r w:rsidR="00321167">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xml:space="preserve">. V zmysle zákona o e-Governmente je od 1. 11. 2016 zmluva o NFP vyhotovená v elektronickej podobe a zmluvné strany ju podpisujú kvalifikovaným elektronickým podpisom </w:t>
      </w:r>
      <w:r w:rsidR="007700AB">
        <w:rPr>
          <w:rFonts w:asciiTheme="minorHAnsi" w:eastAsiaTheme="minorHAnsi" w:hAnsiTheme="minorHAnsi" w:cstheme="minorHAnsi"/>
        </w:rPr>
        <w:t>s</w:t>
      </w:r>
      <w:r w:rsidR="003128B1">
        <w:rPr>
          <w:rFonts w:asciiTheme="minorHAnsi" w:eastAsiaTheme="minorHAnsi" w:hAnsiTheme="minorHAnsi" w:cstheme="minorHAnsi"/>
        </w:rPr>
        <w:t> </w:t>
      </w:r>
      <w:r w:rsidRPr="00230311">
        <w:rPr>
          <w:rFonts w:asciiTheme="minorHAnsi" w:eastAsiaTheme="minorHAnsi" w:hAnsiTheme="minorHAnsi" w:cstheme="minorHAnsi"/>
        </w:rPr>
        <w:t>mandátn</w:t>
      </w:r>
      <w:r w:rsidR="007700AB">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7700AB">
        <w:rPr>
          <w:rFonts w:asciiTheme="minorHAnsi" w:eastAsiaTheme="minorHAnsi" w:hAnsiTheme="minorHAnsi" w:cstheme="minorHAnsi"/>
        </w:rPr>
        <w:t>om</w:t>
      </w:r>
      <w:r w:rsidRPr="00230311">
        <w:rPr>
          <w:rFonts w:asciiTheme="minorHAnsi" w:eastAsiaTheme="minorHAnsi" w:hAnsiTheme="minorHAnsi" w:cstheme="minorHAnsi"/>
        </w:rPr>
        <w:t>. Uzatvorenie zmluvy o  NFP v elektronickej podobe sa rovnako vzťahuje aj na uzavretie každého dodatku k zmluve o NFP.</w:t>
      </w:r>
      <w:r w:rsidR="00A73768">
        <w:rPr>
          <w:rFonts w:asciiTheme="minorHAnsi" w:eastAsiaTheme="minorHAnsi" w:hAnsiTheme="minorHAnsi" w:cstheme="minorHAnsi"/>
        </w:rPr>
        <w:t xml:space="preserve"> </w:t>
      </w:r>
      <w:r w:rsidR="00A73768" w:rsidRPr="00927959">
        <w:rPr>
          <w:spacing w:val="1"/>
        </w:rPr>
        <w:t>V prípade elektronického podpisu zmluvy o NFP splnomocnenou osobou je súčasťou dokumentu zmluvy o NFP  aj Plnomocenstvo s uvedením čísla a</w:t>
      </w:r>
      <w:r w:rsidR="003128B1">
        <w:rPr>
          <w:spacing w:val="1"/>
        </w:rPr>
        <w:t> </w:t>
      </w:r>
      <w:r w:rsidR="00A73768" w:rsidRPr="00927959">
        <w:rPr>
          <w:spacing w:val="1"/>
        </w:rPr>
        <w:t>dátumu Plnomocenstva.</w:t>
      </w:r>
      <w:r w:rsidR="00A73768">
        <w:rPr>
          <w:spacing w:val="1"/>
        </w:rPr>
        <w:t xml:space="preserve"> </w:t>
      </w:r>
      <w:r w:rsidR="00A73768" w:rsidRPr="005E75DE">
        <w:rPr>
          <w:rFonts w:asciiTheme="minorHAnsi" w:hAnsiTheme="minorHAnsi"/>
        </w:rPr>
        <w:t>V prípade, ak je prijímateľ a RO OP TP tá istá osoba,</w:t>
      </w:r>
      <w:r w:rsidR="00A73768">
        <w:rPr>
          <w:rFonts w:asciiTheme="minorHAnsi" w:hAnsiTheme="minorHAnsi"/>
        </w:rPr>
        <w:t xml:space="preserve"> je </w:t>
      </w:r>
      <w:r w:rsidR="00A73768" w:rsidRPr="00677906">
        <w:t>rozhodnuti</w:t>
      </w:r>
      <w:r w:rsidR="00A73768">
        <w:t>e</w:t>
      </w:r>
      <w:r w:rsidR="00A73768" w:rsidRPr="00677906">
        <w:t xml:space="preserve"> o schválení ŽoNFP</w:t>
      </w:r>
      <w:r w:rsidR="00A73768" w:rsidRPr="00AA055F">
        <w:t xml:space="preserve"> </w:t>
      </w:r>
      <w:r w:rsidR="00A73768" w:rsidRPr="002A5A5B">
        <w:t>vyhotoven</w:t>
      </w:r>
      <w:r w:rsidR="00A73768">
        <w:t>é</w:t>
      </w:r>
      <w:r w:rsidR="00A73768" w:rsidRPr="002A5A5B">
        <w:t xml:space="preserve"> v elektronickej podobe </w:t>
      </w:r>
      <w:r w:rsidR="00A73768">
        <w:t>podpísané</w:t>
      </w:r>
      <w:r w:rsidR="00A73768" w:rsidRPr="002A5A5B">
        <w:t xml:space="preserve"> kvalifikovaným elektronickým podpisom (na základe kvalifikovaného certifikátu, mandátneho certifikátu).</w:t>
      </w:r>
      <w:r w:rsidRPr="00230311">
        <w:rPr>
          <w:rFonts w:asciiTheme="minorHAnsi" w:eastAsiaTheme="minorHAnsi" w:hAnsiTheme="minorHAnsi" w:cstheme="minorHAnsi"/>
        </w:rPr>
        <w:t xml:space="preserve"> </w:t>
      </w:r>
    </w:p>
    <w:p w14:paraId="61E367EB" w14:textId="017586CD" w:rsidR="00F97007" w:rsidRPr="00230311" w:rsidRDefault="006C2255" w:rsidP="003128B1">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F97007" w:rsidRPr="00230311">
        <w:rPr>
          <w:rFonts w:asciiTheme="minorHAnsi" w:eastAsiaTheme="minorHAnsi" w:hAnsiTheme="minorHAnsi" w:cstheme="minorHAnsi"/>
        </w:rPr>
        <w:t> riadne odôvodnených prípadoch môže RO OP TP pristúpiť k podpisu zmluvy o  NFP v </w:t>
      </w:r>
      <w:r w:rsidR="00A73768" w:rsidRPr="00230311">
        <w:rPr>
          <w:rFonts w:asciiTheme="minorHAnsi" w:eastAsiaTheme="minorHAnsi" w:hAnsiTheme="minorHAnsi" w:cstheme="minorHAnsi"/>
        </w:rPr>
        <w:t xml:space="preserve"> </w:t>
      </w:r>
      <w:r>
        <w:rPr>
          <w:rFonts w:asciiTheme="minorHAnsi" w:eastAsiaTheme="minorHAnsi" w:hAnsiTheme="minorHAnsi" w:cstheme="minorHAnsi"/>
        </w:rPr>
        <w:t>listinnej podobe</w:t>
      </w:r>
      <w:r w:rsidR="00F97007" w:rsidRPr="00230311">
        <w:rPr>
          <w:rFonts w:asciiTheme="minorHAnsi" w:eastAsiaTheme="minorHAnsi" w:hAnsiTheme="minorHAnsi" w:cstheme="minorHAnsi"/>
        </w:rPr>
        <w:t xml:space="preserve">. </w:t>
      </w:r>
      <w:r>
        <w:t xml:space="preserve">Každá zmluvná strana môže vopred prejaviť vôľu uzavrieť zmluvu o NFP v listinnej podobe. </w:t>
      </w:r>
      <w:r w:rsidR="00F97007"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F97007"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 xml:space="preserve">RO OP TP, resp. jeho oprávneným zástupcom, </w:t>
      </w:r>
      <w:r w:rsidR="00F97007" w:rsidRPr="00230311">
        <w:rPr>
          <w:rFonts w:asciiTheme="minorHAnsi" w:eastAsiaTheme="minorHAnsi" w:hAnsiTheme="minorHAnsi" w:cstheme="minorHAnsi"/>
        </w:rPr>
        <w:t>v</w:t>
      </w:r>
      <w:r w:rsidR="001659BC">
        <w:rPr>
          <w:rFonts w:asciiTheme="minorHAnsi" w:eastAsiaTheme="minorHAnsi" w:hAnsiTheme="minorHAnsi" w:cstheme="minorHAnsi"/>
        </w:rPr>
        <w:t> </w:t>
      </w:r>
      <w:r w:rsidR="00F97007" w:rsidRPr="00230311">
        <w:rPr>
          <w:rFonts w:asciiTheme="minorHAnsi" w:eastAsiaTheme="minorHAnsi" w:hAnsiTheme="minorHAnsi" w:cstheme="minorHAnsi"/>
        </w:rPr>
        <w:t xml:space="preserve">minimálne </w:t>
      </w:r>
      <w:r w:rsidR="00A73768">
        <w:rPr>
          <w:rFonts w:asciiTheme="minorHAnsi" w:eastAsiaTheme="minorHAnsi" w:hAnsiTheme="minorHAnsi" w:cstheme="minorHAnsi"/>
        </w:rPr>
        <w:t>štyroch</w:t>
      </w:r>
      <w:r>
        <w:rPr>
          <w:rFonts w:asciiTheme="minorHAnsi" w:eastAsiaTheme="minorHAnsi" w:hAnsiTheme="minorHAnsi" w:cstheme="minorHAnsi"/>
        </w:rPr>
        <w:t xml:space="preserve"> </w:t>
      </w:r>
      <w:r w:rsidR="00F97007"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F97007" w:rsidRPr="00230311">
        <w:rPr>
          <w:rFonts w:asciiTheme="minorHAnsi" w:eastAsiaTheme="minorHAnsi" w:hAnsiTheme="minorHAnsi" w:cstheme="minorHAnsi"/>
        </w:rPr>
        <w:t>.</w:t>
      </w:r>
    </w:p>
    <w:p w14:paraId="6C168CD8" w14:textId="1DD15F5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3128B1">
        <w:rPr>
          <w:rFonts w:asciiTheme="minorHAnsi" w:hAnsiTheme="minorHAnsi" w:cstheme="minorHAnsi"/>
        </w:rPr>
        <w:t> </w:t>
      </w:r>
      <w:r w:rsidRPr="00230311">
        <w:rPr>
          <w:rFonts w:asciiTheme="minorHAnsi" w:hAnsiTheme="minorHAnsi" w:cstheme="minorHAnsi"/>
        </w:rPr>
        <w:t>pracovných dní).</w:t>
      </w:r>
    </w:p>
    <w:p w14:paraId="38261894" w14:textId="500485D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w:t>
      </w:r>
      <w:r w:rsidR="007B1900">
        <w:rPr>
          <w:rFonts w:asciiTheme="minorHAnsi" w:hAnsiTheme="minorHAnsi" w:cstheme="minorHAnsi"/>
        </w:rPr>
        <w:t xml:space="preserve"> písomného</w:t>
      </w:r>
      <w:r w:rsidRPr="00230311">
        <w:rPr>
          <w:rFonts w:asciiTheme="minorHAnsi" w:hAnsiTheme="minorHAnsi" w:cstheme="minorHAnsi"/>
        </w:rPr>
        <w:t xml:space="preserve"> prejavu žiadateľa o odmietnutí návrhu na uzavretie zmluvy o</w:t>
      </w:r>
      <w:r w:rsidR="007B1900">
        <w:rPr>
          <w:rFonts w:asciiTheme="minorHAnsi" w:hAnsiTheme="minorHAnsi" w:cstheme="minorHAnsi"/>
        </w:rPr>
        <w:t> </w:t>
      </w:r>
      <w:r w:rsidRPr="00230311">
        <w:rPr>
          <w:rFonts w:asciiTheme="minorHAnsi" w:hAnsiTheme="minorHAnsi" w:cstheme="minorHAnsi"/>
        </w:rPr>
        <w:t>NFP</w:t>
      </w:r>
      <w:r w:rsidR="007B1900">
        <w:rPr>
          <w:rFonts w:asciiTheme="minorHAnsi" w:hAnsiTheme="minorHAnsi" w:cstheme="minorHAnsi"/>
        </w:rPr>
        <w:t xml:space="preserve"> riadiacemu orgánu OP TP</w:t>
      </w:r>
      <w:r w:rsidRPr="00230311">
        <w:rPr>
          <w:rFonts w:asciiTheme="minorHAnsi" w:hAnsiTheme="minorHAnsi" w:cstheme="minorHAnsi"/>
        </w:rPr>
        <w:t>.</w:t>
      </w:r>
      <w:r w:rsidR="007B1900">
        <w:rPr>
          <w:rFonts w:asciiTheme="minorHAnsi" w:hAnsiTheme="minorHAnsi" w:cstheme="minorHAnsi"/>
        </w:rPr>
        <w:t xml:space="preserve"> </w:t>
      </w:r>
      <w:r w:rsidRPr="00230311">
        <w:rPr>
          <w:rFonts w:asciiTheme="minorHAnsi" w:hAnsiTheme="minorHAnsi" w:cstheme="minorHAnsi"/>
        </w:rPr>
        <w:t>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2889C500" w14:textId="588EF1C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3F07D6">
        <w:rPr>
          <w:rFonts w:asciiTheme="minorHAnsi" w:eastAsiaTheme="minorHAnsi" w:hAnsiTheme="minorHAnsi"/>
        </w:rPr>
        <w:t xml:space="preserve">listinnej podoby </w:t>
      </w:r>
      <w:r w:rsidR="00A73768">
        <w:rPr>
          <w:rFonts w:asciiTheme="minorHAnsi" w:eastAsiaTheme="minorHAnsi" w:hAnsiTheme="minorHAnsi"/>
        </w:rPr>
        <w:t xml:space="preserve"> </w:t>
      </w:r>
      <w:r w:rsidRPr="00230311">
        <w:rPr>
          <w:rFonts w:asciiTheme="minorHAnsi" w:eastAsiaTheme="minorHAnsi" w:hAnsiTheme="minorHAnsi" w:cstheme="minorHAnsi"/>
        </w:rPr>
        <w:t>zmluvy o  NFP</w:t>
      </w:r>
      <w:r w:rsidR="00A73768">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na RO OP TP </w:t>
      </w:r>
      <w:r w:rsidR="00A73768">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podpisový vzor, prípadne aj splnomocnenie, v dvoch rovnopisoch (vzor podpisového vzoru je zverejnený pri zmluve o NFP na webovom sídle RO</w:t>
      </w:r>
      <w:r w:rsidR="003128B1">
        <w:rPr>
          <w:rFonts w:asciiTheme="minorHAnsi" w:eastAsiaTheme="minorHAnsi" w:hAnsiTheme="minorHAnsi" w:cstheme="minorHAnsi"/>
        </w:rPr>
        <w:t> </w:t>
      </w:r>
      <w:r w:rsidRPr="00230311">
        <w:rPr>
          <w:rFonts w:asciiTheme="minorHAnsi" w:eastAsiaTheme="minorHAnsi" w:hAnsiTheme="minorHAnsi" w:cstheme="minorHAnsi"/>
        </w:rPr>
        <w:t xml:space="preserve">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85765AB" w14:textId="1B755671" w:rsidR="00F97007" w:rsidRPr="00230311" w:rsidRDefault="003F07D6" w:rsidP="003128B1">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Pr="00230311">
        <w:rPr>
          <w:rFonts w:asciiTheme="minorHAnsi" w:hAnsiTheme="minorHAnsi" w:cstheme="minorHAnsi"/>
        </w:rPr>
        <w:t xml:space="preserve"> </w:t>
      </w:r>
      <w:r w:rsidR="00F97007" w:rsidRPr="00230311">
        <w:rPr>
          <w:rFonts w:asciiTheme="minorHAnsi" w:hAnsiTheme="minorHAnsi" w:cstheme="minorHAnsi"/>
        </w:rPr>
        <w:t xml:space="preserve"> </w:t>
      </w:r>
    </w:p>
    <w:p w14:paraId="5BE434B3" w14:textId="7F81FA39"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RO OP TP zabezpečí v súlade s ustanoveniami zákona </w:t>
      </w:r>
      <w:r w:rsidR="00FA61C9">
        <w:t xml:space="preserve">č. 211/2000 Z. z. o slobodnom prístupe k informáciám a o zmene a doplnení niektorých zákonov (zákon o slobode informácií) v znení neskorších predpisov </w:t>
      </w:r>
      <w:r w:rsidRPr="00230311">
        <w:rPr>
          <w:rFonts w:asciiTheme="minorHAnsi" w:hAnsiTheme="minorHAnsi" w:cstheme="minorHAnsi"/>
        </w:rPr>
        <w:t xml:space="preserve">zverejnenie zmluvy o  NFP v Centrálnom registri zmlúv. Deň nasledujúci po dni jej </w:t>
      </w:r>
      <w:r w:rsidR="00FA61C9">
        <w:rPr>
          <w:rFonts w:asciiTheme="minorHAnsi" w:hAnsiTheme="minorHAnsi" w:cstheme="minorHAnsi"/>
        </w:rPr>
        <w:t xml:space="preserve">prvého </w:t>
      </w:r>
      <w:r w:rsidRPr="00230311">
        <w:rPr>
          <w:rFonts w:asciiTheme="minorHAnsi" w:hAnsiTheme="minorHAnsi" w:cstheme="minorHAnsi"/>
        </w:rPr>
        <w:t>zverejnenia je deň účinnosti zmluvy o</w:t>
      </w:r>
      <w:r w:rsidR="001659BC">
        <w:rPr>
          <w:rFonts w:asciiTheme="minorHAnsi" w:hAnsiTheme="minorHAnsi" w:cstheme="minorHAnsi"/>
        </w:rPr>
        <w:t> </w:t>
      </w:r>
      <w:r w:rsidRPr="00230311">
        <w:rPr>
          <w:rFonts w:asciiTheme="minorHAnsi" w:hAnsiTheme="minorHAnsi" w:cstheme="minorHAnsi"/>
        </w:rPr>
        <w:t>NFP a žiadateľ sa stáva prijímateľom. Právny nárok na poskytnutie príspevku vzniká nadobudnutím účinnosti zmluvy o NFP.</w:t>
      </w:r>
    </w:p>
    <w:p w14:paraId="5CC6A03A" w14:textId="7D54BFE2"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524CC5" w14:textId="36485B18" w:rsidR="00A73768" w:rsidRPr="00230311" w:rsidRDefault="00A73768" w:rsidP="003128B1">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4AFDABCF" w14:textId="28CCD7D4"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Zmeny projektov</w:t>
      </w:r>
      <w:r w:rsidR="00FA61C9">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FA61C9">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Pr="00FC49A1">
        <w:rPr>
          <w:rFonts w:asciiTheme="minorHAnsi" w:hAnsiTheme="minorHAnsi" w:cstheme="minorHAnsi"/>
        </w:rPr>
        <w:t>.</w:t>
      </w:r>
    </w:p>
    <w:p w14:paraId="00B4FCC5" w14:textId="77777777" w:rsidR="00F97007" w:rsidRPr="00FC49A1" w:rsidRDefault="00F97007" w:rsidP="00F97007">
      <w:pPr>
        <w:spacing w:before="120" w:after="120" w:line="240" w:lineRule="auto"/>
        <w:ind w:firstLine="357"/>
        <w:jc w:val="both"/>
        <w:rPr>
          <w:rFonts w:asciiTheme="minorHAnsi" w:hAnsiTheme="minorHAnsi" w:cstheme="minorHAnsi"/>
        </w:rPr>
      </w:pPr>
    </w:p>
    <w:p w14:paraId="3A51B981" w14:textId="77777777" w:rsidR="00F97007" w:rsidRPr="00FC49A1" w:rsidRDefault="00F97007" w:rsidP="00F97007">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6C465C95" w14:textId="77777777"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625AB9D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D9739CD"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D91542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0B5523A0" w14:textId="3869605B" w:rsidR="00F97007" w:rsidRPr="00230311" w:rsidRDefault="00F97007" w:rsidP="00F97007">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61C9">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5C4455FD" w14:textId="77777777"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44A3B2D6"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710931C"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1E86B12"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C605979" w14:textId="3DA26271" w:rsidR="00F97007" w:rsidRPr="00230311" w:rsidRDefault="00F97007" w:rsidP="00F97007">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61C9">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575538D1" w14:textId="5135F0CF"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hyperlink r:id="rId37" w:history="1">
        <w:r w:rsidR="00FA61C9" w:rsidRPr="00766DB4">
          <w:rPr>
            <w:rStyle w:val="Hypertextovprepojenie"/>
          </w:rPr>
          <w:t>www.partnerskadohoda.gov</w:t>
        </w:r>
        <w:r w:rsidR="00FA61C9" w:rsidRPr="00F90694">
          <w:rPr>
            <w:rStyle w:val="Hypertextovprepojenie"/>
          </w:rPr>
          <w:t>.sk</w:t>
        </w:r>
      </w:hyperlink>
      <w:r w:rsidR="00FA61C9">
        <w:rPr>
          <w:rStyle w:val="Hypertextovprepojenie"/>
        </w:rPr>
        <w:t xml:space="preserve"> </w:t>
      </w:r>
      <w:r w:rsidRPr="00230311">
        <w:rPr>
          <w:rFonts w:asciiTheme="minorHAnsi" w:hAnsiTheme="minorHAnsi" w:cstheme="minorHAnsi"/>
        </w:rPr>
        <w:t xml:space="preserve">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7C45855A" w14:textId="44BD7AA7" w:rsidR="00E66306" w:rsidRDefault="00F97007" w:rsidP="003128B1">
      <w:pPr>
        <w:spacing w:before="240" w:after="240"/>
        <w:jc w:val="both"/>
        <w:rPr>
          <w:rFonts w:asciiTheme="minorHAnsi" w:hAnsiTheme="minorHAnsi" w:cstheme="minorHAnsi"/>
        </w:rPr>
      </w:pPr>
      <w:r>
        <w:lastRenderedPageBreak/>
        <w:t xml:space="preserve">RO OP TP zverejňuje bezodkladne po nadobudnutí právoplatnosti rozhodnutia o ŽoNFP prostredníctvom funkcionality ITMS2014+ spoločné hodnotiace hárky odborného hodnotenia ŽoNFP na webovom sídle </w:t>
      </w:r>
      <w:hyperlink r:id="rId38" w:history="1">
        <w:r w:rsidRPr="00DA5FB9">
          <w:rPr>
            <w:rStyle w:val="Hypertextovprepojenie"/>
          </w:rPr>
          <w:t>www.itms2014.sk</w:t>
        </w:r>
      </w:hyperlink>
      <w:r w:rsidRPr="00FC49A1">
        <w:rPr>
          <w:rFonts w:asciiTheme="minorHAnsi" w:hAnsiTheme="minorHAnsi" w:cstheme="minorHAnsi"/>
        </w:rPr>
        <w:t>.</w:t>
      </w:r>
    </w:p>
    <w:p w14:paraId="1219C4AF" w14:textId="77777777" w:rsidR="0064229B" w:rsidRPr="00C21325" w:rsidRDefault="0064229B" w:rsidP="001659BC">
      <w:pPr>
        <w:spacing w:before="360" w:after="120" w:line="240" w:lineRule="auto"/>
        <w:ind w:firstLine="357"/>
        <w:jc w:val="both"/>
        <w:rPr>
          <w:rFonts w:asciiTheme="minorHAnsi" w:hAnsiTheme="minorHAnsi"/>
          <w:b/>
          <w:u w:val="single"/>
        </w:rPr>
      </w:pPr>
      <w:r w:rsidRPr="00241472">
        <w:rPr>
          <w:rFonts w:asciiTheme="minorHAnsi" w:hAnsiTheme="minorHAnsi"/>
          <w:b/>
          <w:u w:val="single"/>
        </w:rPr>
        <w:t>Synergické účinky medzi EŠIF</w:t>
      </w:r>
      <w:r w:rsidRPr="00C21325">
        <w:rPr>
          <w:rFonts w:asciiTheme="minorHAnsi" w:hAnsiTheme="minorHAnsi"/>
          <w:b/>
          <w:u w:val="single"/>
        </w:rPr>
        <w:t xml:space="preserve"> </w:t>
      </w:r>
    </w:p>
    <w:p w14:paraId="019B3223" w14:textId="77777777" w:rsidR="0064229B" w:rsidRPr="00C21325" w:rsidRDefault="0064229B" w:rsidP="003128B1">
      <w:pPr>
        <w:spacing w:before="120" w:after="120" w:line="240" w:lineRule="auto"/>
        <w:jc w:val="both"/>
        <w:rPr>
          <w:rFonts w:asciiTheme="minorHAnsi" w:hAnsiTheme="minorHAnsi"/>
          <w:color w:val="000000" w:themeColor="text1"/>
        </w:rPr>
      </w:pPr>
      <w:r w:rsidRPr="00C21325">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39DF23E9" w14:textId="2E881C1D" w:rsidR="003A23D2" w:rsidRPr="00C21325" w:rsidRDefault="0064229B" w:rsidP="003128B1">
      <w:pPr>
        <w:spacing w:before="120" w:after="120" w:line="240" w:lineRule="auto"/>
        <w:jc w:val="both"/>
        <w:rPr>
          <w:rFonts w:asciiTheme="minorHAnsi" w:hAnsiTheme="minorHAnsi"/>
        </w:rPr>
      </w:pPr>
      <w:r w:rsidRPr="00C21325">
        <w:rPr>
          <w:rFonts w:asciiTheme="minorHAnsi" w:hAnsiTheme="minorHAnsi"/>
        </w:rPr>
        <w:t xml:space="preserve">K špecifickému cieľu 1: </w:t>
      </w:r>
      <w:r w:rsidR="006D3FE0" w:rsidRPr="00C21325">
        <w:rPr>
          <w:rFonts w:asciiTheme="minorHAnsi" w:hAnsiTheme="minorHAnsi"/>
          <w:bCs/>
        </w:rPr>
        <w:t>Zvýšenie kvality, štandardu a dostupnosti IS pre EŠIF</w:t>
      </w:r>
      <w:r w:rsidRPr="00C21325">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14:paraId="40716827" w14:textId="77777777" w:rsidR="007B0FCE" w:rsidRPr="00C21325" w:rsidRDefault="007B0FCE" w:rsidP="00F97007">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6D3DF9FA" w14:textId="77777777" w:rsidTr="001132F4">
        <w:tc>
          <w:tcPr>
            <w:tcW w:w="4606" w:type="dxa"/>
            <w:shd w:val="clear" w:color="auto" w:fill="002060"/>
            <w:vAlign w:val="center"/>
          </w:tcPr>
          <w:p w14:paraId="59B5828C"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235E21A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ĽZ</w:t>
            </w:r>
          </w:p>
        </w:tc>
      </w:tr>
      <w:tr w:rsidR="0064229B" w:rsidRPr="00C21325" w14:paraId="5CE2EC01" w14:textId="77777777" w:rsidTr="001132F4">
        <w:tc>
          <w:tcPr>
            <w:tcW w:w="4606" w:type="dxa"/>
            <w:shd w:val="clear" w:color="auto" w:fill="95B3D7" w:themeFill="accent1" w:themeFillTint="99"/>
          </w:tcPr>
          <w:p w14:paraId="7DABE4C0"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4673A08C"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7</w:t>
            </w:r>
          </w:p>
        </w:tc>
      </w:tr>
      <w:tr w:rsidR="0064229B" w:rsidRPr="00C21325" w14:paraId="0ABC8394" w14:textId="77777777" w:rsidTr="001132F4">
        <w:tc>
          <w:tcPr>
            <w:tcW w:w="4606" w:type="dxa"/>
            <w:shd w:val="clear" w:color="auto" w:fill="auto"/>
          </w:tcPr>
          <w:p w14:paraId="0884D7B4"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B53D919"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7.1</w:t>
            </w:r>
          </w:p>
        </w:tc>
      </w:tr>
    </w:tbl>
    <w:p w14:paraId="7849698F"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1CE846D0" w14:textId="77777777" w:rsidTr="001132F4">
        <w:tc>
          <w:tcPr>
            <w:tcW w:w="4606" w:type="dxa"/>
            <w:tcBorders>
              <w:bottom w:val="dotted" w:sz="4" w:space="0" w:color="002060"/>
            </w:tcBorders>
            <w:shd w:val="clear" w:color="auto" w:fill="002060"/>
            <w:vAlign w:val="center"/>
          </w:tcPr>
          <w:p w14:paraId="33637AF3"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0A709A9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KŽP</w:t>
            </w:r>
          </w:p>
        </w:tc>
      </w:tr>
      <w:tr w:rsidR="0064229B" w:rsidRPr="00C21325" w14:paraId="23176955" w14:textId="77777777" w:rsidTr="001132F4">
        <w:tc>
          <w:tcPr>
            <w:tcW w:w="4606" w:type="dxa"/>
            <w:shd w:val="clear" w:color="auto" w:fill="95B3D7" w:themeFill="accent1" w:themeFillTint="99"/>
          </w:tcPr>
          <w:p w14:paraId="15F161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844665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5</w:t>
            </w:r>
          </w:p>
        </w:tc>
      </w:tr>
      <w:tr w:rsidR="0064229B" w:rsidRPr="00C21325" w14:paraId="682C4740" w14:textId="77777777" w:rsidTr="001132F4">
        <w:tc>
          <w:tcPr>
            <w:tcW w:w="4606" w:type="dxa"/>
            <w:shd w:val="clear" w:color="auto" w:fill="auto"/>
          </w:tcPr>
          <w:p w14:paraId="5430A52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93D1A71"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5.1.</w:t>
            </w:r>
            <w:r w:rsidR="000D651E" w:rsidRPr="00C21325">
              <w:rPr>
                <w:rFonts w:asciiTheme="minorHAnsi" w:hAnsiTheme="minorHAnsi"/>
              </w:rPr>
              <w:t>1</w:t>
            </w:r>
          </w:p>
        </w:tc>
      </w:tr>
    </w:tbl>
    <w:p w14:paraId="05B6592A"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C21325" w14:paraId="6C4CEEB8" w14:textId="77777777" w:rsidTr="00F60127">
        <w:tc>
          <w:tcPr>
            <w:tcW w:w="4531" w:type="dxa"/>
            <w:tcBorders>
              <w:bottom w:val="dotted" w:sz="4" w:space="0" w:color="002060"/>
            </w:tcBorders>
            <w:shd w:val="clear" w:color="auto" w:fill="002060"/>
            <w:vAlign w:val="center"/>
          </w:tcPr>
          <w:p w14:paraId="3F875DD9"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tcBorders>
              <w:bottom w:val="dotted" w:sz="4" w:space="0" w:color="002060"/>
            </w:tcBorders>
            <w:shd w:val="clear" w:color="auto" w:fill="002060"/>
            <w:vAlign w:val="center"/>
          </w:tcPr>
          <w:p w14:paraId="4728338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II</w:t>
            </w:r>
          </w:p>
        </w:tc>
      </w:tr>
      <w:tr w:rsidR="0064229B" w:rsidRPr="00C21325" w14:paraId="62DAB24A" w14:textId="77777777" w:rsidTr="00F60127">
        <w:tc>
          <w:tcPr>
            <w:tcW w:w="4531" w:type="dxa"/>
            <w:shd w:val="clear" w:color="auto" w:fill="95B3D7" w:themeFill="accent1" w:themeFillTint="99"/>
          </w:tcPr>
          <w:p w14:paraId="5E6F09A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531" w:type="dxa"/>
            <w:shd w:val="clear" w:color="auto" w:fill="95B3D7" w:themeFill="accent1" w:themeFillTint="99"/>
          </w:tcPr>
          <w:p w14:paraId="64D1E21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8</w:t>
            </w:r>
          </w:p>
        </w:tc>
      </w:tr>
      <w:tr w:rsidR="0064229B" w:rsidRPr="00C21325" w14:paraId="50C713BC" w14:textId="77777777" w:rsidTr="00F60127">
        <w:tc>
          <w:tcPr>
            <w:tcW w:w="4531" w:type="dxa"/>
            <w:shd w:val="clear" w:color="auto" w:fill="auto"/>
          </w:tcPr>
          <w:p w14:paraId="7AF6B458"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531" w:type="dxa"/>
            <w:shd w:val="clear" w:color="auto" w:fill="auto"/>
          </w:tcPr>
          <w:p w14:paraId="657190A6"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8.</w:t>
            </w:r>
            <w:r w:rsidR="000D651E" w:rsidRPr="00C21325">
              <w:rPr>
                <w:rFonts w:asciiTheme="minorHAnsi" w:hAnsiTheme="minorHAnsi"/>
              </w:rPr>
              <w:t>1</w:t>
            </w:r>
          </w:p>
        </w:tc>
      </w:tr>
      <w:tr w:rsidR="00E96930" w:rsidRPr="00C21325" w14:paraId="488F2B84" w14:textId="77777777" w:rsidTr="00151A6A">
        <w:tc>
          <w:tcPr>
            <w:tcW w:w="4531" w:type="dxa"/>
            <w:shd w:val="clear" w:color="auto" w:fill="DBE5F1" w:themeFill="accent1" w:themeFillTint="33"/>
          </w:tcPr>
          <w:p w14:paraId="4AF17571" w14:textId="77777777" w:rsidR="00E96930" w:rsidRPr="00C21325" w:rsidRDefault="00E96930" w:rsidP="00F97007">
            <w:pPr>
              <w:spacing w:before="120" w:after="120" w:line="240" w:lineRule="auto"/>
              <w:jc w:val="both"/>
              <w:rPr>
                <w:rFonts w:asciiTheme="minorHAnsi" w:hAnsiTheme="minorHAnsi"/>
              </w:rPr>
            </w:pPr>
          </w:p>
        </w:tc>
        <w:tc>
          <w:tcPr>
            <w:tcW w:w="4531" w:type="dxa"/>
            <w:shd w:val="clear" w:color="auto" w:fill="DBE5F1" w:themeFill="accent1" w:themeFillTint="33"/>
          </w:tcPr>
          <w:p w14:paraId="2C3356A1" w14:textId="77777777" w:rsidR="00E96930" w:rsidRPr="00C21325" w:rsidRDefault="00E96930" w:rsidP="00F97007">
            <w:pPr>
              <w:spacing w:before="120" w:after="120" w:line="240" w:lineRule="auto"/>
              <w:jc w:val="both"/>
              <w:rPr>
                <w:rFonts w:asciiTheme="minorHAnsi" w:hAnsiTheme="minorHAnsi"/>
              </w:rPr>
            </w:pPr>
          </w:p>
        </w:tc>
      </w:tr>
      <w:tr w:rsidR="00E96930" w:rsidRPr="00C21325" w14:paraId="5B5D6A68" w14:textId="77777777" w:rsidTr="00151A6A">
        <w:tc>
          <w:tcPr>
            <w:tcW w:w="4531" w:type="dxa"/>
            <w:shd w:val="clear" w:color="auto" w:fill="95B3D7" w:themeFill="accent1" w:themeFillTint="99"/>
          </w:tcPr>
          <w:p w14:paraId="35FFE0E3" w14:textId="76C124DD"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4632A60" w14:textId="6221910A" w:rsidR="00E96930" w:rsidRPr="00C21325" w:rsidRDefault="00E96930" w:rsidP="00E96930">
            <w:pPr>
              <w:spacing w:before="120" w:after="120" w:line="240" w:lineRule="auto"/>
              <w:jc w:val="both"/>
              <w:rPr>
                <w:rFonts w:asciiTheme="minorHAnsi" w:hAnsiTheme="minorHAnsi"/>
              </w:rPr>
            </w:pPr>
            <w:r w:rsidRPr="00C21325">
              <w:rPr>
                <w:rFonts w:asciiTheme="minorHAnsi" w:hAnsiTheme="minorHAnsi"/>
              </w:rPr>
              <w:t xml:space="preserve">Prioritná os: </w:t>
            </w:r>
            <w:r>
              <w:rPr>
                <w:rFonts w:asciiTheme="minorHAnsi" w:hAnsiTheme="minorHAnsi"/>
              </w:rPr>
              <w:t>13</w:t>
            </w:r>
          </w:p>
        </w:tc>
      </w:tr>
      <w:tr w:rsidR="00E96930" w:rsidRPr="00C21325" w14:paraId="300FBFFE" w14:textId="77777777" w:rsidTr="00F60127">
        <w:tc>
          <w:tcPr>
            <w:tcW w:w="4531" w:type="dxa"/>
            <w:shd w:val="clear" w:color="auto" w:fill="auto"/>
          </w:tcPr>
          <w:p w14:paraId="2418791E" w14:textId="267C5366"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Špecifický cieľ: 1</w:t>
            </w:r>
          </w:p>
        </w:tc>
        <w:tc>
          <w:tcPr>
            <w:tcW w:w="4531" w:type="dxa"/>
            <w:shd w:val="clear" w:color="auto" w:fill="auto"/>
          </w:tcPr>
          <w:p w14:paraId="59EB39A8" w14:textId="20B6CF98"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Špecifický cieľ: 1</w:t>
            </w:r>
            <w:r>
              <w:rPr>
                <w:rFonts w:asciiTheme="minorHAnsi" w:hAnsiTheme="minorHAnsi"/>
              </w:rPr>
              <w:t>3.1</w:t>
            </w:r>
          </w:p>
        </w:tc>
      </w:tr>
    </w:tbl>
    <w:p w14:paraId="4BBC3B88" w14:textId="77777777" w:rsidR="0064229B"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F03923" w:rsidRPr="00C21325" w14:paraId="2D96FB0F" w14:textId="77777777" w:rsidTr="004B6D58">
        <w:tc>
          <w:tcPr>
            <w:tcW w:w="4531" w:type="dxa"/>
            <w:shd w:val="clear" w:color="auto" w:fill="002060"/>
            <w:vAlign w:val="center"/>
          </w:tcPr>
          <w:p w14:paraId="30CD0783"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shd w:val="clear" w:color="auto" w:fill="002060"/>
            <w:vAlign w:val="center"/>
          </w:tcPr>
          <w:p w14:paraId="44A5F439"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IROP</w:t>
            </w:r>
          </w:p>
        </w:tc>
      </w:tr>
      <w:tr w:rsidR="00F03923" w:rsidRPr="00C21325" w14:paraId="028961D7" w14:textId="77777777" w:rsidTr="004B6D58">
        <w:tc>
          <w:tcPr>
            <w:tcW w:w="4531" w:type="dxa"/>
            <w:shd w:val="clear" w:color="auto" w:fill="95B3D7" w:themeFill="accent1" w:themeFillTint="99"/>
          </w:tcPr>
          <w:p w14:paraId="142A4BD0"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5AB2A7A"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6</w:t>
            </w:r>
          </w:p>
        </w:tc>
      </w:tr>
      <w:tr w:rsidR="00F03923" w:rsidRPr="00C21325" w14:paraId="4CA99931" w14:textId="77777777" w:rsidTr="004B6D58">
        <w:tc>
          <w:tcPr>
            <w:tcW w:w="4531" w:type="dxa"/>
            <w:shd w:val="clear" w:color="auto" w:fill="auto"/>
          </w:tcPr>
          <w:p w14:paraId="6B7B2E93"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lastRenderedPageBreak/>
              <w:t>Špecifický cieľ: 1</w:t>
            </w:r>
          </w:p>
        </w:tc>
        <w:tc>
          <w:tcPr>
            <w:tcW w:w="4531" w:type="dxa"/>
            <w:shd w:val="clear" w:color="auto" w:fill="auto"/>
          </w:tcPr>
          <w:p w14:paraId="6FB6A374"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6.1</w:t>
            </w:r>
          </w:p>
        </w:tc>
      </w:tr>
    </w:tbl>
    <w:p w14:paraId="6D1A2136" w14:textId="77777777" w:rsidR="00F03923" w:rsidRPr="00C21325" w:rsidRDefault="00F03923"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7F7046F6" w14:textId="77777777" w:rsidTr="001132F4">
        <w:trPr>
          <w:tblHeader/>
        </w:trPr>
        <w:tc>
          <w:tcPr>
            <w:tcW w:w="4606" w:type="dxa"/>
            <w:shd w:val="clear" w:color="auto" w:fill="002060"/>
            <w:vAlign w:val="center"/>
          </w:tcPr>
          <w:p w14:paraId="0F44AD3F"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58B6FF6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EVS</w:t>
            </w:r>
          </w:p>
        </w:tc>
      </w:tr>
      <w:tr w:rsidR="0064229B" w:rsidRPr="00C21325" w14:paraId="72C04995" w14:textId="77777777" w:rsidTr="001132F4">
        <w:tc>
          <w:tcPr>
            <w:tcW w:w="4606" w:type="dxa"/>
            <w:shd w:val="clear" w:color="auto" w:fill="95B3D7" w:themeFill="accent1" w:themeFillTint="99"/>
          </w:tcPr>
          <w:p w14:paraId="115F4EF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10644BE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04353A" w:rsidRPr="00C21325">
              <w:rPr>
                <w:rFonts w:asciiTheme="minorHAnsi" w:hAnsiTheme="minorHAnsi"/>
              </w:rPr>
              <w:t>3</w:t>
            </w:r>
          </w:p>
        </w:tc>
      </w:tr>
      <w:tr w:rsidR="0064229B" w:rsidRPr="00C21325" w14:paraId="174CC5D5" w14:textId="77777777" w:rsidTr="001132F4">
        <w:tc>
          <w:tcPr>
            <w:tcW w:w="4606" w:type="dxa"/>
            <w:shd w:val="clear" w:color="auto" w:fill="auto"/>
          </w:tcPr>
          <w:p w14:paraId="55D3DE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C0E9A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0A4DC4" w:rsidRPr="00C21325">
              <w:rPr>
                <w:rFonts w:asciiTheme="minorHAnsi" w:hAnsiTheme="minorHAnsi"/>
              </w:rPr>
              <w:t>3.1</w:t>
            </w:r>
          </w:p>
        </w:tc>
      </w:tr>
    </w:tbl>
    <w:p w14:paraId="774E3A57" w14:textId="77777777" w:rsidR="007B0FCE" w:rsidRPr="00C21325" w:rsidRDefault="007B0FCE"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359DF02" w14:textId="77777777" w:rsidTr="001132F4">
        <w:trPr>
          <w:tblHeader/>
        </w:trPr>
        <w:tc>
          <w:tcPr>
            <w:tcW w:w="4606" w:type="dxa"/>
            <w:shd w:val="clear" w:color="auto" w:fill="002060"/>
            <w:vAlign w:val="center"/>
          </w:tcPr>
          <w:p w14:paraId="0F212421" w14:textId="77777777" w:rsidR="0064229B" w:rsidRPr="00C21325" w:rsidRDefault="007B0FCE" w:rsidP="00F97007">
            <w:pPr>
              <w:spacing w:before="120" w:after="120" w:line="240" w:lineRule="auto"/>
              <w:jc w:val="center"/>
              <w:rPr>
                <w:rFonts w:asciiTheme="minorHAnsi" w:hAnsiTheme="minorHAnsi"/>
                <w:b/>
              </w:rPr>
            </w:pPr>
            <w:r w:rsidRPr="00C21325">
              <w:rPr>
                <w:rFonts w:asciiTheme="minorHAnsi" w:hAnsiTheme="minorHAnsi"/>
              </w:rPr>
              <w:br w:type="page"/>
            </w:r>
            <w:r w:rsidR="0064229B" w:rsidRPr="00C21325">
              <w:rPr>
                <w:rFonts w:asciiTheme="minorHAnsi" w:hAnsiTheme="minorHAnsi"/>
                <w:b/>
              </w:rPr>
              <w:t>OP TP</w:t>
            </w:r>
          </w:p>
        </w:tc>
        <w:tc>
          <w:tcPr>
            <w:tcW w:w="4606" w:type="dxa"/>
            <w:shd w:val="clear" w:color="auto" w:fill="002060"/>
            <w:vAlign w:val="center"/>
          </w:tcPr>
          <w:p w14:paraId="0573B7AB"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PRV</w:t>
            </w:r>
          </w:p>
        </w:tc>
      </w:tr>
      <w:tr w:rsidR="0064229B" w:rsidRPr="00C21325" w14:paraId="16B968FF" w14:textId="77777777" w:rsidTr="001132F4">
        <w:tc>
          <w:tcPr>
            <w:tcW w:w="4606" w:type="dxa"/>
            <w:shd w:val="clear" w:color="auto" w:fill="95B3D7" w:themeFill="accent1" w:themeFillTint="99"/>
          </w:tcPr>
          <w:p w14:paraId="69CD18E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7C424E0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Kap. 7 </w:t>
            </w:r>
            <w:r w:rsidR="001D1B98" w:rsidRPr="00C21325">
              <w:rPr>
                <w:rFonts w:asciiTheme="minorHAnsi" w:hAnsiTheme="minorHAnsi"/>
              </w:rPr>
              <w:t>Zdroje</w:t>
            </w:r>
          </w:p>
        </w:tc>
      </w:tr>
      <w:tr w:rsidR="0064229B" w:rsidRPr="00C21325" w14:paraId="31F850E8" w14:textId="77777777" w:rsidTr="001132F4">
        <w:tc>
          <w:tcPr>
            <w:tcW w:w="4606" w:type="dxa"/>
            <w:shd w:val="clear" w:color="auto" w:fill="auto"/>
          </w:tcPr>
          <w:p w14:paraId="61FDC67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5FB4B107" w14:textId="77777777" w:rsidR="0064229B" w:rsidRPr="00C21325" w:rsidRDefault="001D1B98" w:rsidP="00F97007">
            <w:pPr>
              <w:spacing w:before="120" w:after="120" w:line="240" w:lineRule="auto"/>
              <w:jc w:val="both"/>
              <w:rPr>
                <w:rFonts w:asciiTheme="minorHAnsi" w:hAnsiTheme="minorHAnsi"/>
              </w:rPr>
            </w:pPr>
            <w:r w:rsidRPr="00C21325">
              <w:rPr>
                <w:rFonts w:asciiTheme="minorHAnsi" w:hAnsiTheme="minorHAnsi"/>
              </w:rPr>
              <w:t>IT systém</w:t>
            </w:r>
          </w:p>
        </w:tc>
      </w:tr>
    </w:tbl>
    <w:p w14:paraId="1E449552" w14:textId="77777777" w:rsidR="0064229B" w:rsidRPr="00C21325" w:rsidRDefault="0064229B" w:rsidP="00F97007">
      <w:pPr>
        <w:spacing w:before="120" w:after="120" w:line="240" w:lineRule="auto"/>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96E2717" w14:textId="77777777" w:rsidTr="001132F4">
        <w:trPr>
          <w:tblHeader/>
        </w:trPr>
        <w:tc>
          <w:tcPr>
            <w:tcW w:w="4606" w:type="dxa"/>
            <w:tcBorders>
              <w:bottom w:val="dotted" w:sz="4" w:space="0" w:color="002060"/>
            </w:tcBorders>
            <w:shd w:val="clear" w:color="auto" w:fill="002060"/>
            <w:vAlign w:val="center"/>
          </w:tcPr>
          <w:p w14:paraId="482137B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3D643C6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RH</w:t>
            </w:r>
          </w:p>
        </w:tc>
      </w:tr>
      <w:tr w:rsidR="0064229B" w:rsidRPr="00C21325" w14:paraId="7447C625" w14:textId="77777777" w:rsidTr="001132F4">
        <w:tc>
          <w:tcPr>
            <w:tcW w:w="4606" w:type="dxa"/>
            <w:shd w:val="clear" w:color="auto" w:fill="95B3D7" w:themeFill="accent1" w:themeFillTint="99"/>
          </w:tcPr>
          <w:p w14:paraId="21DE77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EA969AB" w14:textId="3A48D304" w:rsidR="0064229B" w:rsidRPr="00C21325" w:rsidRDefault="00FB41B7" w:rsidP="00F97007">
            <w:pPr>
              <w:spacing w:before="120" w:after="120" w:line="240" w:lineRule="auto"/>
              <w:jc w:val="both"/>
              <w:rPr>
                <w:rFonts w:asciiTheme="minorHAnsi" w:hAnsiTheme="minorHAnsi"/>
              </w:rPr>
            </w:pPr>
            <w:r w:rsidRPr="00C21325">
              <w:rPr>
                <w:rFonts w:asciiTheme="minorHAnsi" w:hAnsiTheme="minorHAnsi"/>
              </w:rPr>
              <w:t>Č</w:t>
            </w:r>
            <w:r w:rsidR="00FB559F" w:rsidRPr="00C21325">
              <w:rPr>
                <w:rFonts w:asciiTheme="minorHAnsi" w:hAnsiTheme="minorHAnsi"/>
              </w:rPr>
              <w:t>l. 78 nariadenie o ENRF</w:t>
            </w:r>
          </w:p>
        </w:tc>
      </w:tr>
      <w:tr w:rsidR="0064229B" w:rsidRPr="00C21325" w14:paraId="48F92351" w14:textId="77777777" w:rsidTr="001132F4">
        <w:tc>
          <w:tcPr>
            <w:tcW w:w="4606" w:type="dxa"/>
            <w:shd w:val="clear" w:color="auto" w:fill="auto"/>
          </w:tcPr>
          <w:p w14:paraId="0089718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3D60EA8" w14:textId="77777777" w:rsidR="002C5CB8" w:rsidRPr="00C21325" w:rsidRDefault="0064229B" w:rsidP="00F97007">
            <w:pPr>
              <w:spacing w:before="120" w:after="120" w:line="240" w:lineRule="auto"/>
              <w:rPr>
                <w:rFonts w:asciiTheme="minorHAnsi" w:hAnsiTheme="minorHAnsi"/>
              </w:rPr>
            </w:pPr>
            <w:r w:rsidRPr="00C21325">
              <w:rPr>
                <w:rFonts w:asciiTheme="minorHAnsi" w:hAnsiTheme="minorHAnsi"/>
              </w:rPr>
              <w:t xml:space="preserve">Zameranie: </w:t>
            </w:r>
            <w:r w:rsidR="000A4DC4" w:rsidRPr="00C21325">
              <w:rPr>
                <w:rFonts w:asciiTheme="minorHAnsi" w:hAnsiTheme="minorHAnsi"/>
              </w:rPr>
              <w:t xml:space="preserve"> </w:t>
            </w:r>
            <w:r w:rsidR="00C95D43" w:rsidRPr="00C21325">
              <w:rPr>
                <w:rFonts w:asciiTheme="minorHAnsi" w:hAnsiTheme="minorHAnsi"/>
              </w:rPr>
              <w:t>B</w:t>
            </w:r>
          </w:p>
          <w:p w14:paraId="35FD141B" w14:textId="77777777" w:rsidR="0064229B" w:rsidRPr="00C21325" w:rsidRDefault="0064229B" w:rsidP="00F97007">
            <w:pPr>
              <w:spacing w:before="120" w:after="120" w:line="240" w:lineRule="auto"/>
              <w:jc w:val="both"/>
              <w:rPr>
                <w:rFonts w:asciiTheme="minorHAnsi" w:hAnsiTheme="minorHAnsi"/>
              </w:rPr>
            </w:pPr>
          </w:p>
        </w:tc>
      </w:tr>
    </w:tbl>
    <w:p w14:paraId="18CCB1F2" w14:textId="77777777" w:rsidR="0064229B" w:rsidRPr="007F0087" w:rsidRDefault="0064229B" w:rsidP="00F97007">
      <w:pPr>
        <w:spacing w:before="120" w:after="120" w:line="240" w:lineRule="auto"/>
        <w:rPr>
          <w:rFonts w:asciiTheme="minorHAnsi" w:eastAsia="Times New Roman" w:hAnsiTheme="minorHAnsi"/>
        </w:rPr>
      </w:pPr>
    </w:p>
    <w:p w14:paraId="2B434C38" w14:textId="7ED488E1" w:rsidR="006F10A0" w:rsidRPr="007F0087" w:rsidRDefault="006F10A0" w:rsidP="003128B1">
      <w:pPr>
        <w:spacing w:before="120" w:after="120" w:line="240" w:lineRule="auto"/>
        <w:jc w:val="both"/>
        <w:rPr>
          <w:rFonts w:asciiTheme="minorHAnsi" w:hAnsiTheme="minorHAnsi"/>
        </w:rPr>
      </w:pPr>
      <w:r w:rsidRPr="007F0087">
        <w:rPr>
          <w:rFonts w:asciiTheme="minorHAnsi" w:eastAsia="Times New Roman" w:hAnsiTheme="minorHAnsi"/>
        </w:rPr>
        <w:t>Bližšie informácie k synergickým účinkom je možné získať na webovom sídle centrálneho koordinačného orgánu</w:t>
      </w:r>
      <w:r w:rsidRPr="007F0087">
        <w:rPr>
          <w:rFonts w:asciiTheme="minorHAnsi" w:hAnsiTheme="minorHAnsi"/>
        </w:rPr>
        <w:t xml:space="preserve"> </w:t>
      </w:r>
      <w:hyperlink r:id="rId39" w:history="1">
        <w:r w:rsidRPr="007F0087">
          <w:rPr>
            <w:rStyle w:val="Hypertextovprepojenie"/>
            <w:rFonts w:asciiTheme="minorHAnsi" w:eastAsia="Times New Roman" w:hAnsiTheme="minorHAnsi"/>
          </w:rPr>
          <w:t>http://www.partnerskadohoda.gov.sk/273-sk/koordinacia-synergii-a-komplementarit-medzi-esif-a-ostatnymi-nastrojmi-podpory-eu-a-sr/</w:t>
        </w:r>
      </w:hyperlink>
      <w:r w:rsidRPr="007F0087">
        <w:rPr>
          <w:rFonts w:asciiTheme="minorHAnsi" w:eastAsia="Times New Roman" w:hAnsiTheme="minorHAnsi"/>
          <w:u w:val="single"/>
        </w:rPr>
        <w:t xml:space="preserve"> </w:t>
      </w:r>
      <w:r w:rsidRPr="007F0087">
        <w:rPr>
          <w:rFonts w:asciiTheme="minorHAnsi" w:hAnsiTheme="minorHAnsi"/>
        </w:rPr>
        <w:t xml:space="preserve">a v rámci jednotného informačného systému Európskej komisie, ktorý je dostupný na webovom sídle </w:t>
      </w:r>
      <w:hyperlink r:id="rId40" w:history="1">
        <w:r w:rsidRPr="007F0087">
          <w:rPr>
            <w:rStyle w:val="Hypertextovprepojenie"/>
            <w:rFonts w:asciiTheme="minorHAnsi" w:hAnsiTheme="minorHAnsi"/>
          </w:rPr>
          <w:t>http://www.ecas.org/</w:t>
        </w:r>
      </w:hyperlink>
      <w:r w:rsidRPr="007F0087">
        <w:rPr>
          <w:rFonts w:asciiTheme="minorHAnsi" w:hAnsiTheme="minorHAnsi"/>
        </w:rPr>
        <w:t>.</w:t>
      </w:r>
    </w:p>
    <w:p w14:paraId="7FD34A61" w14:textId="2ED48D73" w:rsidR="003C2776" w:rsidRPr="00C21325" w:rsidRDefault="003C2776" w:rsidP="0064229B">
      <w:pPr>
        <w:spacing w:before="240" w:after="240"/>
        <w:ind w:firstLine="360"/>
        <w:jc w:val="both"/>
        <w:rPr>
          <w:rFonts w:asciiTheme="minorHAnsi" w:hAnsiTheme="minorHAnsi"/>
        </w:rPr>
      </w:pPr>
    </w:p>
    <w:p w14:paraId="67D977A7" w14:textId="77777777" w:rsidR="00453BCB" w:rsidRPr="00C21325" w:rsidRDefault="00453BCB" w:rsidP="0064229B">
      <w:pPr>
        <w:spacing w:before="240" w:after="240"/>
        <w:ind w:firstLine="360"/>
        <w:jc w:val="both"/>
        <w:rPr>
          <w:rFonts w:asciiTheme="minorHAnsi" w:hAnsiTheme="minorHAnsi"/>
        </w:rPr>
      </w:pPr>
    </w:p>
    <w:p w14:paraId="1CD02ACB" w14:textId="77777777" w:rsidR="005C7CE5" w:rsidRPr="00C21325" w:rsidRDefault="005C7CE5">
      <w:pPr>
        <w:spacing w:after="0" w:line="240" w:lineRule="auto"/>
        <w:rPr>
          <w:rFonts w:asciiTheme="minorHAnsi" w:hAnsiTheme="minorHAnsi"/>
          <w:b/>
          <w:sz w:val="28"/>
          <w:szCs w:val="28"/>
          <w:lang w:eastAsia="sk-SK"/>
        </w:rPr>
      </w:pPr>
      <w:r w:rsidRPr="00C21325">
        <w:rPr>
          <w:rFonts w:asciiTheme="minorHAnsi" w:hAnsiTheme="minorHAnsi"/>
          <w:b/>
          <w:sz w:val="28"/>
          <w:szCs w:val="28"/>
        </w:rPr>
        <w:br w:type="page"/>
      </w:r>
    </w:p>
    <w:p w14:paraId="79068183" w14:textId="77777777" w:rsidR="003C2776" w:rsidRPr="00C2132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Zmena a zrušenie vyzvania</w:t>
      </w:r>
    </w:p>
    <w:p w14:paraId="09A381A5" w14:textId="46D9E75E" w:rsidR="003C2776" w:rsidRPr="00C21325" w:rsidRDefault="002753A1" w:rsidP="003128B1">
      <w:pPr>
        <w:spacing w:before="120" w:after="120" w:line="240" w:lineRule="auto"/>
        <w:jc w:val="both"/>
        <w:rPr>
          <w:rFonts w:asciiTheme="minorHAnsi" w:hAnsiTheme="minorHAnsi"/>
        </w:rPr>
      </w:pPr>
      <w:r>
        <w:rPr>
          <w:rFonts w:asciiTheme="minorHAnsi" w:hAnsiTheme="minorHAnsi" w:cstheme="minorHAnsi"/>
        </w:rPr>
        <w:t>RO OP TP je oprávnený vyzvanie zmeniť alebo zrušiť.</w:t>
      </w:r>
      <w:r w:rsidR="004F1FF3">
        <w:rPr>
          <w:rFonts w:asciiTheme="minorHAnsi" w:hAnsiTheme="minorHAnsi" w:cstheme="minorHAnsi"/>
        </w:rPr>
        <w:t xml:space="preserve"> </w:t>
      </w:r>
      <w:r w:rsidR="0064229B" w:rsidRPr="00C21325">
        <w:rPr>
          <w:rFonts w:asciiTheme="minorHAnsi" w:hAnsiTheme="minorHAnsi"/>
        </w:rPr>
        <w:t>Zmena a</w:t>
      </w:r>
      <w:r w:rsidR="004F1FF3">
        <w:rPr>
          <w:rFonts w:asciiTheme="minorHAnsi" w:hAnsiTheme="minorHAnsi"/>
        </w:rPr>
        <w:t>lebo</w:t>
      </w:r>
      <w:r w:rsidR="0064229B" w:rsidRPr="00C21325">
        <w:rPr>
          <w:rFonts w:asciiTheme="minorHAnsi" w:hAnsiTheme="minorHAnsi"/>
        </w:rPr>
        <w:t xml:space="preserve"> zrušenie vyzvania </w:t>
      </w:r>
      <w:r w:rsidR="004F1FF3">
        <w:rPr>
          <w:rFonts w:asciiTheme="minorHAnsi" w:hAnsiTheme="minorHAnsi"/>
        </w:rPr>
        <w:t>musia</w:t>
      </w:r>
      <w:r w:rsidR="004F1FF3" w:rsidRPr="00C21325">
        <w:rPr>
          <w:rFonts w:asciiTheme="minorHAnsi" w:hAnsiTheme="minorHAnsi"/>
        </w:rPr>
        <w:t xml:space="preserve"> </w:t>
      </w:r>
      <w:r w:rsidR="0064229B" w:rsidRPr="00C21325">
        <w:rPr>
          <w:rFonts w:asciiTheme="minorHAnsi" w:hAnsiTheme="minorHAnsi"/>
        </w:rPr>
        <w:t>byť vykonané v súlade s </w:t>
      </w:r>
      <w:r w:rsidR="004F1FF3">
        <w:rPr>
          <w:rFonts w:asciiTheme="minorHAnsi" w:hAnsiTheme="minorHAnsi" w:cstheme="minorHAnsi"/>
        </w:rPr>
        <w:t>ustanoveniami</w:t>
      </w:r>
      <w:r w:rsidR="004F1FF3" w:rsidRPr="00C21325" w:rsidDel="004F1FF3">
        <w:rPr>
          <w:rFonts w:asciiTheme="minorHAnsi" w:hAnsiTheme="minorHAnsi"/>
        </w:rPr>
        <w:t xml:space="preserve"> </w:t>
      </w:r>
      <w:r w:rsidR="0064229B" w:rsidRPr="00C21325">
        <w:rPr>
          <w:rFonts w:asciiTheme="minorHAnsi" w:hAnsiTheme="minorHAnsi"/>
        </w:rPr>
        <w:t xml:space="preserve">§ 17 ods. 6 až 8 zákona </w:t>
      </w:r>
      <w:r w:rsidR="004F1FF3">
        <w:rPr>
          <w:rFonts w:asciiTheme="minorHAnsi" w:hAnsiTheme="minorHAnsi" w:cstheme="minorHAnsi"/>
        </w:rPr>
        <w:t xml:space="preserve">č. 292/2014 Z.z. </w:t>
      </w:r>
      <w:r w:rsidR="0064229B" w:rsidRPr="00C21325">
        <w:rPr>
          <w:rFonts w:asciiTheme="minorHAnsi" w:hAnsiTheme="minorHAnsi"/>
        </w:rPr>
        <w:t xml:space="preserve">o príspevku </w:t>
      </w:r>
      <w:r w:rsidR="004F1FF3">
        <w:rPr>
          <w:rFonts w:asciiTheme="minorHAnsi" w:hAnsiTheme="minorHAnsi" w:cstheme="minorHAnsi"/>
        </w:rPr>
        <w:t xml:space="preserve">poskytovanom </w:t>
      </w:r>
      <w:r w:rsidR="0064229B" w:rsidRPr="00C21325">
        <w:rPr>
          <w:rFonts w:asciiTheme="minorHAnsi" w:hAnsi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10A0" w:rsidRPr="00C21325">
        <w:rPr>
          <w:rFonts w:asciiTheme="minorHAnsi" w:hAnsiTheme="minorHAnsi"/>
        </w:rPr>
        <w:t xml:space="preserve">OP TP </w:t>
      </w:r>
      <w:r w:rsidR="0064229B" w:rsidRPr="00C21325">
        <w:rPr>
          <w:rFonts w:asciiTheme="minorHAnsi" w:hAnsiTheme="minorHAnsi"/>
        </w:rPr>
        <w:t>s ohľadom na dopad navrhovanej zmeny na žiadateľa.</w:t>
      </w:r>
      <w:r w:rsidR="004F1FF3">
        <w:rPr>
          <w:rFonts w:asciiTheme="minorHAnsi" w:hAnsiTheme="minorHAnsi"/>
        </w:rPr>
        <w:t xml:space="preserve"> </w:t>
      </w:r>
      <w:r w:rsidR="004F1FF3">
        <w:t>RO OP TP zverejňuje informácie o zmene alebo zrušení vyzvania na svojom webovom sídle.</w:t>
      </w:r>
    </w:p>
    <w:p w14:paraId="60B13E94" w14:textId="77777777" w:rsidR="00453BCB" w:rsidRPr="00C21325" w:rsidRDefault="00453BCB" w:rsidP="003C2776">
      <w:pPr>
        <w:spacing w:before="240" w:after="240"/>
        <w:ind w:firstLine="426"/>
        <w:jc w:val="both"/>
        <w:rPr>
          <w:rFonts w:asciiTheme="minorHAnsi" w:hAnsiTheme="minorHAnsi"/>
        </w:rPr>
      </w:pPr>
    </w:p>
    <w:p w14:paraId="4A581155" w14:textId="77777777" w:rsidR="007F0087" w:rsidRDefault="007F0087">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ABA90FB" w14:textId="0B36A4AC"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C21325">
        <w:rPr>
          <w:rFonts w:asciiTheme="minorHAnsi" w:hAnsiTheme="minorHAnsi"/>
          <w:b/>
          <w:sz w:val="28"/>
          <w:szCs w:val="28"/>
        </w:rPr>
        <w:lastRenderedPageBreak/>
        <w:t>Prílohy vyzvania</w:t>
      </w:r>
    </w:p>
    <w:p w14:paraId="32589F29" w14:textId="77777777" w:rsidR="003C2776" w:rsidRPr="00C21325" w:rsidRDefault="003C2776" w:rsidP="003C2776">
      <w:pPr>
        <w:pStyle w:val="Odsekzoznamu1"/>
        <w:jc w:val="both"/>
        <w:rPr>
          <w:rFonts w:asciiTheme="minorHAnsi" w:hAnsiTheme="minorHAnsi"/>
          <w:bCs/>
          <w:iCs/>
          <w:szCs w:val="22"/>
        </w:rPr>
      </w:pPr>
    </w:p>
    <w:p w14:paraId="0CDEC7A8" w14:textId="77777777"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Formulár žiadosti o NFP;</w:t>
      </w:r>
    </w:p>
    <w:p w14:paraId="599E30C0" w14:textId="308DEB19"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Zoznam </w:t>
      </w:r>
      <w:r w:rsidR="002058E2" w:rsidRPr="00C21325">
        <w:rPr>
          <w:rFonts w:asciiTheme="minorHAnsi" w:hAnsiTheme="minorHAnsi"/>
          <w:bCs/>
          <w:iCs/>
          <w:sz w:val="22"/>
          <w:szCs w:val="22"/>
        </w:rPr>
        <w:t xml:space="preserve">povinných </w:t>
      </w:r>
      <w:r w:rsidRPr="00C21325">
        <w:rPr>
          <w:rFonts w:asciiTheme="minorHAnsi" w:hAnsiTheme="minorHAnsi"/>
          <w:bCs/>
          <w:iCs/>
          <w:sz w:val="22"/>
          <w:szCs w:val="22"/>
        </w:rPr>
        <w:t>merateľných ukazovateľov</w:t>
      </w:r>
      <w:r w:rsidR="00C94EDA">
        <w:rPr>
          <w:rFonts w:asciiTheme="minorHAnsi" w:hAnsiTheme="minorHAnsi"/>
          <w:bCs/>
          <w:iCs/>
          <w:sz w:val="22"/>
          <w:szCs w:val="22"/>
        </w:rPr>
        <w:t xml:space="preserve"> </w:t>
      </w:r>
      <w:r w:rsidR="00C94EDA" w:rsidRPr="0017751C">
        <w:rPr>
          <w:rFonts w:asciiTheme="minorHAnsi" w:hAnsiTheme="minorHAnsi" w:cstheme="minorHAnsi"/>
          <w:bCs/>
          <w:iCs/>
          <w:sz w:val="22"/>
          <w:szCs w:val="22"/>
        </w:rPr>
        <w:t>(vrátane iných údajov relevantných k HP)</w:t>
      </w:r>
      <w:r w:rsidR="00C94EDA" w:rsidRPr="009C5D1B">
        <w:rPr>
          <w:rFonts w:asciiTheme="minorHAnsi" w:hAnsiTheme="minorHAnsi" w:cstheme="minorHAnsi"/>
          <w:bCs/>
          <w:iCs/>
          <w:sz w:val="22"/>
          <w:szCs w:val="22"/>
        </w:rPr>
        <w:t>;</w:t>
      </w:r>
    </w:p>
    <w:p w14:paraId="4D1CB093" w14:textId="49F3D615" w:rsidR="006F10A0" w:rsidRPr="001659BC" w:rsidRDefault="00262623"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1659BC">
          <w:rPr>
            <w:rStyle w:val="Hypertextovprepojenie"/>
            <w:rFonts w:asciiTheme="minorHAnsi" w:hAnsiTheme="minorHAnsi"/>
            <w:bCs/>
            <w:iCs/>
            <w:sz w:val="22"/>
            <w:szCs w:val="22"/>
          </w:rPr>
          <w:t>http://www.olaf.vlada.gov.sk/system-vcasneho-odhalovania-rizika-a-vylucenia-edes/</w:t>
        </w:r>
      </w:hyperlink>
      <w:r w:rsidR="006F10A0" w:rsidRPr="001659BC">
        <w:rPr>
          <w:rFonts w:asciiTheme="minorHAnsi" w:hAnsiTheme="minorHAnsi"/>
          <w:bCs/>
          <w:iCs/>
          <w:sz w:val="22"/>
          <w:szCs w:val="22"/>
        </w:rPr>
        <w:t>;</w:t>
      </w:r>
    </w:p>
    <w:p w14:paraId="2062A44B" w14:textId="64BD385E" w:rsidR="003C2776" w:rsidRPr="001659BC"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Vzor povinnej prílohy k žiadosti o NFP</w:t>
      </w:r>
      <w:r w:rsidR="00317EFA" w:rsidRPr="001659BC">
        <w:rPr>
          <w:rFonts w:asciiTheme="minorHAnsi" w:hAnsiTheme="minorHAnsi"/>
          <w:bCs/>
          <w:iCs/>
          <w:sz w:val="22"/>
          <w:szCs w:val="22"/>
        </w:rPr>
        <w:t xml:space="preserve"> - Opis projektu</w:t>
      </w:r>
      <w:r w:rsidR="006F10A0" w:rsidRPr="001659BC">
        <w:rPr>
          <w:rFonts w:asciiTheme="minorHAnsi" w:hAnsiTheme="minorHAnsi"/>
          <w:bCs/>
          <w:iCs/>
          <w:sz w:val="22"/>
          <w:szCs w:val="22"/>
        </w:rPr>
        <w:t>;</w:t>
      </w:r>
    </w:p>
    <w:p w14:paraId="03459356" w14:textId="142CAAED" w:rsidR="00815D38" w:rsidRPr="00C94EDA" w:rsidRDefault="00634B7F">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94EDA">
        <w:rPr>
          <w:rFonts w:asciiTheme="minorHAnsi" w:hAnsiTheme="minorHAnsi"/>
          <w:bCs/>
          <w:iCs/>
          <w:sz w:val="22"/>
          <w:szCs w:val="22"/>
        </w:rPr>
        <w:t xml:space="preserve"> </w:t>
      </w:r>
      <w:r w:rsidR="006C4A28" w:rsidRPr="00C94EDA">
        <w:rPr>
          <w:rFonts w:asciiTheme="minorHAnsi" w:hAnsiTheme="minorHAnsi"/>
          <w:bCs/>
          <w:iCs/>
          <w:sz w:val="22"/>
          <w:szCs w:val="22"/>
        </w:rPr>
        <w:t>Vzor Výzvy na doplnenie ŽoNFP</w:t>
      </w:r>
      <w:del w:id="3" w:author="Autor">
        <w:r w:rsidR="00C94EDA" w:rsidRPr="00C94EDA" w:rsidDel="00724AEA">
          <w:rPr>
            <w:rFonts w:asciiTheme="minorHAnsi" w:hAnsiTheme="minorHAnsi"/>
            <w:bCs/>
            <w:iCs/>
            <w:sz w:val="22"/>
            <w:szCs w:val="22"/>
          </w:rPr>
          <w:delText xml:space="preserve"> – </w:delText>
        </w:r>
        <w:r w:rsidR="00C94EDA" w:rsidRPr="00C94EDA" w:rsidDel="00724AEA">
          <w:rPr>
            <w:rFonts w:asciiTheme="minorHAnsi" w:hAnsiTheme="minorHAnsi" w:cstheme="minorHAnsi"/>
            <w:b/>
            <w:bCs/>
            <w:iCs/>
            <w:sz w:val="22"/>
            <w:szCs w:val="22"/>
          </w:rPr>
          <w:delText>aktualizovaný</w:delText>
        </w:r>
      </w:del>
      <w:r w:rsidR="00956655" w:rsidRPr="00C94EDA">
        <w:rPr>
          <w:rFonts w:asciiTheme="minorHAnsi" w:hAnsiTheme="minorHAnsi"/>
          <w:bCs/>
          <w:iCs/>
        </w:rPr>
        <w:t>.</w:t>
      </w:r>
    </w:p>
    <w:p w14:paraId="1F3205AA" w14:textId="61673BFD" w:rsidR="00BC5244" w:rsidRPr="00C21325" w:rsidRDefault="00BC5244" w:rsidP="00174385">
      <w:pPr>
        <w:pStyle w:val="Odsekzoznamu1"/>
        <w:spacing w:after="200" w:line="276" w:lineRule="auto"/>
        <w:jc w:val="both"/>
        <w:rPr>
          <w:rFonts w:asciiTheme="minorHAnsi" w:hAnsiTheme="minorHAnsi"/>
          <w:bCs/>
          <w:iCs/>
          <w:sz w:val="22"/>
          <w:szCs w:val="22"/>
        </w:rPr>
      </w:pPr>
    </w:p>
    <w:sectPr w:rsidR="00BC5244" w:rsidRPr="00C21325" w:rsidSect="00103460">
      <w:headerReference w:type="default" r:id="rId42"/>
      <w:footerReference w:type="default" r:id="rId43"/>
      <w:headerReference w:type="first" r:id="rId44"/>
      <w:footerReference w:type="first" r:id="rId45"/>
      <w:pgSz w:w="11906" w:h="16838"/>
      <w:pgMar w:top="195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C8AA3" w14:textId="77777777" w:rsidR="0028248F" w:rsidRDefault="0028248F" w:rsidP="00784ECE">
      <w:pPr>
        <w:spacing w:after="0" w:line="240" w:lineRule="auto"/>
      </w:pPr>
      <w:r>
        <w:separator/>
      </w:r>
    </w:p>
  </w:endnote>
  <w:endnote w:type="continuationSeparator" w:id="0">
    <w:p w14:paraId="33F7D3A3" w14:textId="77777777" w:rsidR="0028248F" w:rsidRDefault="0028248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14:paraId="3415846B" w14:textId="124CCD3E" w:rsidR="0028248F" w:rsidRDefault="0028248F">
        <w:pPr>
          <w:pStyle w:val="Pta"/>
          <w:jc w:val="center"/>
        </w:pPr>
        <w:r>
          <w:fldChar w:fldCharType="begin"/>
        </w:r>
        <w:r>
          <w:instrText>PAGE   \* MERGEFORMAT</w:instrText>
        </w:r>
        <w:r>
          <w:fldChar w:fldCharType="separate"/>
        </w:r>
        <w:r w:rsidR="00424C80">
          <w:rPr>
            <w:noProof/>
          </w:rPr>
          <w:t>1</w:t>
        </w:r>
        <w:r>
          <w:fldChar w:fldCharType="end"/>
        </w:r>
      </w:p>
    </w:sdtContent>
  </w:sdt>
  <w:p w14:paraId="3885D48A" w14:textId="77777777" w:rsidR="0028248F" w:rsidRDefault="0028248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3790D" w14:textId="77777777" w:rsidR="0028248F" w:rsidRDefault="0028248F" w:rsidP="00F4420F">
    <w:pPr>
      <w:pStyle w:val="Pta"/>
      <w:jc w:val="right"/>
    </w:pPr>
    <w:r>
      <w:rPr>
        <w:noProof/>
      </w:rPr>
      <mc:AlternateContent>
        <mc:Choice Requires="wps">
          <w:drawing>
            <wp:anchor distT="0" distB="0" distL="114300" distR="114300" simplePos="0" relativeHeight="251656704" behindDoc="0" locked="0" layoutInCell="1" allowOverlap="1" wp14:anchorId="7DEAC6A1" wp14:editId="1A42E76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49A3408"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6EC79B6C" w14:textId="77777777" w:rsidR="0028248F" w:rsidRDefault="0028248F" w:rsidP="00F4420F">
    <w:pPr>
      <w:pStyle w:val="Pta"/>
      <w:jc w:val="right"/>
    </w:pPr>
    <w:r>
      <w:rPr>
        <w:noProof/>
      </w:rPr>
      <w:drawing>
        <wp:anchor distT="0" distB="0" distL="114300" distR="114300" simplePos="0" relativeHeight="251658752" behindDoc="1" locked="0" layoutInCell="1" allowOverlap="1" wp14:anchorId="67E71707" wp14:editId="13B3610A">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7AA264CF" w14:textId="77777777" w:rsidR="0028248F" w:rsidRDefault="0028248F" w:rsidP="00F4420F">
    <w:pPr>
      <w:pStyle w:val="Pta"/>
    </w:pPr>
  </w:p>
  <w:p w14:paraId="43024CAA" w14:textId="77777777" w:rsidR="0028248F" w:rsidRDefault="0028248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8EA05" w14:textId="77777777" w:rsidR="0028248F" w:rsidRDefault="0028248F" w:rsidP="00784ECE">
      <w:pPr>
        <w:spacing w:after="0" w:line="240" w:lineRule="auto"/>
      </w:pPr>
      <w:r>
        <w:separator/>
      </w:r>
    </w:p>
  </w:footnote>
  <w:footnote w:type="continuationSeparator" w:id="0">
    <w:p w14:paraId="2D40C7E7" w14:textId="77777777" w:rsidR="0028248F" w:rsidRDefault="0028248F" w:rsidP="00784ECE">
      <w:pPr>
        <w:spacing w:after="0" w:line="240" w:lineRule="auto"/>
      </w:pPr>
      <w:r>
        <w:continuationSeparator/>
      </w:r>
    </w:p>
  </w:footnote>
  <w:footnote w:id="1">
    <w:p w14:paraId="6F4E9415" w14:textId="77777777" w:rsidR="0028248F" w:rsidRPr="007E5062" w:rsidRDefault="0028248F" w:rsidP="007E5062">
      <w:pPr>
        <w:pStyle w:val="Textpoznmkypodiarou"/>
        <w:jc w:val="both"/>
        <w:rPr>
          <w:rFonts w:asciiTheme="minorHAnsi" w:hAnsiTheme="minorHAnsi"/>
        </w:rPr>
      </w:pPr>
      <w:r w:rsidRPr="007E5062">
        <w:rPr>
          <w:rStyle w:val="Odkaznapoznmkupodiarou"/>
          <w:rFonts w:asciiTheme="minorHAnsi" w:hAnsiTheme="minorHAnsi"/>
        </w:rPr>
        <w:footnoteRef/>
      </w:r>
      <w:r w:rsidRPr="007E5062">
        <w:rPr>
          <w:rFonts w:asciiTheme="minorHAnsi" w:hAnsiTheme="minorHAnsi"/>
        </w:rPr>
        <w:t xml:space="preserve"> v rámci tejto aktivity sú oprávnené aj pracovné cesty, pracovné stretnutia a rokovania za účelom výkonu oprávnenej činnosti AK (napr. kontroly, certifikačné overovania, a pod.)</w:t>
      </w:r>
    </w:p>
  </w:footnote>
  <w:footnote w:id="2">
    <w:p w14:paraId="3493E796" w14:textId="77777777" w:rsidR="0028248F" w:rsidRPr="007E5062" w:rsidRDefault="0028248F" w:rsidP="004B7E86">
      <w:pPr>
        <w:pStyle w:val="Textpoznmkypodiarou"/>
        <w:jc w:val="both"/>
        <w:rPr>
          <w:rFonts w:asciiTheme="minorHAnsi" w:hAnsiTheme="minorHAnsi"/>
        </w:rPr>
      </w:pPr>
      <w:r w:rsidRPr="007E5062">
        <w:rPr>
          <w:rStyle w:val="Odkaznapoznmkupodiarou"/>
          <w:rFonts w:asciiTheme="minorHAnsi" w:hAnsiTheme="minorHAnsi"/>
        </w:rPr>
        <w:footnoteRef/>
      </w:r>
      <w:r w:rsidRPr="007E5062">
        <w:rPr>
          <w:rFonts w:asciiTheme="minorHAnsi" w:hAnsiTheme="minorHAnsi"/>
        </w:rPr>
        <w:t xml:space="preserve"> </w:t>
      </w:r>
      <w:r w:rsidRPr="007E5062">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3">
    <w:p w14:paraId="17407368" w14:textId="174B60DA" w:rsidR="0028248F" w:rsidRPr="00DE3DF0" w:rsidRDefault="0028248F" w:rsidP="001A099B">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6212" w14:textId="77777777" w:rsidR="0028248F" w:rsidRDefault="0028248F">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3C8F9A08" wp14:editId="492E5328">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42563284" w14:textId="77777777" w:rsidR="0028248F" w:rsidRDefault="0028248F">
    <w:pPr>
      <w:pStyle w:val="Hlavika"/>
      <w:rPr>
        <w:rFonts w:asciiTheme="minorHAnsi" w:hAnsiTheme="minorHAnsi"/>
        <w:sz w:val="22"/>
        <w:szCs w:val="22"/>
      </w:rPr>
    </w:pPr>
  </w:p>
  <w:p w14:paraId="7FDCD3F5" w14:textId="4A9476EF" w:rsidR="0028248F" w:rsidRPr="00005728" w:rsidRDefault="0028248F" w:rsidP="00206C14">
    <w:pPr>
      <w:pStyle w:val="Hlavika"/>
      <w:tabs>
        <w:tab w:val="clear" w:pos="9072"/>
      </w:tabs>
      <w:rPr>
        <w:rFonts w:asciiTheme="minorHAnsi" w:hAnsiTheme="minorHAnsi"/>
        <w:b/>
      </w:rPr>
    </w:pPr>
    <w:r>
      <w:rPr>
        <w:rFonts w:asciiTheme="minorHAnsi" w:hAnsiTheme="minorHAnsi"/>
        <w:sz w:val="22"/>
        <w:szCs w:val="22"/>
      </w:rPr>
      <w:t xml:space="preserve">                                             </w:t>
    </w:r>
    <w:r>
      <w:rPr>
        <w:rFonts w:asciiTheme="minorHAnsi" w:hAnsiTheme="minorHAnsi"/>
        <w:sz w:val="22"/>
        <w:szCs w:val="22"/>
      </w:rPr>
      <w:tab/>
      <w:t xml:space="preserve">Konsolidovaná verzia po zmene č. </w:t>
    </w:r>
    <w:del w:id="4" w:author="Autor">
      <w:r w:rsidDel="00724AEA">
        <w:rPr>
          <w:rFonts w:asciiTheme="minorHAnsi" w:hAnsiTheme="minorHAnsi"/>
          <w:sz w:val="22"/>
          <w:szCs w:val="22"/>
        </w:rPr>
        <w:delText xml:space="preserve">4 </w:delText>
      </w:r>
    </w:del>
    <w:ins w:id="5" w:author="Autor">
      <w:r w:rsidR="00724AEA">
        <w:rPr>
          <w:rFonts w:asciiTheme="minorHAnsi" w:hAnsiTheme="minorHAnsi"/>
          <w:sz w:val="22"/>
          <w:szCs w:val="22"/>
        </w:rPr>
        <w:t xml:space="preserve">5 </w:t>
      </w:r>
    </w:ins>
    <w:r>
      <w:rPr>
        <w:rFonts w:asciiTheme="minorHAnsi" w:hAnsiTheme="minorHAnsi"/>
        <w:sz w:val="22"/>
        <w:szCs w:val="22"/>
      </w:rPr>
      <w:t>z </w:t>
    </w:r>
    <w:del w:id="6" w:author="Autor">
      <w:r w:rsidDel="00F852A8">
        <w:rPr>
          <w:rFonts w:asciiTheme="minorHAnsi" w:hAnsiTheme="minorHAnsi"/>
          <w:sz w:val="22"/>
          <w:szCs w:val="22"/>
        </w:rPr>
        <w:delText>1</w:delText>
      </w:r>
      <w:r w:rsidR="00A50119" w:rsidDel="00F852A8">
        <w:rPr>
          <w:rFonts w:asciiTheme="minorHAnsi" w:hAnsiTheme="minorHAnsi"/>
          <w:sz w:val="22"/>
          <w:szCs w:val="22"/>
        </w:rPr>
        <w:delText>8</w:delText>
      </w:r>
    </w:del>
    <w:ins w:id="7" w:author="Autor">
      <w:r w:rsidR="00F852A8">
        <w:rPr>
          <w:rFonts w:asciiTheme="minorHAnsi" w:hAnsiTheme="minorHAnsi"/>
          <w:sz w:val="22"/>
          <w:szCs w:val="22"/>
        </w:rPr>
        <w:t>03</w:t>
      </w:r>
    </w:ins>
    <w:r>
      <w:rPr>
        <w:rFonts w:asciiTheme="minorHAnsi" w:hAnsiTheme="minorHAnsi"/>
        <w:sz w:val="22"/>
        <w:szCs w:val="22"/>
      </w:rPr>
      <w:t xml:space="preserve">. </w:t>
    </w:r>
    <w:del w:id="8" w:author="Autor">
      <w:r w:rsidR="00A50119" w:rsidDel="00F852A8">
        <w:rPr>
          <w:rFonts w:asciiTheme="minorHAnsi" w:hAnsiTheme="minorHAnsi"/>
          <w:sz w:val="22"/>
          <w:szCs w:val="22"/>
        </w:rPr>
        <w:delText>10</w:delText>
      </w:r>
    </w:del>
    <w:ins w:id="9" w:author="Autor">
      <w:r w:rsidR="00F852A8">
        <w:rPr>
          <w:rFonts w:asciiTheme="minorHAnsi" w:hAnsiTheme="minorHAnsi"/>
          <w:sz w:val="22"/>
          <w:szCs w:val="22"/>
        </w:rPr>
        <w:t>05</w:t>
      </w:r>
    </w:ins>
    <w:r>
      <w:rPr>
        <w:rFonts w:asciiTheme="minorHAnsi" w:hAnsiTheme="minorHAnsi"/>
        <w:sz w:val="22"/>
        <w:szCs w:val="22"/>
      </w:rPr>
      <w:t xml:space="preserve">. </w:t>
    </w:r>
    <w:del w:id="10" w:author="Autor">
      <w:r w:rsidDel="00F852A8">
        <w:rPr>
          <w:rFonts w:asciiTheme="minorHAnsi" w:hAnsiTheme="minorHAnsi"/>
          <w:sz w:val="22"/>
          <w:szCs w:val="22"/>
        </w:rPr>
        <w:delText>2021</w:delText>
      </w:r>
    </w:del>
    <w:ins w:id="11" w:author="Autor">
      <w:r w:rsidR="00F852A8">
        <w:rPr>
          <w:rFonts w:asciiTheme="minorHAnsi" w:hAnsiTheme="minorHAnsi"/>
          <w:sz w:val="22"/>
          <w:szCs w:val="22"/>
        </w:rPr>
        <w:t>2022</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E80F1" w14:textId="77777777" w:rsidR="0028248F" w:rsidRDefault="0028248F">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066EB6"/>
    <w:multiLevelType w:val="hybridMultilevel"/>
    <w:tmpl w:val="243EC2EE"/>
    <w:lvl w:ilvl="0" w:tplc="8C6CB414">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E43F2"/>
    <w:multiLevelType w:val="hybridMultilevel"/>
    <w:tmpl w:val="B49E8958"/>
    <w:lvl w:ilvl="0" w:tplc="51941736">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6"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8"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F8E4ECA"/>
    <w:multiLevelType w:val="hybridMultilevel"/>
    <w:tmpl w:val="B58E77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A8562A8"/>
    <w:multiLevelType w:val="hybridMultilevel"/>
    <w:tmpl w:val="1C46019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2"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C66CC3"/>
    <w:multiLevelType w:val="hybridMultilevel"/>
    <w:tmpl w:val="681C628A"/>
    <w:lvl w:ilvl="0" w:tplc="274E2968">
      <w:numFmt w:val="bullet"/>
      <w:lvlText w:val=""/>
      <w:lvlJc w:val="left"/>
      <w:pPr>
        <w:ind w:left="2912" w:hanging="360"/>
      </w:pPr>
      <w:rPr>
        <w:rFonts w:ascii="Symbol" w:eastAsia="Times New Roman" w:hAnsi="Symbol"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5"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1" w15:restartNumberingAfterBreak="0">
    <w:nsid w:val="587F3F41"/>
    <w:multiLevelType w:val="hybridMultilevel"/>
    <w:tmpl w:val="E522ED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3"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2276"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DAF4646"/>
    <w:multiLevelType w:val="hybridMultilevel"/>
    <w:tmpl w:val="82FA208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48A510D"/>
    <w:multiLevelType w:val="hybridMultilevel"/>
    <w:tmpl w:val="33E653D8"/>
    <w:lvl w:ilvl="0" w:tplc="A28E9AEE">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9"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4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4"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9115AC8"/>
    <w:multiLevelType w:val="hybridMultilevel"/>
    <w:tmpl w:val="14AC6A06"/>
    <w:lvl w:ilvl="0" w:tplc="1DF00782">
      <w:start w:val="813"/>
      <w:numFmt w:val="decimal"/>
      <w:lvlText w:val="%1"/>
      <w:lvlJc w:val="left"/>
      <w:pPr>
        <w:ind w:left="644" w:hanging="360"/>
      </w:pPr>
      <w:rPr>
        <w:rFonts w:hint="default"/>
      </w:rPr>
    </w:lvl>
    <w:lvl w:ilvl="1" w:tplc="8C6CB414">
      <w:numFmt w:val="bullet"/>
      <w:lvlText w:val="•"/>
      <w:lvlJc w:val="left"/>
      <w:pPr>
        <w:ind w:left="1364" w:hanging="360"/>
      </w:pPr>
      <w:rPr>
        <w:rFonts w:ascii="Calibri" w:eastAsia="Times New Roman" w:hAnsi="Calibri" w:cs="Times New Roman" w:hint="default"/>
      </w:rPr>
    </w:lvl>
    <w:lvl w:ilvl="2" w:tplc="041B0003">
      <w:start w:val="1"/>
      <w:numFmt w:val="bullet"/>
      <w:lvlText w:val="o"/>
      <w:lvlJc w:val="left"/>
      <w:pPr>
        <w:ind w:left="2084" w:hanging="180"/>
      </w:pPr>
      <w:rPr>
        <w:rFonts w:ascii="Courier New" w:hAnsi="Courier New" w:cs="Courier New" w:hint="default"/>
      </w:r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6"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B3B4B30"/>
    <w:multiLevelType w:val="hybridMultilevel"/>
    <w:tmpl w:val="D4D8FE3A"/>
    <w:lvl w:ilvl="0" w:tplc="274E2968">
      <w:numFmt w:val="bullet"/>
      <w:lvlText w:val=""/>
      <w:lvlJc w:val="left"/>
      <w:pPr>
        <w:ind w:left="1778" w:hanging="360"/>
      </w:pPr>
      <w:rPr>
        <w:rFonts w:ascii="Symbol" w:eastAsia="Times New Roman" w:hAnsi="Symbol"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11"/>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48"/>
  </w:num>
  <w:num w:numId="6">
    <w:abstractNumId w:val="16"/>
  </w:num>
  <w:num w:numId="7">
    <w:abstractNumId w:val="31"/>
  </w:num>
  <w:num w:numId="8">
    <w:abstractNumId w:val="45"/>
  </w:num>
  <w:num w:numId="9">
    <w:abstractNumId w:val="34"/>
  </w:num>
  <w:num w:numId="10">
    <w:abstractNumId w:val="30"/>
  </w:num>
  <w:num w:numId="11">
    <w:abstractNumId w:val="29"/>
  </w:num>
  <w:num w:numId="12">
    <w:abstractNumId w:val="0"/>
  </w:num>
  <w:num w:numId="13">
    <w:abstractNumId w:val="9"/>
  </w:num>
  <w:num w:numId="14">
    <w:abstractNumId w:val="6"/>
  </w:num>
  <w:num w:numId="15">
    <w:abstractNumId w:val="8"/>
  </w:num>
  <w:num w:numId="16">
    <w:abstractNumId w:val="27"/>
  </w:num>
  <w:num w:numId="17">
    <w:abstractNumId w:val="36"/>
  </w:num>
  <w:num w:numId="18">
    <w:abstractNumId w:val="43"/>
  </w:num>
  <w:num w:numId="19">
    <w:abstractNumId w:val="14"/>
  </w:num>
  <w:num w:numId="20">
    <w:abstractNumId w:val="39"/>
  </w:num>
  <w:num w:numId="21">
    <w:abstractNumId w:val="15"/>
  </w:num>
  <w:num w:numId="22">
    <w:abstractNumId w:val="26"/>
  </w:num>
  <w:num w:numId="23">
    <w:abstractNumId w:val="33"/>
  </w:num>
  <w:num w:numId="24">
    <w:abstractNumId w:val="13"/>
  </w:num>
  <w:num w:numId="25">
    <w:abstractNumId w:val="23"/>
  </w:num>
  <w:num w:numId="26">
    <w:abstractNumId w:val="3"/>
  </w:num>
  <w:num w:numId="27">
    <w:abstractNumId w:val="44"/>
  </w:num>
  <w:num w:numId="28">
    <w:abstractNumId w:val="1"/>
  </w:num>
  <w:num w:numId="29">
    <w:abstractNumId w:val="28"/>
  </w:num>
  <w:num w:numId="30">
    <w:abstractNumId w:val="49"/>
  </w:num>
  <w:num w:numId="31">
    <w:abstractNumId w:val="12"/>
  </w:num>
  <w:num w:numId="32">
    <w:abstractNumId w:val="38"/>
  </w:num>
  <w:num w:numId="33">
    <w:abstractNumId w:val="10"/>
  </w:num>
  <w:num w:numId="34">
    <w:abstractNumId w:val="47"/>
  </w:num>
  <w:num w:numId="35">
    <w:abstractNumId w:val="24"/>
  </w:num>
  <w:num w:numId="36">
    <w:abstractNumId w:val="18"/>
  </w:num>
  <w:num w:numId="37">
    <w:abstractNumId w:val="41"/>
  </w:num>
  <w:num w:numId="38">
    <w:abstractNumId w:val="40"/>
  </w:num>
  <w:num w:numId="39">
    <w:abstractNumId w:val="2"/>
  </w:num>
  <w:num w:numId="40">
    <w:abstractNumId w:val="20"/>
  </w:num>
  <w:num w:numId="41">
    <w:abstractNumId w:val="25"/>
  </w:num>
  <w:num w:numId="42">
    <w:abstractNumId w:val="32"/>
  </w:num>
  <w:num w:numId="43">
    <w:abstractNumId w:val="46"/>
  </w:num>
  <w:num w:numId="44">
    <w:abstractNumId w:val="5"/>
  </w:num>
  <w:num w:numId="45">
    <w:abstractNumId w:val="4"/>
  </w:num>
  <w:num w:numId="46">
    <w:abstractNumId w:val="37"/>
  </w:num>
  <w:num w:numId="47">
    <w:abstractNumId w:val="17"/>
  </w:num>
  <w:num w:numId="48">
    <w:abstractNumId w:val="21"/>
  </w:num>
  <w:num w:numId="49">
    <w:abstractNumId w:val="7"/>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02F0"/>
    <w:rsid w:val="00011346"/>
    <w:rsid w:val="00016239"/>
    <w:rsid w:val="00040767"/>
    <w:rsid w:val="00041813"/>
    <w:rsid w:val="0004353A"/>
    <w:rsid w:val="00046077"/>
    <w:rsid w:val="00051690"/>
    <w:rsid w:val="00054C55"/>
    <w:rsid w:val="000605DD"/>
    <w:rsid w:val="00063926"/>
    <w:rsid w:val="0006409B"/>
    <w:rsid w:val="000670D0"/>
    <w:rsid w:val="000759C3"/>
    <w:rsid w:val="000827CC"/>
    <w:rsid w:val="00082BDA"/>
    <w:rsid w:val="00083C3A"/>
    <w:rsid w:val="00084004"/>
    <w:rsid w:val="00091908"/>
    <w:rsid w:val="000969E9"/>
    <w:rsid w:val="000A039C"/>
    <w:rsid w:val="000A13C5"/>
    <w:rsid w:val="000A1BC9"/>
    <w:rsid w:val="000A466A"/>
    <w:rsid w:val="000A4DC4"/>
    <w:rsid w:val="000B3821"/>
    <w:rsid w:val="000C6774"/>
    <w:rsid w:val="000D0982"/>
    <w:rsid w:val="000D0C57"/>
    <w:rsid w:val="000D54B6"/>
    <w:rsid w:val="000D651E"/>
    <w:rsid w:val="000D7E2E"/>
    <w:rsid w:val="000E2BE5"/>
    <w:rsid w:val="000F717D"/>
    <w:rsid w:val="001003D4"/>
    <w:rsid w:val="0010099B"/>
    <w:rsid w:val="00103460"/>
    <w:rsid w:val="00106611"/>
    <w:rsid w:val="00110F51"/>
    <w:rsid w:val="001132F4"/>
    <w:rsid w:val="0012108E"/>
    <w:rsid w:val="00126810"/>
    <w:rsid w:val="00126CDC"/>
    <w:rsid w:val="00145333"/>
    <w:rsid w:val="001508E8"/>
    <w:rsid w:val="00150F0A"/>
    <w:rsid w:val="001514E8"/>
    <w:rsid w:val="00151A6A"/>
    <w:rsid w:val="00162F94"/>
    <w:rsid w:val="001659BC"/>
    <w:rsid w:val="00174385"/>
    <w:rsid w:val="001760A1"/>
    <w:rsid w:val="001764C5"/>
    <w:rsid w:val="0018298C"/>
    <w:rsid w:val="00182A12"/>
    <w:rsid w:val="001837F9"/>
    <w:rsid w:val="00184AD0"/>
    <w:rsid w:val="001949F4"/>
    <w:rsid w:val="001A099B"/>
    <w:rsid w:val="001A2409"/>
    <w:rsid w:val="001A48D2"/>
    <w:rsid w:val="001A4AA9"/>
    <w:rsid w:val="001A5898"/>
    <w:rsid w:val="001D0836"/>
    <w:rsid w:val="001D1B98"/>
    <w:rsid w:val="001E486C"/>
    <w:rsid w:val="001F122D"/>
    <w:rsid w:val="001F3415"/>
    <w:rsid w:val="001F7C53"/>
    <w:rsid w:val="002058E2"/>
    <w:rsid w:val="00206C14"/>
    <w:rsid w:val="002106BF"/>
    <w:rsid w:val="0021506B"/>
    <w:rsid w:val="002172BA"/>
    <w:rsid w:val="00220D59"/>
    <w:rsid w:val="002211E7"/>
    <w:rsid w:val="00222202"/>
    <w:rsid w:val="0022712F"/>
    <w:rsid w:val="00233CB2"/>
    <w:rsid w:val="00235BF0"/>
    <w:rsid w:val="002366FB"/>
    <w:rsid w:val="00241472"/>
    <w:rsid w:val="00243DF9"/>
    <w:rsid w:val="00251CDC"/>
    <w:rsid w:val="002559EC"/>
    <w:rsid w:val="00261CB1"/>
    <w:rsid w:val="00262623"/>
    <w:rsid w:val="00263737"/>
    <w:rsid w:val="002751F5"/>
    <w:rsid w:val="002753A1"/>
    <w:rsid w:val="002777A8"/>
    <w:rsid w:val="002817D8"/>
    <w:rsid w:val="0028248F"/>
    <w:rsid w:val="002827E3"/>
    <w:rsid w:val="00285165"/>
    <w:rsid w:val="00286AE6"/>
    <w:rsid w:val="002873FF"/>
    <w:rsid w:val="00292D18"/>
    <w:rsid w:val="0029320B"/>
    <w:rsid w:val="002952E1"/>
    <w:rsid w:val="00296481"/>
    <w:rsid w:val="002A7A7B"/>
    <w:rsid w:val="002B2A92"/>
    <w:rsid w:val="002B3A70"/>
    <w:rsid w:val="002C0475"/>
    <w:rsid w:val="002C1BAB"/>
    <w:rsid w:val="002C49FF"/>
    <w:rsid w:val="002C5B67"/>
    <w:rsid w:val="002C5CB8"/>
    <w:rsid w:val="002C7F1C"/>
    <w:rsid w:val="002D161D"/>
    <w:rsid w:val="002D3587"/>
    <w:rsid w:val="002D400C"/>
    <w:rsid w:val="002E414F"/>
    <w:rsid w:val="002E5A79"/>
    <w:rsid w:val="002E5BFD"/>
    <w:rsid w:val="002F3074"/>
    <w:rsid w:val="002F5398"/>
    <w:rsid w:val="002F60AA"/>
    <w:rsid w:val="002F6327"/>
    <w:rsid w:val="002F6E95"/>
    <w:rsid w:val="002F7CF6"/>
    <w:rsid w:val="00300519"/>
    <w:rsid w:val="003011D9"/>
    <w:rsid w:val="00304E92"/>
    <w:rsid w:val="00305578"/>
    <w:rsid w:val="00306239"/>
    <w:rsid w:val="003067C4"/>
    <w:rsid w:val="00310028"/>
    <w:rsid w:val="003125B4"/>
    <w:rsid w:val="003128B1"/>
    <w:rsid w:val="00316944"/>
    <w:rsid w:val="00317420"/>
    <w:rsid w:val="00317EFA"/>
    <w:rsid w:val="00320C97"/>
    <w:rsid w:val="00321167"/>
    <w:rsid w:val="00325A39"/>
    <w:rsid w:val="00337B53"/>
    <w:rsid w:val="00340864"/>
    <w:rsid w:val="00345CCD"/>
    <w:rsid w:val="00354603"/>
    <w:rsid w:val="00362BD8"/>
    <w:rsid w:val="00374C1F"/>
    <w:rsid w:val="00375DEF"/>
    <w:rsid w:val="00391763"/>
    <w:rsid w:val="003922A8"/>
    <w:rsid w:val="003939AC"/>
    <w:rsid w:val="003A1A55"/>
    <w:rsid w:val="003A23D2"/>
    <w:rsid w:val="003A2623"/>
    <w:rsid w:val="003A2C31"/>
    <w:rsid w:val="003B1948"/>
    <w:rsid w:val="003B475A"/>
    <w:rsid w:val="003B6C77"/>
    <w:rsid w:val="003C1D64"/>
    <w:rsid w:val="003C2776"/>
    <w:rsid w:val="003C3A87"/>
    <w:rsid w:val="003D75DA"/>
    <w:rsid w:val="003E01BF"/>
    <w:rsid w:val="003E0CF5"/>
    <w:rsid w:val="003E149B"/>
    <w:rsid w:val="003E5BC6"/>
    <w:rsid w:val="003F0073"/>
    <w:rsid w:val="003F07D6"/>
    <w:rsid w:val="003F0D01"/>
    <w:rsid w:val="003F114F"/>
    <w:rsid w:val="003F2049"/>
    <w:rsid w:val="003F44AD"/>
    <w:rsid w:val="004000A2"/>
    <w:rsid w:val="00402113"/>
    <w:rsid w:val="00406BDE"/>
    <w:rsid w:val="00411E54"/>
    <w:rsid w:val="00412BEC"/>
    <w:rsid w:val="00424C80"/>
    <w:rsid w:val="00426411"/>
    <w:rsid w:val="0042672B"/>
    <w:rsid w:val="00432099"/>
    <w:rsid w:val="00435834"/>
    <w:rsid w:val="004438E5"/>
    <w:rsid w:val="00453BCB"/>
    <w:rsid w:val="004550FC"/>
    <w:rsid w:val="00457539"/>
    <w:rsid w:val="00457927"/>
    <w:rsid w:val="00460600"/>
    <w:rsid w:val="00461274"/>
    <w:rsid w:val="00462F99"/>
    <w:rsid w:val="004633E7"/>
    <w:rsid w:val="00463698"/>
    <w:rsid w:val="00463BCE"/>
    <w:rsid w:val="004641E9"/>
    <w:rsid w:val="004660E1"/>
    <w:rsid w:val="00495F09"/>
    <w:rsid w:val="00496D8C"/>
    <w:rsid w:val="004A3880"/>
    <w:rsid w:val="004A420E"/>
    <w:rsid w:val="004A547B"/>
    <w:rsid w:val="004B1751"/>
    <w:rsid w:val="004B48BB"/>
    <w:rsid w:val="004B6D58"/>
    <w:rsid w:val="004B7E86"/>
    <w:rsid w:val="004E5345"/>
    <w:rsid w:val="004E6438"/>
    <w:rsid w:val="004F1AED"/>
    <w:rsid w:val="004F1FF3"/>
    <w:rsid w:val="004F35ED"/>
    <w:rsid w:val="00505266"/>
    <w:rsid w:val="00512E92"/>
    <w:rsid w:val="00520D75"/>
    <w:rsid w:val="005236E4"/>
    <w:rsid w:val="00527FEF"/>
    <w:rsid w:val="0055252D"/>
    <w:rsid w:val="005526C0"/>
    <w:rsid w:val="00555B34"/>
    <w:rsid w:val="00556BC9"/>
    <w:rsid w:val="005641A6"/>
    <w:rsid w:val="00574422"/>
    <w:rsid w:val="00575926"/>
    <w:rsid w:val="005768F5"/>
    <w:rsid w:val="0058004C"/>
    <w:rsid w:val="00580E28"/>
    <w:rsid w:val="00593B81"/>
    <w:rsid w:val="005A6BED"/>
    <w:rsid w:val="005C1D7C"/>
    <w:rsid w:val="005C4F9B"/>
    <w:rsid w:val="005C5663"/>
    <w:rsid w:val="005C7CE5"/>
    <w:rsid w:val="005D0F30"/>
    <w:rsid w:val="005D4071"/>
    <w:rsid w:val="005D5FC6"/>
    <w:rsid w:val="005D616C"/>
    <w:rsid w:val="005D7EF4"/>
    <w:rsid w:val="005E3DDC"/>
    <w:rsid w:val="005F3E38"/>
    <w:rsid w:val="005F4BF0"/>
    <w:rsid w:val="005F5C8C"/>
    <w:rsid w:val="0060188D"/>
    <w:rsid w:val="006035CB"/>
    <w:rsid w:val="006059B3"/>
    <w:rsid w:val="006135BD"/>
    <w:rsid w:val="00616514"/>
    <w:rsid w:val="0062456D"/>
    <w:rsid w:val="00625A3E"/>
    <w:rsid w:val="00627FCC"/>
    <w:rsid w:val="006322F4"/>
    <w:rsid w:val="0063386F"/>
    <w:rsid w:val="00634B7F"/>
    <w:rsid w:val="0063738D"/>
    <w:rsid w:val="0064229B"/>
    <w:rsid w:val="00645FFE"/>
    <w:rsid w:val="006472BA"/>
    <w:rsid w:val="00657442"/>
    <w:rsid w:val="00661567"/>
    <w:rsid w:val="00662358"/>
    <w:rsid w:val="00671955"/>
    <w:rsid w:val="00675178"/>
    <w:rsid w:val="00676E80"/>
    <w:rsid w:val="00681686"/>
    <w:rsid w:val="00684082"/>
    <w:rsid w:val="0069226A"/>
    <w:rsid w:val="006937F7"/>
    <w:rsid w:val="00695289"/>
    <w:rsid w:val="006A16B9"/>
    <w:rsid w:val="006A6E11"/>
    <w:rsid w:val="006B0010"/>
    <w:rsid w:val="006C2255"/>
    <w:rsid w:val="006C39F2"/>
    <w:rsid w:val="006C4A28"/>
    <w:rsid w:val="006D1E8B"/>
    <w:rsid w:val="006D3F72"/>
    <w:rsid w:val="006D3FE0"/>
    <w:rsid w:val="006D3FF5"/>
    <w:rsid w:val="006D7521"/>
    <w:rsid w:val="006E5C0F"/>
    <w:rsid w:val="006E6644"/>
    <w:rsid w:val="006F0AA9"/>
    <w:rsid w:val="006F10A0"/>
    <w:rsid w:val="006F1FF6"/>
    <w:rsid w:val="006F3614"/>
    <w:rsid w:val="006F3EEF"/>
    <w:rsid w:val="006F64CA"/>
    <w:rsid w:val="006F6673"/>
    <w:rsid w:val="006F7851"/>
    <w:rsid w:val="00700301"/>
    <w:rsid w:val="00702071"/>
    <w:rsid w:val="00702272"/>
    <w:rsid w:val="00702BAC"/>
    <w:rsid w:val="00704476"/>
    <w:rsid w:val="007062A2"/>
    <w:rsid w:val="007065EB"/>
    <w:rsid w:val="00707684"/>
    <w:rsid w:val="007076A1"/>
    <w:rsid w:val="00711D48"/>
    <w:rsid w:val="00721799"/>
    <w:rsid w:val="00722CD0"/>
    <w:rsid w:val="0072344A"/>
    <w:rsid w:val="00723D99"/>
    <w:rsid w:val="00723F1E"/>
    <w:rsid w:val="00724AEA"/>
    <w:rsid w:val="0073241B"/>
    <w:rsid w:val="00733D5C"/>
    <w:rsid w:val="0073464D"/>
    <w:rsid w:val="00736A7F"/>
    <w:rsid w:val="007400B9"/>
    <w:rsid w:val="00752228"/>
    <w:rsid w:val="00767360"/>
    <w:rsid w:val="007675D2"/>
    <w:rsid w:val="007700AB"/>
    <w:rsid w:val="00772BED"/>
    <w:rsid w:val="0077612F"/>
    <w:rsid w:val="00776515"/>
    <w:rsid w:val="00776F82"/>
    <w:rsid w:val="00781DD5"/>
    <w:rsid w:val="0078278F"/>
    <w:rsid w:val="00784ECE"/>
    <w:rsid w:val="0079472C"/>
    <w:rsid w:val="007A1B6E"/>
    <w:rsid w:val="007A2279"/>
    <w:rsid w:val="007A35DD"/>
    <w:rsid w:val="007A576A"/>
    <w:rsid w:val="007A617E"/>
    <w:rsid w:val="007B0FCE"/>
    <w:rsid w:val="007B1900"/>
    <w:rsid w:val="007B402A"/>
    <w:rsid w:val="007B63A3"/>
    <w:rsid w:val="007C0649"/>
    <w:rsid w:val="007C40AA"/>
    <w:rsid w:val="007C448E"/>
    <w:rsid w:val="007C4DA2"/>
    <w:rsid w:val="007E5062"/>
    <w:rsid w:val="007E7CA9"/>
    <w:rsid w:val="007E7DDB"/>
    <w:rsid w:val="007F0087"/>
    <w:rsid w:val="007F0E0D"/>
    <w:rsid w:val="007F31BD"/>
    <w:rsid w:val="007F4387"/>
    <w:rsid w:val="007F53BC"/>
    <w:rsid w:val="00802423"/>
    <w:rsid w:val="0080746A"/>
    <w:rsid w:val="00810DAA"/>
    <w:rsid w:val="00815C7C"/>
    <w:rsid w:val="00815D38"/>
    <w:rsid w:val="00816173"/>
    <w:rsid w:val="00822A82"/>
    <w:rsid w:val="00823F9E"/>
    <w:rsid w:val="00825667"/>
    <w:rsid w:val="00836039"/>
    <w:rsid w:val="00840347"/>
    <w:rsid w:val="008432D3"/>
    <w:rsid w:val="00851F7F"/>
    <w:rsid w:val="00852D35"/>
    <w:rsid w:val="00852EB3"/>
    <w:rsid w:val="0086151A"/>
    <w:rsid w:val="00861C36"/>
    <w:rsid w:val="008657DC"/>
    <w:rsid w:val="00867C99"/>
    <w:rsid w:val="00872D91"/>
    <w:rsid w:val="008802B7"/>
    <w:rsid w:val="00884288"/>
    <w:rsid w:val="008862F1"/>
    <w:rsid w:val="00891CB6"/>
    <w:rsid w:val="00891D4C"/>
    <w:rsid w:val="00892F2F"/>
    <w:rsid w:val="008957A5"/>
    <w:rsid w:val="008A01C9"/>
    <w:rsid w:val="008A0542"/>
    <w:rsid w:val="008A1D85"/>
    <w:rsid w:val="008A3A69"/>
    <w:rsid w:val="008B110B"/>
    <w:rsid w:val="008B1641"/>
    <w:rsid w:val="008B19DB"/>
    <w:rsid w:val="008B1F86"/>
    <w:rsid w:val="008B23E2"/>
    <w:rsid w:val="008B7992"/>
    <w:rsid w:val="008D4F08"/>
    <w:rsid w:val="008D5D40"/>
    <w:rsid w:val="008D7131"/>
    <w:rsid w:val="008E4F63"/>
    <w:rsid w:val="008F16C5"/>
    <w:rsid w:val="008F78E1"/>
    <w:rsid w:val="00901000"/>
    <w:rsid w:val="00902D6A"/>
    <w:rsid w:val="0091184F"/>
    <w:rsid w:val="009125E4"/>
    <w:rsid w:val="009215A6"/>
    <w:rsid w:val="009229F1"/>
    <w:rsid w:val="00924196"/>
    <w:rsid w:val="00932C6F"/>
    <w:rsid w:val="00937238"/>
    <w:rsid w:val="00942160"/>
    <w:rsid w:val="009446DF"/>
    <w:rsid w:val="00945A4C"/>
    <w:rsid w:val="0094664E"/>
    <w:rsid w:val="00953774"/>
    <w:rsid w:val="00956655"/>
    <w:rsid w:val="00957DAC"/>
    <w:rsid w:val="00963664"/>
    <w:rsid w:val="009771FC"/>
    <w:rsid w:val="00981E8D"/>
    <w:rsid w:val="00991E35"/>
    <w:rsid w:val="00992988"/>
    <w:rsid w:val="009960D9"/>
    <w:rsid w:val="009A02E9"/>
    <w:rsid w:val="009A15ED"/>
    <w:rsid w:val="009A5CFF"/>
    <w:rsid w:val="009C05C1"/>
    <w:rsid w:val="009C1740"/>
    <w:rsid w:val="009C2449"/>
    <w:rsid w:val="009C34A1"/>
    <w:rsid w:val="009C6239"/>
    <w:rsid w:val="009D0DD2"/>
    <w:rsid w:val="009D6357"/>
    <w:rsid w:val="009D6F6E"/>
    <w:rsid w:val="009E18A8"/>
    <w:rsid w:val="009E7DCF"/>
    <w:rsid w:val="009F0023"/>
    <w:rsid w:val="00A003A4"/>
    <w:rsid w:val="00A0201C"/>
    <w:rsid w:val="00A07F9D"/>
    <w:rsid w:val="00A2307A"/>
    <w:rsid w:val="00A2390D"/>
    <w:rsid w:val="00A250D1"/>
    <w:rsid w:val="00A27612"/>
    <w:rsid w:val="00A27BEC"/>
    <w:rsid w:val="00A3426C"/>
    <w:rsid w:val="00A356C4"/>
    <w:rsid w:val="00A50119"/>
    <w:rsid w:val="00A535EE"/>
    <w:rsid w:val="00A54FBF"/>
    <w:rsid w:val="00A57BD1"/>
    <w:rsid w:val="00A64129"/>
    <w:rsid w:val="00A66273"/>
    <w:rsid w:val="00A70824"/>
    <w:rsid w:val="00A7096E"/>
    <w:rsid w:val="00A7192C"/>
    <w:rsid w:val="00A72653"/>
    <w:rsid w:val="00A73768"/>
    <w:rsid w:val="00A75F7B"/>
    <w:rsid w:val="00A91B49"/>
    <w:rsid w:val="00AA0BD9"/>
    <w:rsid w:val="00AA49FC"/>
    <w:rsid w:val="00AA569A"/>
    <w:rsid w:val="00AA68C8"/>
    <w:rsid w:val="00AA7BE3"/>
    <w:rsid w:val="00AB0780"/>
    <w:rsid w:val="00AB094C"/>
    <w:rsid w:val="00AB2F66"/>
    <w:rsid w:val="00AC139D"/>
    <w:rsid w:val="00AC2659"/>
    <w:rsid w:val="00AC3003"/>
    <w:rsid w:val="00AC3856"/>
    <w:rsid w:val="00AD2B99"/>
    <w:rsid w:val="00AD5488"/>
    <w:rsid w:val="00AD5869"/>
    <w:rsid w:val="00AD692A"/>
    <w:rsid w:val="00AD7F63"/>
    <w:rsid w:val="00AE1B07"/>
    <w:rsid w:val="00AF2DAB"/>
    <w:rsid w:val="00AF69F3"/>
    <w:rsid w:val="00AF7DEF"/>
    <w:rsid w:val="00B01C2A"/>
    <w:rsid w:val="00B0513A"/>
    <w:rsid w:val="00B23BD6"/>
    <w:rsid w:val="00B30996"/>
    <w:rsid w:val="00B32247"/>
    <w:rsid w:val="00B4267B"/>
    <w:rsid w:val="00B43F97"/>
    <w:rsid w:val="00B46EA4"/>
    <w:rsid w:val="00B47CC0"/>
    <w:rsid w:val="00B517DF"/>
    <w:rsid w:val="00B51B6F"/>
    <w:rsid w:val="00B528EB"/>
    <w:rsid w:val="00B534C5"/>
    <w:rsid w:val="00B55D04"/>
    <w:rsid w:val="00B6224B"/>
    <w:rsid w:val="00B66BB3"/>
    <w:rsid w:val="00B731F7"/>
    <w:rsid w:val="00B75EEF"/>
    <w:rsid w:val="00B77AD1"/>
    <w:rsid w:val="00B822E1"/>
    <w:rsid w:val="00B82DF3"/>
    <w:rsid w:val="00B86276"/>
    <w:rsid w:val="00B862C9"/>
    <w:rsid w:val="00B93E8C"/>
    <w:rsid w:val="00B96403"/>
    <w:rsid w:val="00B96730"/>
    <w:rsid w:val="00BA06FA"/>
    <w:rsid w:val="00BA2CDD"/>
    <w:rsid w:val="00BA5451"/>
    <w:rsid w:val="00BA5593"/>
    <w:rsid w:val="00BB3459"/>
    <w:rsid w:val="00BC090C"/>
    <w:rsid w:val="00BC471D"/>
    <w:rsid w:val="00BC494B"/>
    <w:rsid w:val="00BC5244"/>
    <w:rsid w:val="00BD5A5E"/>
    <w:rsid w:val="00BE48FD"/>
    <w:rsid w:val="00BE588D"/>
    <w:rsid w:val="00BF135D"/>
    <w:rsid w:val="00BF2193"/>
    <w:rsid w:val="00BF2C98"/>
    <w:rsid w:val="00BF3227"/>
    <w:rsid w:val="00BF4C48"/>
    <w:rsid w:val="00C02DBE"/>
    <w:rsid w:val="00C02E58"/>
    <w:rsid w:val="00C06EE0"/>
    <w:rsid w:val="00C07228"/>
    <w:rsid w:val="00C0747D"/>
    <w:rsid w:val="00C10ADC"/>
    <w:rsid w:val="00C117B5"/>
    <w:rsid w:val="00C139DA"/>
    <w:rsid w:val="00C20634"/>
    <w:rsid w:val="00C21325"/>
    <w:rsid w:val="00C22E9E"/>
    <w:rsid w:val="00C23BD2"/>
    <w:rsid w:val="00C2420C"/>
    <w:rsid w:val="00C2623B"/>
    <w:rsid w:val="00C26C7C"/>
    <w:rsid w:val="00C3240E"/>
    <w:rsid w:val="00C42C93"/>
    <w:rsid w:val="00C479F2"/>
    <w:rsid w:val="00C50690"/>
    <w:rsid w:val="00C514B7"/>
    <w:rsid w:val="00C51E0C"/>
    <w:rsid w:val="00C5648D"/>
    <w:rsid w:val="00C56531"/>
    <w:rsid w:val="00C60D9A"/>
    <w:rsid w:val="00C62740"/>
    <w:rsid w:val="00C62961"/>
    <w:rsid w:val="00C64263"/>
    <w:rsid w:val="00C71405"/>
    <w:rsid w:val="00C849EB"/>
    <w:rsid w:val="00C90731"/>
    <w:rsid w:val="00C9226B"/>
    <w:rsid w:val="00C94DE4"/>
    <w:rsid w:val="00C94EDA"/>
    <w:rsid w:val="00C95C23"/>
    <w:rsid w:val="00C95D43"/>
    <w:rsid w:val="00CA28A0"/>
    <w:rsid w:val="00CA29D7"/>
    <w:rsid w:val="00CB03D8"/>
    <w:rsid w:val="00CB44F6"/>
    <w:rsid w:val="00CB6AD7"/>
    <w:rsid w:val="00CC1398"/>
    <w:rsid w:val="00CC399F"/>
    <w:rsid w:val="00CC755B"/>
    <w:rsid w:val="00CD12C0"/>
    <w:rsid w:val="00CD1A3F"/>
    <w:rsid w:val="00CD3B20"/>
    <w:rsid w:val="00CD6449"/>
    <w:rsid w:val="00CE0EB4"/>
    <w:rsid w:val="00CE6AF8"/>
    <w:rsid w:val="00CE6FAF"/>
    <w:rsid w:val="00CF0F9B"/>
    <w:rsid w:val="00CF1217"/>
    <w:rsid w:val="00CF13BE"/>
    <w:rsid w:val="00CF390F"/>
    <w:rsid w:val="00CF428C"/>
    <w:rsid w:val="00CF549F"/>
    <w:rsid w:val="00D105D8"/>
    <w:rsid w:val="00D166BA"/>
    <w:rsid w:val="00D16C26"/>
    <w:rsid w:val="00D23D79"/>
    <w:rsid w:val="00D3365E"/>
    <w:rsid w:val="00D3780C"/>
    <w:rsid w:val="00D4317C"/>
    <w:rsid w:val="00D45612"/>
    <w:rsid w:val="00D55A13"/>
    <w:rsid w:val="00D56B45"/>
    <w:rsid w:val="00D624D2"/>
    <w:rsid w:val="00D6511F"/>
    <w:rsid w:val="00D71B5D"/>
    <w:rsid w:val="00D735CF"/>
    <w:rsid w:val="00D80C37"/>
    <w:rsid w:val="00D815CC"/>
    <w:rsid w:val="00D846A6"/>
    <w:rsid w:val="00D85835"/>
    <w:rsid w:val="00D863AD"/>
    <w:rsid w:val="00D94D48"/>
    <w:rsid w:val="00D94FD2"/>
    <w:rsid w:val="00D95256"/>
    <w:rsid w:val="00DA5B87"/>
    <w:rsid w:val="00DA6D57"/>
    <w:rsid w:val="00DB2668"/>
    <w:rsid w:val="00DC00E8"/>
    <w:rsid w:val="00DC65D5"/>
    <w:rsid w:val="00DC6870"/>
    <w:rsid w:val="00DD405E"/>
    <w:rsid w:val="00DE11D5"/>
    <w:rsid w:val="00DE151E"/>
    <w:rsid w:val="00DE16CD"/>
    <w:rsid w:val="00DE46A3"/>
    <w:rsid w:val="00DE4F14"/>
    <w:rsid w:val="00DF0553"/>
    <w:rsid w:val="00DF361F"/>
    <w:rsid w:val="00E01218"/>
    <w:rsid w:val="00E017A1"/>
    <w:rsid w:val="00E06D7E"/>
    <w:rsid w:val="00E21409"/>
    <w:rsid w:val="00E22E31"/>
    <w:rsid w:val="00E27E84"/>
    <w:rsid w:val="00E31F1D"/>
    <w:rsid w:val="00E32DC2"/>
    <w:rsid w:val="00E3611C"/>
    <w:rsid w:val="00E37E03"/>
    <w:rsid w:val="00E412B9"/>
    <w:rsid w:val="00E4587E"/>
    <w:rsid w:val="00E54FE7"/>
    <w:rsid w:val="00E60538"/>
    <w:rsid w:val="00E60E4C"/>
    <w:rsid w:val="00E62272"/>
    <w:rsid w:val="00E638FF"/>
    <w:rsid w:val="00E66306"/>
    <w:rsid w:val="00E71D83"/>
    <w:rsid w:val="00E72C01"/>
    <w:rsid w:val="00E73BD7"/>
    <w:rsid w:val="00E74B78"/>
    <w:rsid w:val="00E77D4D"/>
    <w:rsid w:val="00E81977"/>
    <w:rsid w:val="00E8274E"/>
    <w:rsid w:val="00E84989"/>
    <w:rsid w:val="00E875AA"/>
    <w:rsid w:val="00E91E92"/>
    <w:rsid w:val="00E93836"/>
    <w:rsid w:val="00E940B7"/>
    <w:rsid w:val="00E9456D"/>
    <w:rsid w:val="00E96930"/>
    <w:rsid w:val="00E97DF1"/>
    <w:rsid w:val="00EA0700"/>
    <w:rsid w:val="00EA1818"/>
    <w:rsid w:val="00EA3709"/>
    <w:rsid w:val="00EA7082"/>
    <w:rsid w:val="00EB5B9C"/>
    <w:rsid w:val="00EB7AD6"/>
    <w:rsid w:val="00EE504E"/>
    <w:rsid w:val="00EF4219"/>
    <w:rsid w:val="00EF59B7"/>
    <w:rsid w:val="00F02268"/>
    <w:rsid w:val="00F026C1"/>
    <w:rsid w:val="00F03923"/>
    <w:rsid w:val="00F048A3"/>
    <w:rsid w:val="00F06787"/>
    <w:rsid w:val="00F1158C"/>
    <w:rsid w:val="00F14B1F"/>
    <w:rsid w:val="00F22134"/>
    <w:rsid w:val="00F2366E"/>
    <w:rsid w:val="00F32903"/>
    <w:rsid w:val="00F4224E"/>
    <w:rsid w:val="00F436C6"/>
    <w:rsid w:val="00F4420F"/>
    <w:rsid w:val="00F45033"/>
    <w:rsid w:val="00F47EA2"/>
    <w:rsid w:val="00F50C07"/>
    <w:rsid w:val="00F564D1"/>
    <w:rsid w:val="00F60127"/>
    <w:rsid w:val="00F622D4"/>
    <w:rsid w:val="00F64B07"/>
    <w:rsid w:val="00F70420"/>
    <w:rsid w:val="00F852A8"/>
    <w:rsid w:val="00F85DA9"/>
    <w:rsid w:val="00F8620D"/>
    <w:rsid w:val="00F87043"/>
    <w:rsid w:val="00F875B0"/>
    <w:rsid w:val="00F94C69"/>
    <w:rsid w:val="00F96C4E"/>
    <w:rsid w:val="00F97007"/>
    <w:rsid w:val="00F9720B"/>
    <w:rsid w:val="00F9755E"/>
    <w:rsid w:val="00F97977"/>
    <w:rsid w:val="00FA53C9"/>
    <w:rsid w:val="00FA61C9"/>
    <w:rsid w:val="00FA6D5B"/>
    <w:rsid w:val="00FB04BF"/>
    <w:rsid w:val="00FB370B"/>
    <w:rsid w:val="00FB41B7"/>
    <w:rsid w:val="00FB559F"/>
    <w:rsid w:val="00FB5F38"/>
    <w:rsid w:val="00FC2685"/>
    <w:rsid w:val="00FC7602"/>
    <w:rsid w:val="00FE2ACA"/>
    <w:rsid w:val="00FF14E3"/>
    <w:rsid w:val="00FF47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F554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3F204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3F2049"/>
    <w:rPr>
      <w:rFonts w:asciiTheme="majorHAnsi" w:eastAsiaTheme="majorEastAsia" w:hAnsiTheme="majorHAnsi" w:cstheme="majorBidi"/>
      <w:b/>
      <w:bCs/>
      <w:color w:val="365F91" w:themeColor="accent1" w:themeShade="BF"/>
      <w:sz w:val="28"/>
      <w:szCs w:val="28"/>
    </w:rPr>
  </w:style>
  <w:style w:type="character" w:styleId="PouitHypertextovPrepojenie">
    <w:name w:val="FollowedHyperlink"/>
    <w:basedOn w:val="Predvolenpsmoodseku"/>
    <w:uiPriority w:val="99"/>
    <w:semiHidden/>
    <w:unhideWhenUsed/>
    <w:rsid w:val="00292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sk"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0879F-970D-41A1-A6B3-D9C06B4D6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10819</Words>
  <Characters>61672</Characters>
  <Application>Microsoft Office Word</Application>
  <DocSecurity>0</DocSecurity>
  <Lines>513</Lines>
  <Paragraphs>144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2019-09-03T12:33:00Z</dcterms:created>
  <dcterms:modified xsi:type="dcterms:W3CDTF">2022-05-02T07:57:00Z</dcterms:modified>
</cp:coreProperties>
</file>