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DC3EC9">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723B620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Hlavná aktivita je vymedzená časom, t.</w:t>
      </w:r>
      <w:ins w:id="0" w:author="Autor">
        <w:r w:rsidR="00D13713">
          <w:rPr>
            <w:rFonts w:ascii="Times New Roman" w:hAnsi="Times New Roman"/>
          </w:rPr>
          <w:t xml:space="preserve"> </w:t>
        </w:r>
      </w:ins>
      <w:r w:rsidR="000A5D55" w:rsidRPr="00A1156D">
        <w:rPr>
          <w:rFonts w:ascii="Times New Roman" w:hAnsi="Times New Roman"/>
        </w:rPr>
        <w:t xml:space="preserve">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t.</w:t>
      </w:r>
      <w:ins w:id="1" w:author="Autor">
        <w:r w:rsidR="00D13713">
          <w:rPr>
            <w:rFonts w:ascii="Times New Roman" w:hAnsi="Times New Roman"/>
          </w:rPr>
          <w:t xml:space="preserve"> </w:t>
        </w:r>
      </w:ins>
      <w:r w:rsidR="00B552B7" w:rsidRPr="00A1156D">
        <w:rPr>
          <w:rFonts w:ascii="Times New Roman" w:hAnsi="Times New Roman"/>
        </w:rPr>
        <w:t xml:space="preserve">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367A2AE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maximálna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19955CDF" w:rsidR="00F27C5C"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12189355" w14:textId="61F8948B" w:rsidR="008A48ED" w:rsidRPr="00A1156D" w:rsidRDefault="008A48ED" w:rsidP="007140A3">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5A56CA">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 na podlimitné postupy zadávania zákaziek s využitím elektronického trhoviska</w:t>
      </w:r>
      <w:r w:rsidR="00FD5B65" w:rsidRPr="00A1156D">
        <w:rPr>
          <w:rFonts w:ascii="Times New Roman" w:hAnsi="Times New Roman"/>
        </w:rPr>
        <w:t>;</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lastRenderedPageBreak/>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124F917D" w:rsidR="002F22D1"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118D1F7C" w14:textId="42EE7C8D" w:rsidR="00EC56E7" w:rsidRPr="00A1156D" w:rsidRDefault="00EC56E7" w:rsidP="000B7D53">
      <w:pPr>
        <w:spacing w:before="120" w:after="0" w:line="264" w:lineRule="auto"/>
        <w:ind w:left="540"/>
        <w:jc w:val="both"/>
        <w:rPr>
          <w:rFonts w:ascii="Times New Roman" w:eastAsia="SimSun" w:hAnsi="Times New Roman"/>
          <w:b/>
          <w:bCs/>
        </w:rPr>
      </w:pPr>
      <w:r w:rsidRPr="00A225B4">
        <w:rPr>
          <w:rFonts w:ascii="Times New Roman" w:eastAsia="SimSun" w:hAnsi="Times New Roman"/>
          <w:b/>
          <w:bCs/>
        </w:rPr>
        <w:t xml:space="preserve">Jednotná príručka pre žiadateľov/prijímateľov upravujúca kontrolu VO a obstarávania – </w:t>
      </w:r>
      <w:r w:rsidRPr="005A56CA">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1E25C32D" w14:textId="4CFBD12F" w:rsidR="00F27C5C" w:rsidRPr="00A1156D" w:rsidRDefault="002F22D1" w:rsidP="00A1156D">
      <w:pPr>
        <w:pStyle w:val="AODefHead"/>
        <w:numPr>
          <w:ilvl w:val="0"/>
          <w:numId w:val="0"/>
        </w:numPr>
        <w:spacing w:before="120"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71987C96"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w:t>
      </w:r>
      <w:r w:rsidR="007140A3" w:rsidRPr="000A7056">
        <w:rPr>
          <w:rFonts w:ascii="Times New Roman" w:hAnsi="Times New Roman"/>
          <w:bCs/>
        </w:rPr>
        <w:t>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deň lehoty.</w:t>
      </w:r>
      <w:r w:rsidR="007140A3">
        <w:rPr>
          <w:rFonts w:ascii="Times New Roman" w:hAnsi="Times New Roman"/>
          <w:bCs/>
        </w:rPr>
        <w:t xml:space="preserve"> </w:t>
      </w:r>
      <w:r w:rsidR="008E5E97" w:rsidRPr="00A1156D">
        <w:rPr>
          <w:rFonts w:ascii="Times New Roman" w:hAnsi="Times New Roman"/>
          <w:bCs/>
        </w:rPr>
        <w:t xml:space="preserve">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lastRenderedPageBreak/>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74833574"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r w:rsidRPr="000B7D53">
        <w:rPr>
          <w:rFonts w:ascii="Times New Roman" w:hAnsi="Times New Roman"/>
          <w:bCs/>
        </w:rPr>
        <w:t>a ktorými sa zabezpečí dosahovanie cieľov na úrovni OP.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r w:rsidR="00065FAD">
        <w:rPr>
          <w:rFonts w:ascii="Times New Roman" w:hAnsi="Times New Roman"/>
          <w:bCs/>
        </w:rPr>
        <w:t>.</w:t>
      </w:r>
      <w:del w:id="2" w:author="Autor">
        <w:r w:rsidRPr="00A1156D" w:rsidDel="00D2509B">
          <w:rPr>
            <w:rFonts w:ascii="Times New Roman" w:hAnsi="Times New Roman"/>
            <w:bCs/>
          </w:rPr>
          <w:delText xml:space="preserve"> a súčasne zodpovedá za ich </w:delText>
        </w:r>
        <w:r w:rsidR="007A714C" w:rsidRPr="00A1156D" w:rsidDel="00D2509B">
          <w:rPr>
            <w:rFonts w:ascii="Times New Roman" w:hAnsi="Times New Roman"/>
            <w:bCs/>
          </w:rPr>
          <w:delText xml:space="preserve">plnenie, resp. </w:delText>
        </w:r>
        <w:r w:rsidRPr="00A1156D" w:rsidDel="00D2509B">
          <w:rPr>
            <w:rFonts w:ascii="Times New Roman" w:hAnsi="Times New Roman"/>
            <w:bCs/>
          </w:rPr>
          <w:delText xml:space="preserve">udržanie v rámci </w:delText>
        </w:r>
        <w:r w:rsidR="007A714C" w:rsidRPr="00A1156D" w:rsidDel="00D2509B">
          <w:rPr>
            <w:rFonts w:ascii="Times New Roman" w:hAnsi="Times New Roman"/>
            <w:bCs/>
          </w:rPr>
          <w:delText xml:space="preserve">Obdobia </w:delText>
        </w:r>
        <w:r w:rsidRPr="00A1156D" w:rsidDel="00D2509B">
          <w:rPr>
            <w:rFonts w:ascii="Times New Roman" w:hAnsi="Times New Roman"/>
            <w:bCs/>
          </w:rPr>
          <w:delText>Udržateľnosti Projektu.</w:delText>
        </w:r>
      </w:del>
      <w:r w:rsidRPr="00A1156D">
        <w:rPr>
          <w:rFonts w:ascii="Times New Roman" w:hAnsi="Times New Roman"/>
          <w:bCs/>
        </w:rPr>
        <w:t xml:space="preserve"> 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proofErr w:type="spellStart"/>
      <w:r w:rsidRPr="00A1156D">
        <w:rPr>
          <w:rFonts w:ascii="Times New Roman" w:hAnsi="Times New Roman"/>
          <w:b/>
          <w:bCs/>
        </w:rPr>
        <w:t>Mikro</w:t>
      </w:r>
      <w:proofErr w:type="spellEnd"/>
      <w:r w:rsidRPr="00A1156D">
        <w:rPr>
          <w:rFonts w:ascii="Times New Roman" w:hAnsi="Times New Roman"/>
          <w:b/>
          <w:bCs/>
        </w:rPr>
        <w:t xml:space="preserve">,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proofErr w:type="spellStart"/>
      <w:r w:rsidR="00DC21A2" w:rsidRPr="00A1156D">
        <w:rPr>
          <w:sz w:val="22"/>
          <w:szCs w:val="22"/>
        </w:rPr>
        <w:t>nasl</w:t>
      </w:r>
      <w:proofErr w:type="spellEnd"/>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lastRenderedPageBreak/>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28379404" w:rsidR="002F22D1" w:rsidRPr="000B7D53" w:rsidRDefault="002F22D1" w:rsidP="00A1156D">
      <w:pPr>
        <w:pStyle w:val="AODefPara"/>
        <w:numPr>
          <w:ilvl w:val="0"/>
          <w:numId w:val="0"/>
        </w:numPr>
        <w:spacing w:before="120" w:line="264" w:lineRule="auto"/>
        <w:ind w:left="540"/>
        <w:rPr>
          <w:rStyle w:val="Sil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Pr="00A1156D">
        <w:rPr>
          <w:rStyle w:val="Siln"/>
          <w:b w:val="0"/>
        </w:rPr>
        <w:t xml:space="preserve">Nariadenie Európskeho parlamentu a Rady (EÚ, </w:t>
      </w:r>
      <w:proofErr w:type="spellStart"/>
      <w:r w:rsidRPr="00A1156D">
        <w:rPr>
          <w:rStyle w:val="Siln"/>
          <w:b w:val="0"/>
        </w:rPr>
        <w:t>Euratom</w:t>
      </w:r>
      <w:proofErr w:type="spellEnd"/>
      <w:r w:rsidRPr="00A1156D">
        <w:rPr>
          <w:rStyle w:val="Siln"/>
          <w:b w:val="0"/>
        </w:rPr>
        <w:t>) č. </w:t>
      </w:r>
      <w:r w:rsidR="00731AC7" w:rsidRPr="00A1156D">
        <w:rPr>
          <w:rStyle w:val="Siln"/>
          <w:b w:val="0"/>
        </w:rPr>
        <w:t>2018/1046</w:t>
      </w:r>
      <w:r w:rsidRPr="00A1156D">
        <w:rPr>
          <w:rStyle w:val="Siln"/>
          <w:b w:val="0"/>
        </w:rPr>
        <w:t xml:space="preserve"> z</w:t>
      </w:r>
      <w:r w:rsidR="00910086">
        <w:rPr>
          <w:rStyle w:val="Siln"/>
          <w:b w:val="0"/>
        </w:rPr>
        <w:t> </w:t>
      </w:r>
      <w:r w:rsidR="00731AC7" w:rsidRPr="00A1156D">
        <w:rPr>
          <w:rStyle w:val="Siln"/>
          <w:b w:val="0"/>
        </w:rPr>
        <w:t>18</w:t>
      </w:r>
      <w:r w:rsidR="00910086">
        <w:rPr>
          <w:rStyle w:val="Siln"/>
          <w:b w:val="0"/>
        </w:rPr>
        <w:t>. 07.</w:t>
      </w:r>
      <w:r w:rsidR="00731AC7" w:rsidRPr="00A1156D">
        <w:rPr>
          <w:rStyle w:val="Siln"/>
          <w:b w:val="0"/>
        </w:rPr>
        <w:t xml:space="preserve"> 2018</w:t>
      </w:r>
      <w:r w:rsidRPr="00A1156D">
        <w:rPr>
          <w:rStyle w:val="Siln"/>
          <w:b w:val="0"/>
        </w:rPr>
        <w:t xml:space="preserve"> o rozpočtových pravidlách, ktoré sa vzťahujú na všeobecný rozpočet Únie</w:t>
      </w:r>
      <w:r w:rsidR="00A6614C">
        <w:rPr>
          <w:rStyle w:val="Siln"/>
          <w:b w:val="0"/>
        </w:rPr>
        <w:t xml:space="preserve"> (EÚ)</w:t>
      </w:r>
      <w:r w:rsidRPr="00A1156D">
        <w:rPr>
          <w:rStyle w:val="Siln"/>
          <w:b w:val="0"/>
        </w:rPr>
        <w:t xml:space="preserve">, </w:t>
      </w:r>
      <w:r w:rsidR="00731AC7" w:rsidRPr="00A1156D">
        <w:rPr>
          <w:rStyle w:val="Siln"/>
          <w:b w:val="0"/>
        </w:rPr>
        <w:t xml:space="preserve">o zmene nariadení (EÚ) č.  1296/2013, (EÚ) č. 1301/2013, (EÚ) č. 1303/2013, (EÚ) č. 1304/2013, (EÚ) č. 1309/2013, (EÚ) č. 1316/2013, (EÚ) č. 223/2014, (EÚ) č. 283/2014 a rozhodnutia č. 541/2014/EÚ a o </w:t>
      </w:r>
      <w:r w:rsidRPr="00A1156D">
        <w:rPr>
          <w:rStyle w:val="Siln"/>
          <w:b w:val="0"/>
        </w:rPr>
        <w:t xml:space="preserve"> zrušení nariadenia </w:t>
      </w:r>
      <w:r w:rsidR="004D2C61" w:rsidRPr="00A1156D">
        <w:rPr>
          <w:rStyle w:val="Siln"/>
          <w:b w:val="0"/>
        </w:rPr>
        <w:t xml:space="preserve">(EÚ, </w:t>
      </w:r>
      <w:proofErr w:type="spellStart"/>
      <w:r w:rsidRPr="00A1156D">
        <w:rPr>
          <w:rStyle w:val="Siln"/>
          <w:b w:val="0"/>
        </w:rPr>
        <w:t>Euratom</w:t>
      </w:r>
      <w:proofErr w:type="spellEnd"/>
      <w:r w:rsidRPr="00A1156D">
        <w:rPr>
          <w:rStyle w:val="Siln"/>
          <w:b w:val="0"/>
        </w:rPr>
        <w:t>) č. </w:t>
      </w:r>
      <w:r w:rsidR="004D2C61" w:rsidRPr="00A1156D">
        <w:rPr>
          <w:rStyle w:val="Siln"/>
          <w:b w:val="0"/>
        </w:rPr>
        <w:t>966/2012</w:t>
      </w:r>
      <w:r w:rsidRPr="00A1156D">
        <w:rPr>
          <w:rStyle w:val="Siln"/>
          <w:b w:val="0"/>
        </w:rPr>
        <w:t xml:space="preserve">; </w:t>
      </w:r>
    </w:p>
    <w:p w14:paraId="5202ECFB" w14:textId="773637F7"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4AA50941"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aplikácie podmienok definície nezrovnalosti stanovenej </w:t>
      </w:r>
      <w:r w:rsidR="00B151FB">
        <w:t>N</w:t>
      </w:r>
      <w:r w:rsidR="00B151FB" w:rsidRPr="00A1156D">
        <w:t xml:space="preserve">ariadením </w:t>
      </w:r>
      <w:r w:rsidR="00B151FB">
        <w:t>1303</w:t>
      </w:r>
      <w:r w:rsidR="00FD5B65">
        <w:t>/2013</w:t>
      </w:r>
      <w:r w:rsidR="00B151FB">
        <w:t xml:space="preserve"> </w:t>
      </w:r>
      <w:r w:rsidR="00D05217" w:rsidRPr="00A1156D">
        <w:t>sa pri posudzovaní skutočností a zistených nedostatkov pod pojmom nezrovnalosť rozumie aj podozrenie 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lastRenderedPageBreak/>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w:t>
      </w:r>
      <w:proofErr w:type="spellStart"/>
      <w:r w:rsidRPr="00A1156D">
        <w:rPr>
          <w:rFonts w:ascii="Times New Roman" w:hAnsi="Times New Roman"/>
        </w:rPr>
        <w:t>maior</w:t>
      </w:r>
      <w:proofErr w:type="spellEnd"/>
      <w:r w:rsidRPr="00A1156D">
        <w:rPr>
          <w:rFonts w:ascii="Times New Roman" w:hAnsi="Times New Roman"/>
        </w:rPr>
        <w:t xml:space="preserve">,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7777777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3"/>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3"/>
      <w:r w:rsidR="004D357F">
        <w:rPr>
          <w:rStyle w:val="Odkaznakomentr"/>
          <w:rFonts w:ascii="Times New Roman" w:eastAsia="Times New Roman" w:hAnsi="Times New Roman"/>
        </w:rPr>
        <w:commentReference w:id="3"/>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lastRenderedPageBreak/>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00717457"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DC3662">
        <w:t>v</w:t>
      </w:r>
      <w:r w:rsidR="00307349" w:rsidRPr="00DC3662">
        <w:t> </w:t>
      </w:r>
      <w:r w:rsidR="002F22D1" w:rsidRPr="00DC3662">
        <w:t>období</w:t>
      </w:r>
      <w:r w:rsidR="00307349" w:rsidRPr="00DC3662">
        <w:t xml:space="preserve"> od Začatia realizácie hlavných aktivít Projektu do uplynutia</w:t>
      </w:r>
      <w:r w:rsidR="002F22D1" w:rsidRPr="00DC3662">
        <w:t xml:space="preserve"> piatich rokov od Finančného ukončenia Projektu</w:t>
      </w:r>
      <w:ins w:id="4" w:author="Autor">
        <w:r w:rsidR="00DC3EC9">
          <w:t>,</w:t>
        </w:r>
      </w:ins>
      <w:r w:rsidR="002F22D1" w:rsidRPr="00DC3662">
        <w:t xml:space="preserve"> </w:t>
      </w:r>
      <w:del w:id="5" w:author="Autor">
        <w:r w:rsidR="002F22D1" w:rsidRPr="004729BC" w:rsidDel="00DC3EC9">
          <w:rPr>
            <w:rPrChange w:id="6" w:author="Autor">
              <w:rPr>
                <w:highlight w:val="yellow"/>
              </w:rPr>
            </w:rPrChange>
          </w:rPr>
          <w:delText xml:space="preserve">alebo </w:delText>
        </w:r>
        <w:r w:rsidR="00307349" w:rsidRPr="004729BC" w:rsidDel="00DC3EC9">
          <w:rPr>
            <w:rPrChange w:id="7" w:author="Autor">
              <w:rPr>
                <w:highlight w:val="yellow"/>
              </w:rPr>
            </w:rPrChange>
          </w:rPr>
          <w:delText xml:space="preserve">do uplynutia </w:delText>
        </w:r>
        <w:r w:rsidR="002F22D1" w:rsidRPr="004729BC" w:rsidDel="00DC3EC9">
          <w:rPr>
            <w:rPrChange w:id="8" w:author="Autor">
              <w:rPr>
                <w:highlight w:val="yellow"/>
              </w:rPr>
            </w:rPrChange>
          </w:rPr>
          <w:delText>obdob</w:delText>
        </w:r>
        <w:r w:rsidR="00307349" w:rsidRPr="004729BC" w:rsidDel="00DC3EC9">
          <w:rPr>
            <w:rPrChange w:id="9" w:author="Autor">
              <w:rPr>
                <w:highlight w:val="yellow"/>
              </w:rPr>
            </w:rPrChange>
          </w:rPr>
          <w:delText>ia</w:delText>
        </w:r>
        <w:r w:rsidR="002F22D1" w:rsidRPr="004729BC" w:rsidDel="00DC3EC9">
          <w:rPr>
            <w:rPrChange w:id="10" w:author="Autor">
              <w:rPr>
                <w:highlight w:val="yellow"/>
              </w:rPr>
            </w:rPrChange>
          </w:rPr>
          <w:delText xml:space="preserve"> </w:delText>
        </w:r>
        <w:r w:rsidR="00307349" w:rsidRPr="004729BC" w:rsidDel="00DC3EC9">
          <w:rPr>
            <w:rPrChange w:id="11" w:author="Autor">
              <w:rPr>
                <w:highlight w:val="yellow"/>
              </w:rPr>
            </w:rPrChange>
          </w:rPr>
          <w:delText xml:space="preserve">stanoveného </w:delText>
        </w:r>
        <w:r w:rsidR="002F22D1" w:rsidRPr="004729BC" w:rsidDel="00DC3EC9">
          <w:rPr>
            <w:rPrChange w:id="12" w:author="Autor">
              <w:rPr>
                <w:highlight w:val="yellow"/>
              </w:rPr>
            </w:rPrChange>
          </w:rPr>
          <w:delText>v pravidlách o štátnej pomoci, ak sa v rámci Projektu poskytuje pomoc,</w:delText>
        </w:r>
        <w:r w:rsidR="002F22D1" w:rsidRPr="00A1156D" w:rsidDel="00DC3EC9">
          <w:delText xml:space="preserve"> </w:delText>
        </w:r>
      </w:del>
      <w:r w:rsidR="002F22D1" w:rsidRPr="00A1156D">
        <w:t xml:space="preserve">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 xml:space="preserve">skončeniu alebo premiestneniu výrobnej činnosti mimo oprávnené miesto realizácie Projektu, </w:t>
      </w:r>
      <w:proofErr w:type="spellStart"/>
      <w:r w:rsidRPr="00A1156D">
        <w:t>t.j</w:t>
      </w:r>
      <w:proofErr w:type="spellEnd"/>
      <w:r w:rsidRPr="00A1156D">
        <w:t>.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 xml:space="preserve">V prípade, ak sa príspevok poskytuje z Európskeho sociálneho fondu, alebo ak súčasťou Projektu nie je investícia do výroby, ani investícia do infraštruktúry, Podstatná zmena Projektu nastane, ak </w:t>
      </w:r>
      <w:r w:rsidRPr="00A1156D">
        <w:rPr>
          <w:bCs/>
        </w:rPr>
        <w:lastRenderedPageBreak/>
        <w:t>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35BACAC2" w:rsidR="00F27C5C" w:rsidRPr="00A1156D" w:rsidRDefault="00D60452" w:rsidP="000B7D53">
      <w:pPr>
        <w:tabs>
          <w:tab w:val="num" w:pos="900"/>
        </w:tabs>
        <w:spacing w:before="120" w:after="0" w:line="264" w:lineRule="auto"/>
        <w:ind w:left="540"/>
        <w:jc w:val="both"/>
        <w:rPr>
          <w:rFonts w:ascii="Times New Roman" w:hAnsi="Times New Roman"/>
        </w:rPr>
      </w:pPr>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t.</w:t>
      </w:r>
      <w:ins w:id="13" w:author="Autor">
        <w:r w:rsidR="00D13713">
          <w:rPr>
            <w:rFonts w:ascii="Times New Roman" w:hAnsi="Times New Roman"/>
          </w:rPr>
          <w:t xml:space="preserve"> </w:t>
        </w:r>
      </w:ins>
      <w:r w:rsidRPr="00A1156D">
        <w:rPr>
          <w:rFonts w:ascii="Times New Roman" w:hAnsi="Times New Roman"/>
        </w:rPr>
        <w:t>j.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14:paraId="0B93032D" w14:textId="7AC88A5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 xml:space="preserve">hmotne </w:t>
      </w:r>
      <w:proofErr w:type="spellStart"/>
      <w:r w:rsidRPr="00A1156D">
        <w:rPr>
          <w:rFonts w:ascii="Times New Roman" w:hAnsi="Times New Roman"/>
        </w:rPr>
        <w:t>zachytiteľná</w:t>
      </w:r>
      <w:proofErr w:type="spellEnd"/>
      <w:r w:rsidR="0001763D">
        <w:rPr>
          <w:rFonts w:ascii="Times New Roman" w:hAnsi="Times New Roman"/>
        </w:rPr>
        <w:t xml:space="preserve"> (</w:t>
      </w:r>
      <w:proofErr w:type="spellStart"/>
      <w:r w:rsidR="0001763D">
        <w:rPr>
          <w:rFonts w:ascii="Times New Roman" w:hAnsi="Times New Roman"/>
        </w:rPr>
        <w:t>zaznamanateľná</w:t>
      </w:r>
      <w:proofErr w:type="spellEnd"/>
      <w:r w:rsidR="0001763D">
        <w:rPr>
          <w:rFonts w:ascii="Times New Roman" w:hAnsi="Times New Roman"/>
        </w:rPr>
        <w:t>)</w:t>
      </w:r>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lastRenderedPageBreak/>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387355B0"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proofErr w:type="spellStart"/>
      <w:r w:rsidRPr="00A1156D">
        <w:t>t.j</w:t>
      </w:r>
      <w:proofErr w:type="spellEnd"/>
      <w:r w:rsidRPr="00A1156D">
        <w:t xml:space="preserve">.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14"/>
      <w:r w:rsidRPr="00A1156D">
        <w:t>.............</w:t>
      </w:r>
      <w:commentRangeEnd w:id="14"/>
      <w:r w:rsidR="000645E7" w:rsidRPr="000B7D53">
        <w:rPr>
          <w:rStyle w:val="Odkaznakomentr"/>
          <w:rFonts w:eastAsia="Times New Roman"/>
          <w:sz w:val="22"/>
          <w:szCs w:val="22"/>
        </w:rPr>
        <w:commentReference w:id="14"/>
      </w:r>
      <w:r w:rsidRPr="00A1156D">
        <w:t>, pričom za žiadnych okolností nesmie prekročiť termín stanovený v článku 65 ods</w:t>
      </w:r>
      <w:r w:rsidR="001D3560" w:rsidRPr="00A1156D">
        <w:t>ek</w:t>
      </w:r>
      <w:r w:rsidRPr="00A1156D">
        <w:t xml:space="preserve"> 2 všeobecného nariadenia, t.</w:t>
      </w:r>
      <w:ins w:id="15" w:author="Autor">
        <w:r w:rsidR="00D13713">
          <w:t xml:space="preserve"> </w:t>
        </w:r>
      </w:ins>
      <w:r w:rsidRPr="00A1156D">
        <w: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 xml:space="preserve">de </w:t>
      </w:r>
      <w:proofErr w:type="spellStart"/>
      <w:r w:rsidRPr="00A1156D">
        <w:rPr>
          <w:b/>
          <w:bCs/>
        </w:rPr>
        <w:t>minimis</w:t>
      </w:r>
      <w:proofErr w:type="spellEnd"/>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6EF758B6"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16"/>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16"/>
      <w:r w:rsidR="004D357F">
        <w:rPr>
          <w:rStyle w:val="Odkaznakomentr"/>
          <w:rFonts w:eastAsia="Times New Roman"/>
        </w:rPr>
        <w:commentReference w:id="16"/>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lastRenderedPageBreak/>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678FA412" w14:textId="72D5DF84"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w:t>
      </w:r>
      <w:proofErr w:type="spellStart"/>
      <w:r w:rsidRPr="00A1156D">
        <w:t>minimis</w:t>
      </w:r>
      <w:proofErr w:type="spellEnd"/>
      <w:r w:rsidRPr="00A1156D">
        <w:t xml:space="preserve"> ako aj štátna pomoc. Povinnosti zmluvných strán, ktoré pre </w:t>
      </w:r>
      <w:proofErr w:type="spellStart"/>
      <w:r w:rsidRPr="00A1156D">
        <w:t>ne</w:t>
      </w:r>
      <w:proofErr w:type="spellEnd"/>
      <w:r w:rsidRPr="00A1156D">
        <w:t xml:space="preserv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02AE7684"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 xml:space="preserve">1 zákona </w:t>
      </w:r>
      <w:r w:rsidR="0001763D">
        <w:t xml:space="preserve">č. 431/2002 Z. z. o </w:t>
      </w:r>
      <w:r w:rsidRPr="00A1156D">
        <w:t>účtovníctve</w:t>
      </w:r>
      <w:r w:rsidR="00CE30CF">
        <w:t xml:space="preserve"> </w:t>
      </w:r>
      <w:r w:rsidRPr="00A1156D">
        <w:t xml:space="preserve">. Na účely predkladania žiadosti o platbu </w:t>
      </w:r>
      <w:r w:rsidR="0001763D">
        <w:t>( ďalej aj „</w:t>
      </w:r>
      <w:proofErr w:type="spellStart"/>
      <w:r w:rsidR="0001763D">
        <w:t>ŽoP</w:t>
      </w:r>
      <w:proofErr w:type="spellEnd"/>
      <w:r w:rsidR="0001763D">
        <w:t xml:space="preserve">“) </w:t>
      </w:r>
      <w:r w:rsidRPr="00A1156D">
        <w:t xml:space="preserve">sa vyžaduje splnenie náležitostí </w:t>
      </w:r>
      <w:r w:rsidR="00324EB2" w:rsidRPr="00A1156D">
        <w:t>definovaných v § 10 ods</w:t>
      </w:r>
      <w:r w:rsidR="00CE30CF">
        <w:t>ek</w:t>
      </w:r>
      <w:r w:rsidR="00CE30CF" w:rsidRPr="00A1156D">
        <w:t xml:space="preserve"> </w:t>
      </w:r>
      <w:r w:rsidR="00324EB2" w:rsidRPr="00A1156D">
        <w:t>1 písmen</w:t>
      </w:r>
      <w:r w:rsidRPr="00A1156D">
        <w:t xml:space="preserve"> a) až f) predmetného zákona, pričom za dostatočné splnenie náležitost</w:t>
      </w:r>
      <w:r w:rsidR="00324EB2" w:rsidRPr="00A1156D">
        <w:t>i podľa písmena</w:t>
      </w:r>
      <w:r w:rsidRPr="00A1156D">
        <w:t xml:space="preserve"> f) sa považuje vyhlásenie Prijímateľa v</w:t>
      </w:r>
      <w:r w:rsidR="00BC0772">
        <w:t> </w:t>
      </w:r>
      <w:proofErr w:type="spellStart"/>
      <w:r w:rsidR="0001763D">
        <w:t>ŽoP</w:t>
      </w:r>
      <w:proofErr w:type="spellEnd"/>
      <w:r w:rsidR="00BC0772">
        <w:t xml:space="preserve">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lastRenderedPageBreak/>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17"/>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 xml:space="preserve">redmete Projektu, ktorý je hmotne </w:t>
      </w:r>
      <w:proofErr w:type="spellStart"/>
      <w:r w:rsidR="00324EB2" w:rsidRPr="00A1156D">
        <w:rPr>
          <w:rFonts w:ascii="Times New Roman" w:hAnsi="Times New Roman"/>
        </w:rPr>
        <w:t>zachytiteľný</w:t>
      </w:r>
      <w:proofErr w:type="spellEnd"/>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17"/>
      <w:r w:rsidR="00953378">
        <w:rPr>
          <w:rStyle w:val="Odkaznakomentr"/>
          <w:rFonts w:ascii="Times New Roman" w:eastAsia="Times New Roman" w:hAnsi="Times New Roman"/>
        </w:rPr>
        <w:commentReference w:id="17"/>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w:t>
      </w:r>
      <w:proofErr w:type="spellStart"/>
      <w:r w:rsidRPr="00A1156D">
        <w:rPr>
          <w:rFonts w:ascii="Times New Roman" w:hAnsi="Times New Roman"/>
        </w:rPr>
        <w:t>zachytiteľný</w:t>
      </w:r>
      <w:proofErr w:type="spellEnd"/>
      <w:r w:rsidR="00ED13A2">
        <w:rPr>
          <w:rFonts w:ascii="Times New Roman" w:hAnsi="Times New Roman"/>
        </w:rPr>
        <w:t xml:space="preserve"> (</w:t>
      </w:r>
      <w:proofErr w:type="spellStart"/>
      <w:r w:rsidR="00ED13A2">
        <w:rPr>
          <w:rFonts w:ascii="Times New Roman" w:hAnsi="Times New Roman"/>
        </w:rPr>
        <w:t>zaznamenateľný</w:t>
      </w:r>
      <w:proofErr w:type="spellEnd"/>
      <w:r w:rsidR="00ED13A2">
        <w:rPr>
          <w:rFonts w:ascii="Times New Roman" w:hAnsi="Times New Roman"/>
        </w:rPr>
        <w:t>)</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je dokument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 </w:t>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w:t>
      </w:r>
      <w:r w:rsidRPr="00A1156D">
        <w:lastRenderedPageBreak/>
        <w:t xml:space="preserve">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441BAB7C" w14:textId="67EEADE0" w:rsidR="0001763D" w:rsidRPr="002C43F2" w:rsidRDefault="002F22D1" w:rsidP="0001763D">
      <w:pPr>
        <w:spacing w:before="120" w:line="264" w:lineRule="auto"/>
        <w:ind w:left="540"/>
        <w:jc w:val="both"/>
        <w:rPr>
          <w:rFonts w:ascii="Times New Roman" w:eastAsia="SimSun" w:hAnsi="Times New Roman"/>
          <w:rPrChange w:id="18" w:author="Autor">
            <w:rPr>
              <w:rFonts w:ascii="Times New Roman" w:hAnsi="Times New Roman"/>
            </w:rPr>
          </w:rPrChange>
        </w:rPr>
      </w:pPr>
      <w:r w:rsidRPr="002C43F2">
        <w:rPr>
          <w:rFonts w:ascii="Times New Roman" w:eastAsia="SimSun" w:hAnsi="Times New Roman"/>
          <w:b/>
          <w:rPrChange w:id="19" w:author="Autor">
            <w:rPr>
              <w:b/>
            </w:rPr>
          </w:rPrChange>
        </w:rPr>
        <w:t>Verejné obstarávanie</w:t>
      </w:r>
      <w:r w:rsidRPr="002C43F2">
        <w:rPr>
          <w:rFonts w:ascii="Times New Roman" w:eastAsia="SimSun" w:hAnsi="Times New Roman"/>
          <w:rPrChange w:id="20" w:author="Autor">
            <w:rPr>
              <w:b/>
            </w:rPr>
          </w:rPrChange>
        </w:rPr>
        <w:t xml:space="preserve"> </w:t>
      </w:r>
      <w:r w:rsidRPr="002C43F2">
        <w:rPr>
          <w:rFonts w:ascii="Times New Roman" w:eastAsia="SimSun" w:hAnsi="Times New Roman"/>
          <w:rPrChange w:id="21" w:author="Autor">
            <w:rPr/>
          </w:rPrChange>
        </w:rPr>
        <w:t>alebo</w:t>
      </w:r>
      <w:r w:rsidRPr="002C43F2">
        <w:rPr>
          <w:rFonts w:ascii="Times New Roman" w:eastAsia="SimSun" w:hAnsi="Times New Roman"/>
          <w:rPrChange w:id="22" w:author="Autor">
            <w:rPr>
              <w:b/>
            </w:rPr>
          </w:rPrChange>
        </w:rPr>
        <w:t xml:space="preserve"> </w:t>
      </w:r>
      <w:r w:rsidRPr="002C43F2">
        <w:rPr>
          <w:rFonts w:ascii="Times New Roman" w:eastAsia="SimSun" w:hAnsi="Times New Roman"/>
          <w:b/>
          <w:rPrChange w:id="23" w:author="Autor">
            <w:rPr>
              <w:b/>
            </w:rPr>
          </w:rPrChange>
        </w:rPr>
        <w:t>VO</w:t>
      </w:r>
      <w:r w:rsidRPr="002C43F2">
        <w:rPr>
          <w:rFonts w:ascii="Times New Roman" w:eastAsia="SimSun" w:hAnsi="Times New Roman"/>
          <w:rPrChange w:id="24" w:author="Autor">
            <w:rPr>
              <w:b/>
            </w:rPr>
          </w:rPrChange>
        </w:rPr>
        <w:t xml:space="preserve"> </w:t>
      </w:r>
      <w:r w:rsidR="00CE30CF" w:rsidRPr="002C43F2">
        <w:rPr>
          <w:rFonts w:ascii="Times New Roman" w:eastAsia="SimSun" w:hAnsi="Times New Roman"/>
          <w:rPrChange w:id="25" w:author="Autor">
            <w:rPr>
              <w:b/>
            </w:rPr>
          </w:rPrChange>
        </w:rPr>
        <w:t xml:space="preserve">- </w:t>
      </w:r>
      <w:r w:rsidR="0001763D" w:rsidRPr="002C43F2">
        <w:rPr>
          <w:rFonts w:ascii="Times New Roman" w:eastAsia="SimSun" w:hAnsi="Times New Roman"/>
          <w:rPrChange w:id="26" w:author="Autor">
            <w:rPr>
              <w:rFonts w:ascii="Times New Roman" w:hAnsi="Times New Roman"/>
            </w:rPr>
          </w:rPrChange>
        </w:rPr>
        <w:t>postupy obstarávania služieb, tovarov a stavebných prác v zmysle zákona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t.</w:t>
      </w:r>
      <w:ins w:id="27" w:author="Autor">
        <w:r w:rsidR="00D13713">
          <w:rPr>
            <w:rFonts w:ascii="Times New Roman" w:eastAsia="SimSun" w:hAnsi="Times New Roman"/>
          </w:rPr>
          <w:t xml:space="preserve"> </w:t>
        </w:r>
      </w:ins>
      <w:r w:rsidR="0001763D" w:rsidRPr="002C43F2">
        <w:rPr>
          <w:rFonts w:ascii="Times New Roman" w:eastAsia="SimSun" w:hAnsi="Times New Roman"/>
          <w:rPrChange w:id="28" w:author="Autor">
            <w:rPr>
              <w:rFonts w:ascii="Times New Roman" w:hAnsi="Times New Roman"/>
            </w:rPr>
          </w:rPrChange>
        </w:rPr>
        <w:t>j. bez ohľadu na konkrétne postupy obstarávania podľa Zákona o VO, zahŕňa aj iné druhy obstarávania (výberu Dodávateľa) nespadajúce pod Zákon o VO, ak ich právny poriadok SR pre konkrétny prípad pripúšťa (napr. zákazky podľa § 1 ods. 2 až 14 zákona o VO alebo zákazky vyhlásené osobou, ktorej verejný obstarávateľ poskytne 50% a menej finančných prostriedkov na dodanie tovaru, uskutočnenie stavebných prác a poskytnutie služieb z NFP);</w:t>
      </w:r>
    </w:p>
    <w:p w14:paraId="7FA8F872" w14:textId="47B33147" w:rsidR="002F22D1" w:rsidRPr="002C43F2" w:rsidRDefault="002F22D1" w:rsidP="00661792">
      <w:pPr>
        <w:pStyle w:val="Odsekzoznamu"/>
        <w:numPr>
          <w:ilvl w:val="0"/>
          <w:numId w:val="20"/>
        </w:numPr>
        <w:spacing w:before="120" w:line="264" w:lineRule="auto"/>
        <w:ind w:left="540"/>
        <w:jc w:val="both"/>
        <w:rPr>
          <w:rFonts w:eastAsia="SimSun"/>
          <w:sz w:val="22"/>
          <w:szCs w:val="22"/>
          <w:lang w:eastAsia="en-US"/>
          <w:rPrChange w:id="29" w:author="Autor">
            <w:rPr/>
          </w:rPrChange>
        </w:rPr>
      </w:pPr>
      <w:r w:rsidRPr="002C43F2">
        <w:rPr>
          <w:rFonts w:eastAsia="SimSun"/>
          <w:b/>
          <w:sz w:val="22"/>
          <w:szCs w:val="22"/>
          <w:lang w:eastAsia="en-US"/>
          <w:rPrChange w:id="30" w:author="Autor">
            <w:rPr>
              <w:b/>
            </w:rPr>
          </w:rPrChange>
        </w:rPr>
        <w:t>Verejnoprávny subjekt</w:t>
      </w:r>
      <w:r w:rsidRPr="002C43F2">
        <w:rPr>
          <w:rFonts w:eastAsia="SimSun"/>
          <w:sz w:val="22"/>
          <w:szCs w:val="22"/>
          <w:lang w:eastAsia="en-US"/>
          <w:rPrChange w:id="31" w:author="Autor">
            <w:rPr/>
          </w:rPrChange>
        </w:rPr>
        <w:t xml:space="preserve"> </w:t>
      </w:r>
      <w:r w:rsidR="00CE30CF" w:rsidRPr="002C43F2">
        <w:rPr>
          <w:rFonts w:eastAsia="SimSun"/>
          <w:sz w:val="22"/>
          <w:szCs w:val="22"/>
          <w:lang w:eastAsia="en-US"/>
          <w:rPrChange w:id="32" w:author="Autor">
            <w:rPr>
              <w:b/>
            </w:rPr>
          </w:rPrChange>
        </w:rPr>
        <w:t>-</w:t>
      </w:r>
      <w:r w:rsidR="00CE30CF" w:rsidRPr="002C43F2">
        <w:rPr>
          <w:rFonts w:eastAsia="SimSun"/>
          <w:sz w:val="22"/>
          <w:szCs w:val="22"/>
          <w:lang w:eastAsia="en-US"/>
          <w:rPrChange w:id="33" w:author="Autor">
            <w:rPr/>
          </w:rPrChange>
        </w:rPr>
        <w:t xml:space="preserve"> </w:t>
      </w:r>
      <w:r w:rsidRPr="002C43F2">
        <w:rPr>
          <w:rFonts w:eastAsia="SimSun"/>
          <w:sz w:val="22"/>
          <w:szCs w:val="22"/>
          <w:lang w:eastAsia="en-US"/>
          <w:rPrChange w:id="34" w:author="Autor">
            <w:rPr/>
          </w:rPrChange>
        </w:rPr>
        <w:t xml:space="preserve">každý subjekt, ktorý sa riadi verejným právom v zmysle </w:t>
      </w:r>
      <w:r w:rsidR="000678BB" w:rsidRPr="002C43F2">
        <w:rPr>
          <w:rFonts w:eastAsia="SimSun"/>
          <w:sz w:val="22"/>
          <w:szCs w:val="22"/>
          <w:lang w:eastAsia="en-US"/>
          <w:rPrChange w:id="35" w:author="Autor">
            <w:rPr>
              <w:bCs/>
            </w:rPr>
          </w:rPrChange>
        </w:rPr>
        <w:t>článku</w:t>
      </w:r>
      <w:r w:rsidRPr="002C43F2">
        <w:rPr>
          <w:rFonts w:eastAsia="SimSun"/>
          <w:sz w:val="22"/>
          <w:szCs w:val="22"/>
          <w:lang w:eastAsia="en-US"/>
          <w:rPrChange w:id="36" w:author="Autor">
            <w:rPr/>
          </w:rPrChange>
        </w:rPr>
        <w:t xml:space="preserve"> </w:t>
      </w:r>
      <w:r w:rsidR="00D05217" w:rsidRPr="002C43F2">
        <w:rPr>
          <w:rFonts w:eastAsia="SimSun"/>
          <w:sz w:val="22"/>
          <w:szCs w:val="22"/>
          <w:lang w:eastAsia="en-US"/>
          <w:rPrChange w:id="37" w:author="Autor">
            <w:rPr/>
          </w:rPrChange>
        </w:rPr>
        <w:t>2</w:t>
      </w:r>
      <w:r w:rsidRPr="002C43F2">
        <w:rPr>
          <w:rFonts w:eastAsia="SimSun"/>
          <w:sz w:val="22"/>
          <w:szCs w:val="22"/>
          <w:lang w:eastAsia="en-US"/>
          <w:rPrChange w:id="38" w:author="Autor">
            <w:rPr/>
          </w:rPrChange>
        </w:rPr>
        <w:t xml:space="preserve"> ods</w:t>
      </w:r>
      <w:r w:rsidR="001D3560" w:rsidRPr="002C43F2">
        <w:rPr>
          <w:rFonts w:eastAsia="SimSun"/>
          <w:sz w:val="22"/>
          <w:szCs w:val="22"/>
          <w:lang w:eastAsia="en-US"/>
          <w:rPrChange w:id="39" w:author="Autor">
            <w:rPr/>
          </w:rPrChange>
        </w:rPr>
        <w:t>ek</w:t>
      </w:r>
      <w:r w:rsidR="00D05217" w:rsidRPr="002C43F2">
        <w:rPr>
          <w:rFonts w:eastAsia="SimSun"/>
          <w:sz w:val="22"/>
          <w:szCs w:val="22"/>
          <w:lang w:eastAsia="en-US"/>
          <w:rPrChange w:id="40" w:author="Autor">
            <w:rPr/>
          </w:rPrChange>
        </w:rPr>
        <w:t xml:space="preserve"> 1 bod 4 smernice Európskeho parlamentu a Rady (EÚ)  2014/24/EÚ z 26. </w:t>
      </w:r>
      <w:r w:rsidR="00910086" w:rsidRPr="002C43F2">
        <w:rPr>
          <w:rFonts w:eastAsia="SimSun"/>
          <w:sz w:val="22"/>
          <w:szCs w:val="22"/>
          <w:lang w:eastAsia="en-US"/>
          <w:rPrChange w:id="41" w:author="Autor">
            <w:rPr/>
          </w:rPrChange>
        </w:rPr>
        <w:t xml:space="preserve">02. </w:t>
      </w:r>
      <w:r w:rsidR="00D05217" w:rsidRPr="002C43F2">
        <w:rPr>
          <w:rFonts w:eastAsia="SimSun"/>
          <w:sz w:val="22"/>
          <w:szCs w:val="22"/>
          <w:lang w:eastAsia="en-US"/>
          <w:rPrChange w:id="42" w:author="Autor">
            <w:rPr/>
          </w:rPrChange>
        </w:rPr>
        <w:t xml:space="preserve">2014 o verejnom obstarávaní a o zrušení smernice č. 2004/18/ES v platnom znení </w:t>
      </w:r>
      <w:r w:rsidRPr="002C43F2">
        <w:rPr>
          <w:rFonts w:eastAsia="SimSun"/>
          <w:sz w:val="22"/>
          <w:szCs w:val="22"/>
          <w:lang w:eastAsia="en-US"/>
          <w:rPrChange w:id="43" w:author="Autor">
            <w:rPr/>
          </w:rPrChange>
        </w:rPr>
        <w:t>a každé európske zoskupenie územnej spolupráce zriadené v súlade s nariaden</w:t>
      </w:r>
      <w:r w:rsidR="00364E0A" w:rsidRPr="002C43F2">
        <w:rPr>
          <w:rFonts w:eastAsia="SimSun"/>
          <w:sz w:val="22"/>
          <w:szCs w:val="22"/>
          <w:lang w:eastAsia="en-US"/>
          <w:rPrChange w:id="44" w:author="Autor">
            <w:rPr/>
          </w:rPrChange>
        </w:rPr>
        <w:t xml:space="preserve">ím Európskeho parlamentu a Rady </w:t>
      </w:r>
      <w:r w:rsidRPr="002C43F2">
        <w:rPr>
          <w:rFonts w:eastAsia="SimSun"/>
          <w:sz w:val="22"/>
          <w:szCs w:val="22"/>
          <w:lang w:eastAsia="en-US"/>
          <w:rPrChange w:id="45" w:author="Autor">
            <w:rPr/>
          </w:rPrChange>
        </w:rPr>
        <w:t xml:space="preserve">(EÚ) </w:t>
      </w:r>
      <w:r w:rsidR="00EA3750" w:rsidRPr="002C43F2">
        <w:rPr>
          <w:rFonts w:eastAsia="SimSun"/>
          <w:sz w:val="22"/>
          <w:szCs w:val="22"/>
          <w:lang w:eastAsia="en-US"/>
          <w:rPrChange w:id="46" w:author="Autor">
            <w:rPr/>
          </w:rPrChange>
        </w:rPr>
        <w:t xml:space="preserve"> </w:t>
      </w:r>
      <w:r w:rsidRPr="002C43F2">
        <w:rPr>
          <w:rFonts w:eastAsia="SimSun"/>
          <w:sz w:val="22"/>
          <w:szCs w:val="22"/>
          <w:lang w:eastAsia="en-US"/>
          <w:rPrChange w:id="47" w:author="Autor">
            <w:rPr/>
          </w:rPrChange>
        </w:rPr>
        <w:t xml:space="preserve">č. 1302/2013 </w:t>
      </w:r>
      <w:r w:rsidR="00156C07" w:rsidRPr="002C43F2">
        <w:rPr>
          <w:rFonts w:eastAsia="SimSun"/>
          <w:sz w:val="22"/>
          <w:szCs w:val="22"/>
          <w:lang w:eastAsia="en-US"/>
          <w:rPrChange w:id="48" w:author="Autor">
            <w:rPr/>
          </w:rPrChange>
        </w:rPr>
        <w:t xml:space="preserve">zo 17. </w:t>
      </w:r>
      <w:r w:rsidR="00910086" w:rsidRPr="002C43F2">
        <w:rPr>
          <w:rFonts w:eastAsia="SimSun"/>
          <w:sz w:val="22"/>
          <w:szCs w:val="22"/>
          <w:lang w:eastAsia="en-US"/>
          <w:rPrChange w:id="49" w:author="Autor">
            <w:rPr/>
          </w:rPrChange>
        </w:rPr>
        <w:t xml:space="preserve">12. </w:t>
      </w:r>
      <w:r w:rsidR="00156C07" w:rsidRPr="002C43F2">
        <w:rPr>
          <w:rFonts w:eastAsia="SimSun"/>
          <w:sz w:val="22"/>
          <w:szCs w:val="22"/>
          <w:lang w:eastAsia="en-US"/>
          <w:rPrChange w:id="50" w:author="Autor">
            <w:rPr/>
          </w:rPrChange>
        </w:rPr>
        <w:t xml:space="preserve">2013 v platnom znení </w:t>
      </w:r>
      <w:r w:rsidRPr="002C43F2">
        <w:rPr>
          <w:rFonts w:eastAsia="SimSun"/>
          <w:sz w:val="22"/>
          <w:szCs w:val="22"/>
          <w:lang w:eastAsia="en-US"/>
          <w:rPrChange w:id="51" w:author="Autor">
            <w:rPr/>
          </w:rPrChange>
        </w:rPr>
        <w:t>ale</w:t>
      </w:r>
      <w:r w:rsidR="00364E0A" w:rsidRPr="002C43F2">
        <w:rPr>
          <w:rFonts w:eastAsia="SimSun"/>
          <w:sz w:val="22"/>
          <w:szCs w:val="22"/>
          <w:lang w:eastAsia="en-US"/>
          <w:rPrChange w:id="52" w:author="Autor">
            <w:rPr/>
          </w:rPrChange>
        </w:rPr>
        <w:t>bo vzniknuté podľa zákona č. 90/2008</w:t>
      </w:r>
      <w:r w:rsidR="00364E0A" w:rsidRPr="002C43F2">
        <w:rPr>
          <w:rFonts w:eastAsia="SimSun"/>
          <w:sz w:val="22"/>
          <w:szCs w:val="22"/>
          <w:lang w:eastAsia="en-US"/>
          <w:rPrChange w:id="53" w:author="Autor">
            <w:rPr/>
          </w:rPrChange>
        </w:rPr>
        <w:br/>
      </w:r>
      <w:r w:rsidRPr="002C43F2">
        <w:rPr>
          <w:rFonts w:eastAsia="SimSun"/>
          <w:sz w:val="22"/>
          <w:szCs w:val="22"/>
          <w:lang w:eastAsia="en-US"/>
          <w:rPrChange w:id="54" w:author="Autor">
            <w:rPr/>
          </w:rPrChange>
        </w:rPr>
        <w:t>Z. z.</w:t>
      </w:r>
      <w:r w:rsidR="00924E42" w:rsidRPr="002C43F2">
        <w:rPr>
          <w:rFonts w:eastAsia="SimSun"/>
          <w:sz w:val="22"/>
          <w:szCs w:val="22"/>
          <w:lang w:eastAsia="en-US"/>
          <w:rPrChange w:id="55" w:author="Autor">
            <w:rPr/>
          </w:rPrChange>
        </w:rPr>
        <w:t xml:space="preserve"> </w:t>
      </w:r>
      <w:r w:rsidR="00156C07" w:rsidRPr="002C43F2">
        <w:rPr>
          <w:rFonts w:eastAsia="SimSun"/>
          <w:sz w:val="22"/>
          <w:szCs w:val="22"/>
          <w:lang w:eastAsia="en-US"/>
          <w:rPrChange w:id="56" w:author="Autor">
            <w:rPr/>
          </w:rPrChange>
        </w:rPr>
        <w:t xml:space="preserve">o európskom zoskupení územnej spolupráce a o doplnení zákona č. 540/2001 Z. z. o štátnej štatistike </w:t>
      </w:r>
      <w:r w:rsidR="00924E42" w:rsidRPr="002C43F2">
        <w:rPr>
          <w:rFonts w:eastAsia="SimSun"/>
          <w:sz w:val="22"/>
          <w:szCs w:val="22"/>
          <w:lang w:eastAsia="en-US"/>
          <w:rPrChange w:id="57" w:author="Autor">
            <w:rPr/>
          </w:rPrChange>
        </w:rPr>
        <w:t>v znení neskorších prepisov</w:t>
      </w:r>
      <w:r w:rsidRPr="002C43F2">
        <w:rPr>
          <w:rFonts w:eastAsia="SimSun"/>
          <w:sz w:val="22"/>
          <w:szCs w:val="22"/>
          <w:lang w:eastAsia="en-US"/>
          <w:rPrChange w:id="58" w:author="Autor">
            <w:rPr/>
          </w:rPrChange>
        </w:rPr>
        <w:t>, bez ohľadu na to, či sa európske zoskupenie územnej spolupráce považuje podľa právnych predpisov Slovenskej republiky za verejnoprávny subjekt alebo subjekt súkromného práva</w:t>
      </w:r>
      <w:r w:rsidR="00CF6859" w:rsidRPr="002C43F2">
        <w:rPr>
          <w:rFonts w:eastAsia="SimSun"/>
          <w:sz w:val="22"/>
          <w:szCs w:val="22"/>
          <w:lang w:eastAsia="en-US"/>
          <w:rPrChange w:id="59" w:author="Autor">
            <w:rPr/>
          </w:rPrChange>
        </w:rPr>
        <w:t>;</w:t>
      </w:r>
      <w:r w:rsidRPr="002C43F2">
        <w:rPr>
          <w:rFonts w:eastAsia="SimSun"/>
          <w:sz w:val="22"/>
          <w:szCs w:val="22"/>
          <w:lang w:eastAsia="en-US"/>
          <w:rPrChange w:id="60" w:author="Autor">
            <w:rPr/>
          </w:rPrChange>
        </w:rPr>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w:t>
      </w:r>
      <w:proofErr w:type="spellStart"/>
      <w:r w:rsidR="00156C07" w:rsidRPr="00A1156D">
        <w:t>uisťovacích</w:t>
      </w:r>
      <w:proofErr w:type="spellEnd"/>
      <w:r w:rsidR="00156C07" w:rsidRPr="00A1156D">
        <w:t xml:space="preserve">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75952E36" w:rsidR="00C72A22" w:rsidRPr="00A1156D" w:rsidRDefault="00C72A22" w:rsidP="00A1156D">
      <w:pPr>
        <w:pStyle w:val="AODefPara"/>
        <w:numPr>
          <w:ilvl w:val="1"/>
          <w:numId w:val="20"/>
        </w:numPr>
        <w:spacing w:before="120" w:line="264" w:lineRule="auto"/>
        <w:ind w:left="567"/>
      </w:pPr>
      <w:commentRangeStart w:id="61"/>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61"/>
      <w:r w:rsidR="004D357F">
        <w:rPr>
          <w:rStyle w:val="Odkaznakomentr"/>
          <w:rFonts w:eastAsia="Times New Roman"/>
        </w:rPr>
        <w:commentReference w:id="61"/>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lastRenderedPageBreak/>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4699439D"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62"/>
      <w:r w:rsidRPr="00A1156D">
        <w:rPr>
          <w:bCs/>
        </w:rPr>
        <w:t xml:space="preserve">predloženie dokumentácie k VO na výkon </w:t>
      </w:r>
      <w:r w:rsidR="00161C93" w:rsidRPr="00A1156D">
        <w:rPr>
          <w:bCs/>
        </w:rPr>
        <w:t xml:space="preserve">prvej </w:t>
      </w:r>
      <w:r w:rsidRPr="00A1156D">
        <w:rPr>
          <w:bCs/>
        </w:rPr>
        <w:t>ex-</w:t>
      </w:r>
      <w:proofErr w:type="spellStart"/>
      <w:r w:rsidRPr="00A1156D">
        <w:rPr>
          <w:bCs/>
        </w:rPr>
        <w:t>ante</w:t>
      </w:r>
      <w:proofErr w:type="spellEnd"/>
      <w:r w:rsidRPr="00A1156D">
        <w:rPr>
          <w:bCs/>
        </w:rPr>
        <w:t xml:space="preserve"> kontroly, </w:t>
      </w:r>
      <w:r w:rsidR="0095057C" w:rsidRPr="00A1156D">
        <w:rPr>
          <w:bCs/>
        </w:rPr>
        <w:t>alebo</w:t>
      </w:r>
      <w:commentRangeEnd w:id="62"/>
      <w:r w:rsidR="00335ACA" w:rsidRPr="000B7D53">
        <w:rPr>
          <w:rStyle w:val="Odkaznakomentr"/>
          <w:rFonts w:eastAsia="Times New Roman"/>
          <w:sz w:val="22"/>
          <w:szCs w:val="22"/>
        </w:rPr>
        <w:commentReference w:id="62"/>
      </w:r>
      <w:r w:rsidR="0095057C" w:rsidRPr="00A1156D">
        <w:rPr>
          <w:bCs/>
        </w:rPr>
        <w:t xml:space="preserve"> </w:t>
      </w:r>
    </w:p>
    <w:p w14:paraId="39B21F63" w14:textId="72269EE0"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pri Verejných obstarávaniach, kde</w:t>
      </w:r>
      <w:r w:rsidR="00DF7A73">
        <w:rPr>
          <w:bCs/>
        </w:rPr>
        <w:t xml:space="preserve"> </w:t>
      </w:r>
      <w:r w:rsidR="00DF7A73">
        <w:t>nebola vykonaná</w:t>
      </w:r>
      <w:r w:rsidRPr="00A1156D">
        <w:rPr>
          <w:bCs/>
        </w:rPr>
        <w:t xml:space="preserve"> </w:t>
      </w:r>
      <w:r w:rsidR="00161C93" w:rsidRPr="00A1156D">
        <w:rPr>
          <w:bCs/>
        </w:rPr>
        <w:t xml:space="preserve">prvá </w:t>
      </w:r>
      <w:r w:rsidRPr="00A1156D">
        <w:rPr>
          <w:bCs/>
        </w:rPr>
        <w:t>ex-</w:t>
      </w:r>
      <w:proofErr w:type="spellStart"/>
      <w:r w:rsidRPr="00A1156D">
        <w:rPr>
          <w:bCs/>
        </w:rPr>
        <w:t>ante</w:t>
      </w:r>
      <w:proofErr w:type="spellEnd"/>
      <w:r w:rsidRPr="00A1156D">
        <w:rPr>
          <w:bCs/>
        </w:rPr>
        <w:t xml:space="preserv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2A7AFE06"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spustenie procesu zadávania zákazky v rámci elektronického trhoviska</w:t>
      </w:r>
      <w:r w:rsidR="00B35A22" w:rsidRPr="00A1156D">
        <w:rPr>
          <w:bCs/>
        </w:rPr>
        <w:t xml:space="preserve"> alebo</w:t>
      </w:r>
    </w:p>
    <w:p w14:paraId="3CA3E5C5" w14:textId="77777777" w:rsidR="00B35A22" w:rsidRPr="00A1156D" w:rsidRDefault="00B35A22" w:rsidP="000E7913">
      <w:pPr>
        <w:pStyle w:val="AODefPara"/>
        <w:numPr>
          <w:ilvl w:val="3"/>
          <w:numId w:val="20"/>
        </w:numPr>
        <w:tabs>
          <w:tab w:val="clear" w:pos="1440"/>
          <w:tab w:val="num" w:pos="1701"/>
        </w:tabs>
        <w:spacing w:before="120" w:line="264" w:lineRule="auto"/>
        <w:ind w:left="1701" w:hanging="425"/>
      </w:pPr>
      <w:r w:rsidRPr="00A1156D">
        <w:rPr>
          <w:bCs/>
        </w:rPr>
        <w:t>odoslanie výzvy na predkladanie ponúk vybraným záujemcom;</w:t>
      </w:r>
    </w:p>
    <w:p w14:paraId="27C512C4" w14:textId="77777777" w:rsidR="00810600" w:rsidRPr="004C6CB4" w:rsidRDefault="00810600" w:rsidP="00810600">
      <w:pPr>
        <w:spacing w:before="120" w:line="264" w:lineRule="auto"/>
        <w:ind w:left="540"/>
        <w:jc w:val="both"/>
        <w:rPr>
          <w:rFonts w:ascii="Times New Roman" w:hAnsi="Times New Roman"/>
          <w:b/>
        </w:rPr>
      </w:pP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68A6E179" w:rsidR="00810600" w:rsidRPr="004C6CB4" w:rsidRDefault="00810600" w:rsidP="00810600">
      <w:pPr>
        <w:spacing w:before="120" w:line="264" w:lineRule="auto"/>
        <w:ind w:left="540"/>
        <w:jc w:val="both"/>
        <w:rPr>
          <w:b/>
        </w:rPr>
      </w:pPr>
      <w:r w:rsidRPr="004C6CB4">
        <w:rPr>
          <w:rFonts w:ascii="Times New Roman" w:hAnsi="Times New Roman"/>
          <w:b/>
        </w:rPr>
        <w:t xml:space="preserve">Zákon o verejnom obstarávaní alebo zákon o VO </w:t>
      </w:r>
      <w:r w:rsidR="00DF7A73">
        <w:rPr>
          <w:rFonts w:ascii="Times New Roman" w:hAnsi="Times New Roman"/>
          <w:b/>
        </w:rPr>
        <w:t>alebo ZVO v prílohe č. 4</w:t>
      </w:r>
      <w:r w:rsidR="00DF7A73" w:rsidRPr="004C6CB4">
        <w:rPr>
          <w:rFonts w:ascii="Times New Roman" w:hAnsi="Times New Roman"/>
          <w:b/>
        </w:rPr>
        <w:t xml:space="preserve"> </w:t>
      </w:r>
      <w:r w:rsidRPr="004C6CB4">
        <w:rPr>
          <w:rFonts w:ascii="Times New Roman" w:hAnsi="Times New Roman"/>
        </w:rPr>
        <w:t>– zákon č. 343/2015 Z. z. o verejnom obstarávaní a o zmene a doplnení niektorých zákonov v znení neskorších predpisov;</w:t>
      </w:r>
    </w:p>
    <w:p w14:paraId="3D408199" w14:textId="68857FD3"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w:t>
      </w:r>
      <w:ins w:id="63" w:author="Autor">
        <w:r w:rsidR="00D13713">
          <w:t xml:space="preserve"> </w:t>
        </w:r>
      </w:ins>
      <w:r w:rsidRPr="004C6CB4">
        <w:t>04.</w:t>
      </w:r>
      <w:ins w:id="64" w:author="Autor">
        <w:r w:rsidR="00D13713">
          <w:t xml:space="preserve"> </w:t>
        </w:r>
      </w:ins>
      <w:r w:rsidRPr="004C6CB4">
        <w:t>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w:t>
      </w:r>
      <w:r w:rsidRPr="00A1156D">
        <w:rPr>
          <w:rFonts w:ascii="Times New Roman" w:hAnsi="Times New Roman"/>
        </w:rPr>
        <w:lastRenderedPageBreak/>
        <w:t xml:space="preserve">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w:t>
      </w:r>
      <w:proofErr w:type="spellStart"/>
      <w:r w:rsidRPr="00A1156D">
        <w:rPr>
          <w:rFonts w:ascii="Times New Roman" w:hAnsi="Times New Roman"/>
          <w:b/>
        </w:rPr>
        <w:t>ŽoP</w:t>
      </w:r>
      <w:proofErr w:type="spellEnd"/>
      <w:r w:rsidRPr="00A1156D">
        <w:rPr>
          <w:rFonts w:ascii="Times New Roman" w:hAnsi="Times New Roman"/>
          <w:b/>
        </w:rPr>
        <w:t xml:space="preserve">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xml:space="preserve">, </w:t>
      </w:r>
      <w:proofErr w:type="spellStart"/>
      <w:r w:rsidRPr="00A1156D">
        <w:rPr>
          <w:rFonts w:ascii="Times New Roman" w:hAnsi="Times New Roman"/>
        </w:rPr>
        <w:t>t.j</w:t>
      </w:r>
      <w:proofErr w:type="spellEnd"/>
      <w:r w:rsidRPr="00A1156D">
        <w:rPr>
          <w:rFonts w:ascii="Times New Roman" w:hAnsi="Times New Roman"/>
        </w:rPr>
        <w:t>. prostriedky EÚ a štátneho rozpočtu na spolufinancovanie</w:t>
      </w:r>
      <w:r w:rsidR="00156C07" w:rsidRPr="00A1156D">
        <w:rPr>
          <w:rFonts w:ascii="Times New Roman" w:hAnsi="Times New Roman"/>
        </w:rPr>
        <w:t xml:space="preserve"> a zdroja pro-rata </w:t>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w:t>
      </w:r>
      <w:proofErr w:type="spellStart"/>
      <w:r w:rsidR="00BF63E4" w:rsidRPr="00A1156D">
        <w:rPr>
          <w:rFonts w:ascii="Times New Roman" w:hAnsi="Times New Roman"/>
          <w:b/>
          <w:bCs/>
        </w:rPr>
        <w:t>ŽoV</w:t>
      </w:r>
      <w:proofErr w:type="spellEnd"/>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26FE2F5D"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bude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postupovať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463FBC13"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9C1774" w:rsidRPr="00A1156D">
        <w:rPr>
          <w:rFonts w:ascii="Times New Roman" w:hAnsi="Times New Roman"/>
        </w:rPr>
        <w:t xml:space="preserve"> aktuálnom </w:t>
      </w:r>
      <w:r w:rsidRPr="00A1156D">
        <w:rPr>
          <w:rFonts w:ascii="Times New Roman" w:hAnsi="Times New Roman"/>
        </w:rPr>
        <w:t>Metodickom pokyne CKO č</w:t>
      </w:r>
      <w:r w:rsidR="00BD2AA7" w:rsidRPr="00A1156D">
        <w:rPr>
          <w:rFonts w:ascii="Times New Roman" w:hAnsi="Times New Roman"/>
        </w:rPr>
        <w:t>. 12</w:t>
      </w:r>
      <w:r w:rsidR="00685086" w:rsidRPr="00A1156D">
        <w:rPr>
          <w:rFonts w:ascii="Times New Roman" w:hAnsi="Times New Roman"/>
        </w:rPr>
        <w:t xml:space="preserve">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 kapitole 3.3.7.2.</w:t>
      </w:r>
      <w:r w:rsidR="00647610" w:rsidRPr="00A1156D">
        <w:rPr>
          <w:rFonts w:ascii="Times New Roman" w:hAnsi="Times New Roman"/>
        </w:rPr>
        <w:t xml:space="preserve">5 </w:t>
      </w:r>
      <w:r w:rsidR="00685086" w:rsidRPr="00A1156D">
        <w:rPr>
          <w:rFonts w:ascii="Times New Roman" w:hAnsi="Times New Roman"/>
        </w:rPr>
        <w:t xml:space="preserve"> Systému riadenia EŠIF</w:t>
      </w:r>
      <w:r w:rsidR="00647610" w:rsidRPr="00A1156D">
        <w:rPr>
          <w:rFonts w:ascii="Times New Roman" w:hAnsi="Times New Roman"/>
        </w:rPr>
        <w:t xml:space="preserve"> (3.3.7.2.6 Systému riadenia EŠIF verzia 3 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Prijímateľ je povinný postupovať pri zadávaní zákaziek </w:t>
      </w:r>
      <w:r w:rsidR="00DF7A73">
        <w:rPr>
          <w:rFonts w:ascii="Times New Roman" w:hAnsi="Times New Roman"/>
        </w:rPr>
        <w:t xml:space="preserve">s nízkou hodnotou </w:t>
      </w:r>
      <w:r w:rsidR="00685086" w:rsidRPr="00A1156D">
        <w:rPr>
          <w:rFonts w:ascii="Times New Roman" w:hAnsi="Times New Roman"/>
        </w:rPr>
        <w:t xml:space="preserve">podľa </w:t>
      </w:r>
      <w:r w:rsidR="001469D5" w:rsidRPr="00A1156D">
        <w:rPr>
          <w:rFonts w:ascii="Times New Roman" w:hAnsi="Times New Roman"/>
        </w:rPr>
        <w:t>pravidiel</w:t>
      </w:r>
      <w:r w:rsidR="00685086" w:rsidRPr="00A1156D">
        <w:rPr>
          <w:rFonts w:ascii="Times New Roman" w:hAnsi="Times New Roman"/>
        </w:rPr>
        <w:t xml:space="preserve"> u</w:t>
      </w:r>
      <w:r w:rsidR="00594635" w:rsidRPr="00A1156D">
        <w:rPr>
          <w:rFonts w:ascii="Times New Roman" w:hAnsi="Times New Roman"/>
        </w:rPr>
        <w:t xml:space="preserve">pravených </w:t>
      </w:r>
      <w:r w:rsidR="00685086" w:rsidRPr="00A1156D">
        <w:rPr>
          <w:rFonts w:ascii="Times New Roman" w:hAnsi="Times New Roman"/>
        </w:rPr>
        <w:t>v</w:t>
      </w:r>
      <w:r w:rsidR="009C1774" w:rsidRPr="00A1156D">
        <w:rPr>
          <w:rFonts w:ascii="Times New Roman" w:hAnsi="Times New Roman"/>
        </w:rPr>
        <w:t xml:space="preserve"> aktuálnom </w:t>
      </w:r>
      <w:r w:rsidR="00685086" w:rsidRPr="00A1156D">
        <w:rPr>
          <w:rFonts w:ascii="Times New Roman" w:hAnsi="Times New Roman"/>
        </w:rPr>
        <w:t xml:space="preserve">Metodickom pokyne CKO č. </w:t>
      </w:r>
      <w:r w:rsidR="00BD2AA7" w:rsidRPr="00A1156D">
        <w:rPr>
          <w:rFonts w:ascii="Times New Roman" w:hAnsi="Times New Roman"/>
        </w:rPr>
        <w:t>14</w:t>
      </w:r>
      <w:r w:rsidR="00647610" w:rsidRPr="00A1156D">
        <w:rPr>
          <w:rFonts w:ascii="Times New Roman" w:hAnsi="Times New Roman"/>
        </w:rPr>
        <w:t xml:space="preserve"> (</w:t>
      </w:r>
      <w:r w:rsidR="001469D5" w:rsidRPr="00A1156D">
        <w:rPr>
          <w:rFonts w:ascii="Times New Roman" w:hAnsi="Times New Roman"/>
        </w:rPr>
        <w:t>v prípade postup</w:t>
      </w:r>
      <w:r w:rsidR="00180746" w:rsidRPr="00A1156D">
        <w:rPr>
          <w:rFonts w:ascii="Times New Roman" w:hAnsi="Times New Roman"/>
        </w:rPr>
        <w:t xml:space="preserve">u podľa zákona č. 25/2006 Z. z. podľa </w:t>
      </w:r>
      <w:r w:rsidR="00647610" w:rsidRPr="00A1156D">
        <w:rPr>
          <w:rFonts w:ascii="Times New Roman" w:hAnsi="Times New Roman"/>
        </w:rPr>
        <w:t>MP CKO č. 14 verzia 2)</w:t>
      </w:r>
      <w:r w:rsidR="004A6741">
        <w:rPr>
          <w:rFonts w:ascii="Times New Roman" w:hAnsi="Times New Roman"/>
        </w:rPr>
        <w:t>.</w:t>
      </w:r>
      <w:r w:rsidR="00685086" w:rsidRPr="00A1156D">
        <w:rPr>
          <w:rFonts w:ascii="Times New Roman" w:hAnsi="Times New Roman"/>
        </w:rPr>
        <w:t xml:space="preserve"> </w:t>
      </w:r>
    </w:p>
    <w:p w14:paraId="3F7F1A33" w14:textId="0BF1367D" w:rsidR="003C0F18" w:rsidRPr="00A1156D" w:rsidRDefault="003C0F18" w:rsidP="00175E5B">
      <w:pPr>
        <w:pStyle w:val="Odsekzoznamu"/>
        <w:numPr>
          <w:ilvl w:val="1"/>
          <w:numId w:val="25"/>
        </w:numPr>
        <w:spacing w:before="120" w:line="264" w:lineRule="auto"/>
        <w:jc w:val="both"/>
        <w:rPr>
          <w:sz w:val="22"/>
          <w:szCs w:val="22"/>
        </w:rPr>
      </w:pPr>
      <w:r w:rsidRPr="00A1156D">
        <w:rPr>
          <w:sz w:val="22"/>
          <w:szCs w:val="22"/>
        </w:rPr>
        <w:lastRenderedPageBreak/>
        <w:t xml:space="preserve">Prijímateľ je povinný zaslať Poskytovateľovi </w:t>
      </w:r>
      <w:r w:rsidR="001238E7" w:rsidRPr="00A1156D">
        <w:rPr>
          <w:sz w:val="22"/>
          <w:szCs w:val="22"/>
        </w:rPr>
        <w:t xml:space="preserve">kompletnú </w:t>
      </w:r>
      <w:r w:rsidRPr="00A1156D">
        <w:rPr>
          <w:sz w:val="22"/>
          <w:szCs w:val="22"/>
        </w:rPr>
        <w:t xml:space="preserve">dokumentáciu z obstarávania tovarov, služieb, stavebných prác a súvisiacich postupov v plnom rozsahu, </w:t>
      </w:r>
      <w:r w:rsidR="001238E7" w:rsidRPr="00A1156D">
        <w:rPr>
          <w:sz w:val="22"/>
          <w:szCs w:val="22"/>
        </w:rPr>
        <w:t xml:space="preserve">Cez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Pr="00A1156D">
        <w:rPr>
          <w:sz w:val="22"/>
          <w:szCs w:val="22"/>
        </w:rPr>
        <w:t xml:space="preserve">predkladá </w:t>
      </w:r>
      <w:r w:rsidR="001238E7" w:rsidRPr="00A1156D">
        <w:rPr>
          <w:sz w:val="22"/>
          <w:szCs w:val="22"/>
        </w:rPr>
        <w:t>cez ITMS2014+,</w:t>
      </w:r>
      <w:r w:rsidRPr="00A1156D">
        <w:rPr>
          <w:sz w:val="22"/>
          <w:szCs w:val="22"/>
        </w:rPr>
        <w:t xml:space="preserve"> pričom </w:t>
      </w:r>
      <w:r w:rsidR="001238E7" w:rsidRPr="00A1156D">
        <w:rPr>
          <w:sz w:val="22"/>
          <w:szCs w:val="22"/>
        </w:rPr>
        <w:t xml:space="preserve">je povinný evidovať jednotlivé časti </w:t>
      </w:r>
      <w:r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Pr="00A1156D">
        <w:rPr>
          <w:sz w:val="22"/>
          <w:szCs w:val="22"/>
        </w:rPr>
        <w:t xml:space="preserve">cez ITMS2014+. </w:t>
      </w:r>
      <w:r w:rsidR="00175E5B">
        <w:rPr>
          <w:sz w:val="22"/>
          <w:szCs w:val="22"/>
        </w:rPr>
        <w:t>R</w:t>
      </w:r>
      <w:r w:rsidRPr="00A1156D">
        <w:rPr>
          <w:sz w:val="22"/>
          <w:szCs w:val="22"/>
        </w:rPr>
        <w:t xml:space="preserve">ozsah dokumentácie, ktorú </w:t>
      </w:r>
      <w:r w:rsidR="0014042F" w:rsidRPr="00A1156D">
        <w:rPr>
          <w:sz w:val="22"/>
          <w:szCs w:val="22"/>
        </w:rPr>
        <w:t xml:space="preserve">Prijímateľ </w:t>
      </w:r>
      <w:r w:rsidRPr="00A1156D">
        <w:rPr>
          <w:sz w:val="22"/>
          <w:szCs w:val="22"/>
        </w:rPr>
        <w:t xml:space="preserve">povinne predkladá cez ITMS 2014+ je definovaný </w:t>
      </w:r>
      <w:r w:rsidR="00175E5B" w:rsidRPr="00065FAD">
        <w:rPr>
          <w:sz w:val="22"/>
          <w:szCs w:val="22"/>
        </w:rPr>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 alebo ak Prijímateľ predloží cez ITMS2014+ prihlasovacie údaje, ktoré zabezpečia, že Poskytovateľ bude mať prístup k dokumentácii k zákazke, ktorá je nahratá v elektronickom prostriedku (napr. v systéme EVO),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Pr="00A1156D">
        <w:rPr>
          <w:sz w:val="22"/>
          <w:szCs w:val="22"/>
        </w:rPr>
        <w:t xml:space="preserve">predkladanej </w:t>
      </w:r>
      <w:r w:rsidR="00B343B0" w:rsidRPr="00A1156D">
        <w:rPr>
          <w:sz w:val="22"/>
          <w:szCs w:val="22"/>
        </w:rPr>
        <w:t xml:space="preserve">cez ITMS2014+ </w:t>
      </w:r>
      <w:r w:rsidRPr="00A1156D">
        <w:rPr>
          <w:sz w:val="22"/>
          <w:szCs w:val="22"/>
        </w:rPr>
        <w:t xml:space="preserve">a vyhlásenie, že predkladaná </w:t>
      </w:r>
      <w:r w:rsidR="00B343B0" w:rsidRPr="00A1156D">
        <w:rPr>
          <w:sz w:val="22"/>
          <w:szCs w:val="22"/>
        </w:rPr>
        <w:t xml:space="preserve">dokumentácia </w:t>
      </w:r>
      <w:r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Pr="00A1156D">
        <w:rPr>
          <w:sz w:val="22"/>
          <w:szCs w:val="22"/>
        </w:rPr>
        <w:t xml:space="preserve"> kontrolu a jej </w:t>
      </w:r>
      <w:r w:rsidR="00922245" w:rsidRPr="00A1156D">
        <w:rPr>
          <w:sz w:val="22"/>
          <w:szCs w:val="22"/>
        </w:rPr>
        <w:t xml:space="preserve">možné </w:t>
      </w:r>
      <w:r w:rsidRPr="00A1156D">
        <w:rPr>
          <w:sz w:val="22"/>
          <w:szCs w:val="22"/>
        </w:rPr>
        <w:t xml:space="preserve">závery </w:t>
      </w:r>
      <w:r w:rsidR="00922245" w:rsidRPr="00A1156D">
        <w:rPr>
          <w:sz w:val="22"/>
          <w:szCs w:val="22"/>
        </w:rPr>
        <w:t>sú uvedené v</w:t>
      </w:r>
      <w:r w:rsidRPr="00A1156D">
        <w:rPr>
          <w:sz w:val="22"/>
          <w:szCs w:val="22"/>
        </w:rPr>
        <w:t xml:space="preserve"> odseku </w:t>
      </w:r>
      <w:r w:rsidR="00A11279" w:rsidRPr="00A1156D">
        <w:rPr>
          <w:sz w:val="22"/>
          <w:szCs w:val="22"/>
        </w:rPr>
        <w:t xml:space="preserve">14 </w:t>
      </w:r>
      <w:r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w:t>
      </w:r>
      <w:r w:rsidR="00175E5B">
        <w:rPr>
          <w:rFonts w:eastAsia="Calibri"/>
          <w:sz w:val="22"/>
          <w:szCs w:val="22"/>
          <w:lang w:eastAsia="en-US"/>
        </w:rPr>
        <w:t>Poskytovateľovi</w:t>
      </w:r>
      <w:r w:rsidR="004D3E6C" w:rsidRPr="00A1156D">
        <w:rPr>
          <w:rFonts w:eastAsia="Calibri"/>
          <w:sz w:val="22"/>
          <w:szCs w:val="22"/>
          <w:lang w:eastAsia="en-US"/>
        </w:rPr>
        <w:t xml:space="preserve"> </w:t>
      </w:r>
      <w:r w:rsidR="00B343B0" w:rsidRPr="00A1156D">
        <w:rPr>
          <w:rFonts w:eastAsia="Calibri"/>
          <w:sz w:val="22"/>
          <w:szCs w:val="22"/>
          <w:lang w:eastAsia="en-US"/>
        </w:rPr>
        <w:t xml:space="preserve">žiadosť o vykonanie kontroly prostredníctvom elektronickej schránky alebo listinne. V prípade, </w:t>
      </w:r>
      <w:r w:rsidR="004D3E6C" w:rsidRPr="00A1156D">
        <w:rPr>
          <w:rFonts w:eastAsia="Calibri"/>
          <w:sz w:val="22"/>
          <w:szCs w:val="22"/>
          <w:lang w:eastAsia="en-US"/>
        </w:rPr>
        <w:t xml:space="preserve">ak </w:t>
      </w:r>
      <w:r w:rsidR="00B343B0" w:rsidRPr="00A1156D">
        <w:rPr>
          <w:rFonts w:eastAsia="Calibri"/>
          <w:sz w:val="22"/>
          <w:szCs w:val="22"/>
          <w:lang w:eastAsia="en-US"/>
        </w:rPr>
        <w:t xml:space="preserve">Prijímateľ nemá aktivovanú elektronickú schránku, doručí žiadosť o vykonanie kontroly listinne. </w:t>
      </w:r>
      <w:r w:rsidR="004D3E6C" w:rsidRPr="000B7D53">
        <w:rPr>
          <w:sz w:val="22"/>
          <w:szCs w:val="22"/>
        </w:rPr>
        <w:t xml:space="preserve">Prijímateľ je zároveň v prípade nadlimitných a podlimitných zákaziek </w:t>
      </w:r>
      <w:r w:rsidR="0009377D">
        <w:rPr>
          <w:sz w:val="22"/>
          <w:szCs w:val="22"/>
        </w:rPr>
        <w:t>VO</w:t>
      </w:r>
      <w:r w:rsidR="004D3E6C" w:rsidRPr="000B7D53">
        <w:rPr>
          <w:sz w:val="22"/>
          <w:szCs w:val="22"/>
        </w:rPr>
        <w:t xml:space="preserve"> povinný sprístupniť elektronickú podobu 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01B60D76"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w:t>
      </w:r>
      <w:proofErr w:type="spellStart"/>
      <w:r w:rsidR="00FB2E45" w:rsidRPr="00A1156D">
        <w:rPr>
          <w:rFonts w:ascii="Times New Roman" w:hAnsi="Times New Roman"/>
        </w:rPr>
        <w:t>vo</w:t>
      </w:r>
      <w:proofErr w:type="spellEnd"/>
      <w:r w:rsidR="00FB2E45" w:rsidRPr="00A1156D">
        <w:rPr>
          <w:rFonts w:ascii="Times New Roman" w:hAnsi="Times New Roman"/>
        </w:rPr>
        <w:t xml:space="preserve">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obvyklej praxe (</w:t>
      </w:r>
      <w:proofErr w:type="spellStart"/>
      <w:r w:rsidR="008B0FB1" w:rsidRPr="00A1156D">
        <w:rPr>
          <w:rFonts w:ascii="Times New Roman" w:hAnsi="Times New Roman"/>
        </w:rPr>
        <w:t>best</w:t>
      </w:r>
      <w:proofErr w:type="spellEnd"/>
      <w:r w:rsidR="008B0FB1" w:rsidRPr="00A1156D">
        <w:rPr>
          <w:rFonts w:ascii="Times New Roman" w:hAnsi="Times New Roman"/>
        </w:rPr>
        <w:t xml:space="preserve"> </w:t>
      </w:r>
      <w:proofErr w:type="spellStart"/>
      <w:r w:rsidR="008B0FB1" w:rsidRPr="00A1156D">
        <w:rPr>
          <w:rFonts w:ascii="Times New Roman" w:hAnsi="Times New Roman"/>
        </w:rPr>
        <w:t>practice</w:t>
      </w:r>
      <w:proofErr w:type="spellEnd"/>
      <w:r w:rsidR="008B0FB1" w:rsidRPr="00A1156D">
        <w:rPr>
          <w:rFonts w:ascii="Times New Roman" w:hAnsi="Times New Roman"/>
        </w:rPr>
        <w:t xml:space="preserve">) 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161EFD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 </w:t>
      </w:r>
      <w:r w:rsidRPr="00A1156D">
        <w:rPr>
          <w:rFonts w:ascii="Times New Roman" w:hAnsi="Times New Roman"/>
        </w:rPr>
        <w:t>Ak Poskytovateľ v </w:t>
      </w:r>
      <w:r w:rsidR="00811D78" w:rsidRPr="00A1156D">
        <w:rPr>
          <w:rFonts w:ascii="Times New Roman" w:hAnsi="Times New Roman"/>
        </w:rPr>
        <w:t>P</w:t>
      </w:r>
      <w:r w:rsidRPr="00A1156D">
        <w:rPr>
          <w:rFonts w:ascii="Times New Roman" w:hAnsi="Times New Roman"/>
        </w:rPr>
        <w:t xml:space="preserve">ríručke pre </w:t>
      </w:r>
      <w:r w:rsidR="003F4B54" w:rsidRPr="00A1156D">
        <w:rPr>
          <w:rFonts w:ascii="Times New Roman" w:hAnsi="Times New Roman"/>
        </w:rPr>
        <w:t>Žiadateľa/</w:t>
      </w:r>
      <w:r w:rsidRPr="00A1156D">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A1156D">
        <w:rPr>
          <w:rFonts w:ascii="Times New Roman" w:hAnsi="Times New Roman"/>
        </w:rPr>
        <w:t>.</w:t>
      </w:r>
      <w:r w:rsidR="004A6741">
        <w:rPr>
          <w:rFonts w:ascii="Times New Roman" w:hAnsi="Times New Roman"/>
        </w:rPr>
        <w:t xml:space="preserve"> </w:t>
      </w:r>
      <w:r w:rsidR="00CF6859" w:rsidRPr="00A1156D">
        <w:rPr>
          <w:rFonts w:ascii="Times New Roman" w:hAnsi="Times New Roman"/>
        </w:rPr>
        <w:t>12</w:t>
      </w:r>
      <w:r w:rsidR="00647610" w:rsidRPr="00A1156D">
        <w:rPr>
          <w:rFonts w:ascii="Times New Roman" w:hAnsi="Times New Roman"/>
        </w:rPr>
        <w:t xml:space="preserve"> v príslušnej verzii</w:t>
      </w:r>
      <w:r w:rsidR="00CF6859" w:rsidRPr="00A1156D">
        <w:rPr>
          <w:rFonts w:ascii="Times New Roman" w:hAnsi="Times New Roman"/>
        </w:rPr>
        <w:t xml:space="preserve">. </w:t>
      </w:r>
      <w:r w:rsidR="00EA3175" w:rsidRPr="00A1156D">
        <w:rPr>
          <w:rFonts w:ascii="Times New Roman" w:hAnsi="Times New Roman"/>
        </w:rPr>
        <w:t>Minimálny rozsah dokumentácie, ktorú prijímateľ povinne predkladá cez ITMS 2014+ je definovaný v príslušnej príručke pre prijímateľa</w:t>
      </w:r>
      <w:r w:rsidR="00CF6859" w:rsidRPr="00A1156D">
        <w:rPr>
          <w:rFonts w:ascii="Times New Roman" w:hAnsi="Times New Roman"/>
        </w:rPr>
        <w:t xml:space="preserve">. </w:t>
      </w:r>
    </w:p>
    <w:p w14:paraId="5BEB5C62" w14:textId="1524110E" w:rsidR="003C0F18" w:rsidRPr="00A1156D" w:rsidRDefault="00965500" w:rsidP="00A1156D">
      <w:pPr>
        <w:numPr>
          <w:ilvl w:val="1"/>
          <w:numId w:val="25"/>
        </w:numPr>
        <w:spacing w:before="120" w:after="0" w:line="264" w:lineRule="auto"/>
        <w:jc w:val="both"/>
        <w:rPr>
          <w:rFonts w:ascii="Times New Roman" w:hAnsi="Times New Roman"/>
        </w:rPr>
      </w:pPr>
      <w:r>
        <w:rPr>
          <w:rFonts w:ascii="Times New Roman" w:hAnsi="Times New Roman"/>
        </w:rPr>
        <w:t>K</w:t>
      </w:r>
      <w:r w:rsidR="003C0F18" w:rsidRPr="00A1156D">
        <w:rPr>
          <w:rFonts w:ascii="Times New Roman" w:hAnsi="Times New Roman"/>
        </w:rPr>
        <w:t>ontrolu pravidiel a postupov stanovených zákonom o</w:t>
      </w:r>
      <w:r w:rsidR="00647610" w:rsidRPr="00A1156D">
        <w:rPr>
          <w:rFonts w:ascii="Times New Roman" w:hAnsi="Times New Roman"/>
        </w:rPr>
        <w:t> </w:t>
      </w:r>
      <w:r w:rsidR="003C0F18" w:rsidRPr="00A1156D">
        <w:rPr>
          <w:rFonts w:ascii="Times New Roman" w:hAnsi="Times New Roman"/>
        </w:rPr>
        <w:t>VO</w:t>
      </w:r>
      <w:r w:rsidR="00647610"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761C6E36" w14:textId="3BBD04AE" w:rsidR="00DF7A73" w:rsidRPr="00307126" w:rsidRDefault="00E37707" w:rsidP="00661792">
      <w:pPr>
        <w:pStyle w:val="Odsekzoznamu"/>
        <w:numPr>
          <w:ilvl w:val="0"/>
          <w:numId w:val="26"/>
        </w:numPr>
        <w:spacing w:before="120" w:line="264" w:lineRule="auto"/>
        <w:ind w:left="1134" w:hanging="425"/>
        <w:jc w:val="both"/>
        <w:rPr>
          <w:sz w:val="22"/>
          <w:szCs w:val="22"/>
        </w:rPr>
      </w:pPr>
      <w:r w:rsidRPr="00A1156D">
        <w:rPr>
          <w:sz w:val="22"/>
          <w:szCs w:val="22"/>
        </w:rPr>
        <w:t>Prvú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prvú ex </w:t>
      </w:r>
      <w:proofErr w:type="spellStart"/>
      <w:r w:rsidR="00175E5B" w:rsidRPr="00E242EC">
        <w:rPr>
          <w:sz w:val="22"/>
          <w:szCs w:val="22"/>
        </w:rPr>
        <w:t>ante</w:t>
      </w:r>
      <w:proofErr w:type="spellEnd"/>
      <w:r w:rsidR="00175E5B" w:rsidRPr="00E242EC">
        <w:rPr>
          <w:sz w:val="22"/>
          <w:szCs w:val="22"/>
        </w:rPr>
        <w:t xml:space="preserve"> kontrolu </w:t>
      </w:r>
      <w:r w:rsidR="00175E5B">
        <w:t>Poskytovateľovi</w:t>
      </w:r>
      <w:r w:rsidR="00175E5B" w:rsidRPr="00E242EC">
        <w:rPr>
          <w:sz w:val="22"/>
          <w:szCs w:val="22"/>
        </w:rPr>
        <w:t xml:space="preserve"> v prípade všetkých nadlimitných postupov zadávania zákaziek </w:t>
      </w:r>
      <w:r w:rsidR="00175E5B" w:rsidRPr="00E242EC">
        <w:rPr>
          <w:sz w:val="22"/>
          <w:szCs w:val="22"/>
        </w:rPr>
        <w:lastRenderedPageBreak/>
        <w:t>a podlimitných zákaziek na stavebné práce</w:t>
      </w:r>
      <w:r w:rsidR="00175E5B">
        <w:rPr>
          <w:sz w:val="22"/>
          <w:szCs w:val="22"/>
        </w:rPr>
        <w:t>)</w:t>
      </w:r>
      <w:r w:rsidR="00175E5B" w:rsidRPr="00307126">
        <w:rPr>
          <w:sz w:val="22"/>
          <w:szCs w:val="22"/>
        </w:rPr>
        <w:t>,</w:t>
      </w:r>
      <w:r w:rsidR="00DF7A73" w:rsidRPr="00DF7A73">
        <w:rPr>
          <w:sz w:val="22"/>
          <w:szCs w:val="22"/>
        </w:rPr>
        <w:t xml:space="preserve"> </w:t>
      </w:r>
      <w:r w:rsidR="00DF7A73">
        <w:rPr>
          <w:sz w:val="22"/>
          <w:szCs w:val="22"/>
        </w:rPr>
        <w:t xml:space="preserve">prvá ex </w:t>
      </w:r>
      <w:proofErr w:type="spellStart"/>
      <w:r w:rsidR="00DF7A73">
        <w:rPr>
          <w:sz w:val="22"/>
          <w:szCs w:val="22"/>
        </w:rPr>
        <w:t>ante</w:t>
      </w:r>
      <w:proofErr w:type="spellEnd"/>
      <w:r w:rsidR="00DF7A73">
        <w:rPr>
          <w:sz w:val="22"/>
          <w:szCs w:val="22"/>
        </w:rPr>
        <w:t xml:space="preserve"> kontrola nie je vykonávaná podľa zákona o finančnej kontrole,</w:t>
      </w:r>
    </w:p>
    <w:p w14:paraId="6F43F1B1" w14:textId="3FC4077E" w:rsidR="003C0F18" w:rsidRPr="00A1156D" w:rsidRDefault="003C0F18" w:rsidP="00607648">
      <w:pPr>
        <w:pStyle w:val="Odsekzoznamu"/>
        <w:spacing w:before="120" w:line="264" w:lineRule="auto"/>
        <w:ind w:left="1134"/>
        <w:jc w:val="both"/>
        <w:rPr>
          <w:sz w:val="22"/>
          <w:szCs w:val="22"/>
        </w:rPr>
      </w:pPr>
      <w:r w:rsidRPr="00A1156D">
        <w:rPr>
          <w:sz w:val="22"/>
          <w:szCs w:val="22"/>
        </w:rPr>
        <w:t>,</w:t>
      </w:r>
    </w:p>
    <w:p w14:paraId="1C9C0831" w14:textId="7A8101C3"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druhú ex </w:t>
      </w:r>
      <w:proofErr w:type="spellStart"/>
      <w:r w:rsidR="00175E5B" w:rsidRPr="00E242EC">
        <w:rPr>
          <w:sz w:val="22"/>
          <w:szCs w:val="22"/>
        </w:rPr>
        <w:t>ante</w:t>
      </w:r>
      <w:proofErr w:type="spellEnd"/>
      <w:r w:rsidR="00175E5B" w:rsidRPr="00E242EC">
        <w:rPr>
          <w:sz w:val="22"/>
          <w:szCs w:val="22"/>
        </w:rPr>
        <w:t xml:space="preserve"> kontrolu, ak ide o nadlimitnú zákazku, ktorá nie je predmetnom povinnej kon</w:t>
      </w:r>
      <w:r w:rsidR="00175E5B">
        <w:rPr>
          <w:sz w:val="22"/>
          <w:szCs w:val="22"/>
        </w:rPr>
        <w:t>troly ÚVO podľa § 169 ods. 2 zákona o VO)</w:t>
      </w:r>
      <w:r w:rsidR="003C0F18" w:rsidRPr="00A1156D">
        <w:rPr>
          <w:sz w:val="22"/>
          <w:szCs w:val="22"/>
        </w:rPr>
        <w:t>,</w:t>
      </w:r>
      <w:r w:rsidR="00335265" w:rsidRPr="00335265">
        <w:rPr>
          <w:sz w:val="22"/>
          <w:szCs w:val="22"/>
        </w:rPr>
        <w:t xml:space="preserve"> </w:t>
      </w:r>
      <w:r w:rsidR="00335265">
        <w:rPr>
          <w:sz w:val="22"/>
          <w:szCs w:val="22"/>
        </w:rPr>
        <w:t xml:space="preserve">druhá ex </w:t>
      </w:r>
      <w:proofErr w:type="spellStart"/>
      <w:r w:rsidR="00335265">
        <w:rPr>
          <w:sz w:val="22"/>
          <w:szCs w:val="22"/>
        </w:rPr>
        <w:t>ante</w:t>
      </w:r>
      <w:proofErr w:type="spellEnd"/>
      <w:r w:rsidR="00335265">
        <w:rPr>
          <w:sz w:val="22"/>
          <w:szCs w:val="22"/>
        </w:rPr>
        <w:t xml:space="preserve"> kontrola je vykonávaná podľa zákona o finančnej kontrole,</w:t>
      </w:r>
    </w:p>
    <w:p w14:paraId="28F30111" w14:textId="4A4F2994"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r w:rsidR="00335265" w:rsidRPr="00335265">
        <w:rPr>
          <w:sz w:val="22"/>
          <w:szCs w:val="22"/>
        </w:rPr>
        <w:t xml:space="preserve"> </w:t>
      </w:r>
      <w:r w:rsidR="00335265">
        <w:rPr>
          <w:sz w:val="22"/>
          <w:szCs w:val="22"/>
        </w:rPr>
        <w:t xml:space="preserve">ex post </w:t>
      </w:r>
      <w:r w:rsidR="00335265" w:rsidRPr="00631E1A">
        <w:rPr>
          <w:sz w:val="22"/>
          <w:szCs w:val="22"/>
        </w:rPr>
        <w:t xml:space="preserve">je vykonávaná podľa zákona o finančnej </w:t>
      </w:r>
      <w:r w:rsidR="00335265" w:rsidRPr="000735B3">
        <w:rPr>
          <w:sz w:val="22"/>
          <w:szCs w:val="22"/>
        </w:rPr>
        <w:t>kontrole,</w:t>
      </w:r>
    </w:p>
    <w:p w14:paraId="0D7CA4AC" w14:textId="23AF0F11"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kontroly </w:t>
      </w:r>
      <w:r w:rsidR="00175E5B">
        <w:t xml:space="preserve">Poskytovateľom </w:t>
      </w:r>
      <w:r w:rsidR="00175E5B" w:rsidRPr="00E242EC">
        <w:rPr>
          <w:sz w:val="22"/>
          <w:szCs w:val="22"/>
        </w:rPr>
        <w:t xml:space="preserve">v prípade, ak </w:t>
      </w:r>
      <w:r w:rsidR="00175E5B">
        <w:rPr>
          <w:sz w:val="22"/>
          <w:szCs w:val="22"/>
        </w:rPr>
        <w:t>P</w:t>
      </w:r>
      <w:r w:rsidR="00175E5B" w:rsidRPr="00E242EC">
        <w:rPr>
          <w:sz w:val="22"/>
          <w:szCs w:val="22"/>
        </w:rPr>
        <w:t xml:space="preserve">rijímateľ návrh dodatku dobrovoľne predloží </w:t>
      </w:r>
      <w:r w:rsidR="00175E5B">
        <w:t xml:space="preserve">Poskytovateľovi </w:t>
      </w:r>
      <w:r w:rsidR="00175E5B" w:rsidRPr="00E242EC">
        <w:rPr>
          <w:sz w:val="22"/>
          <w:szCs w:val="22"/>
        </w:rPr>
        <w:t xml:space="preserve">za účelom výkonu </w:t>
      </w:r>
      <w:r w:rsidR="00175E5B">
        <w:rPr>
          <w:sz w:val="22"/>
          <w:szCs w:val="22"/>
        </w:rPr>
        <w:t xml:space="preserve">finančnej </w:t>
      </w:r>
      <w:r w:rsidR="00175E5B" w:rsidRPr="00E242EC">
        <w:rPr>
          <w:sz w:val="22"/>
          <w:szCs w:val="22"/>
        </w:rPr>
        <w:t>kontroly)</w:t>
      </w:r>
      <w:r w:rsidR="00335265">
        <w:rPr>
          <w:sz w:val="22"/>
          <w:szCs w:val="22"/>
        </w:rPr>
        <w:t>, kontrola dodatkov je vykonávaná podľa zákona o finančnej kontrole.</w:t>
      </w:r>
    </w:p>
    <w:p w14:paraId="01C61682" w14:textId="36C92A89"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70C1C458" w14:textId="77777777" w:rsidR="00965500" w:rsidRDefault="00965500" w:rsidP="000E7913">
      <w:pPr>
        <w:pStyle w:val="Odsekzoznamu"/>
        <w:numPr>
          <w:ilvl w:val="0"/>
          <w:numId w:val="28"/>
        </w:numPr>
        <w:spacing w:before="120" w:line="264" w:lineRule="auto"/>
        <w:ind w:left="1134" w:hanging="425"/>
        <w:jc w:val="both"/>
        <w:rPr>
          <w:sz w:val="22"/>
          <w:szCs w:val="22"/>
        </w:rPr>
      </w:pPr>
      <w:r>
        <w:rPr>
          <w:sz w:val="22"/>
          <w:szCs w:val="22"/>
        </w:rPr>
        <w:t xml:space="preserve">Druhú ex </w:t>
      </w:r>
      <w:proofErr w:type="spellStart"/>
      <w:r w:rsidRPr="00AC5A46">
        <w:rPr>
          <w:sz w:val="22"/>
          <w:szCs w:val="22"/>
        </w:rPr>
        <w:t>ante</w:t>
      </w:r>
      <w:proofErr w:type="spellEnd"/>
      <w:r w:rsidRPr="00AC5A46">
        <w:rPr>
          <w:sz w:val="22"/>
          <w:szCs w:val="22"/>
        </w:rPr>
        <w:t xml:space="preserve"> kontrolu pred podpisom zmluvy </w:t>
      </w:r>
      <w:r>
        <w:rPr>
          <w:sz w:val="22"/>
          <w:szCs w:val="22"/>
        </w:rPr>
        <w:t xml:space="preserve">s úspešným uchádzačom (druhá ex </w:t>
      </w:r>
      <w:proofErr w:type="spellStart"/>
      <w:r w:rsidRPr="00AC5A46">
        <w:rPr>
          <w:sz w:val="22"/>
          <w:szCs w:val="22"/>
        </w:rPr>
        <w:t>ante</w:t>
      </w:r>
      <w:proofErr w:type="spellEnd"/>
      <w:r w:rsidRPr="00AC5A46">
        <w:rPr>
          <w:sz w:val="22"/>
          <w:szCs w:val="22"/>
        </w:rPr>
        <w:t xml:space="preserve"> kontrola nie je povinná a Prijímateľ sa môže dobrovoľne rozhodnúť pre</w:t>
      </w:r>
      <w:r>
        <w:rPr>
          <w:sz w:val="22"/>
          <w:szCs w:val="22"/>
        </w:rPr>
        <w:t xml:space="preserve">dložiť dokumentáciu na druhú ex </w:t>
      </w:r>
      <w:proofErr w:type="spellStart"/>
      <w:r w:rsidRPr="00AC5A46">
        <w:rPr>
          <w:sz w:val="22"/>
          <w:szCs w:val="22"/>
        </w:rPr>
        <w:t>ante</w:t>
      </w:r>
      <w:proofErr w:type="spellEnd"/>
      <w:r w:rsidRPr="00AC5A46">
        <w:rPr>
          <w:sz w:val="22"/>
          <w:szCs w:val="22"/>
        </w:rPr>
        <w:t xml:space="preserve"> kontrolu Poskytovateľovi, ak ide o zákazku na ktorú sa zákon o VO (zákon č. 25/2006 Z. z.) nevzťahuje vo finančnom limite nadlimitnej zákazky alebo, alebo, ak ide o zákazku vo finančnom limite nadlimitnej zákazky</w:t>
      </w:r>
      <w:r w:rsidRPr="00AC5A46">
        <w:rPr>
          <w:sz w:val="22"/>
          <w:szCs w:val="22"/>
          <w:vertAlign w:val="superscript"/>
        </w:rPr>
        <w:footnoteReference w:id="2"/>
      </w:r>
      <w:r w:rsidRPr="00AC5A46">
        <w:rPr>
          <w:sz w:val="22"/>
          <w:szCs w:val="22"/>
        </w:rPr>
        <w:t xml:space="preserve"> zadávanú osobou, ktorej poskytne verejný obstarávateľ 50% a menej finančných prostriedkov na dodanie tovaru, uskutočnenie stavebných p</w:t>
      </w:r>
      <w:r>
        <w:rPr>
          <w:sz w:val="22"/>
          <w:szCs w:val="22"/>
        </w:rPr>
        <w:t>rác a poskytnutie služieb z NFP</w:t>
      </w:r>
      <w:r w:rsidRPr="00AC5A46">
        <w:rPr>
          <w:sz w:val="22"/>
          <w:szCs w:val="22"/>
        </w:rPr>
        <w:t>,</w:t>
      </w:r>
    </w:p>
    <w:p w14:paraId="275A194C" w14:textId="71D89B92"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w:t>
      </w:r>
      <w:r w:rsidR="00965500">
        <w:rPr>
          <w:sz w:val="22"/>
          <w:szCs w:val="22"/>
        </w:rPr>
        <w:t xml:space="preserve"> alebo následnú</w:t>
      </w:r>
      <w:r w:rsidRPr="00A1156D">
        <w:rPr>
          <w:sz w:val="22"/>
          <w:szCs w:val="22"/>
        </w:rPr>
        <w:t xml:space="preserve"> e</w:t>
      </w:r>
      <w:r w:rsidR="003C0F18" w:rsidRPr="00A1156D">
        <w:rPr>
          <w:sz w:val="22"/>
          <w:szCs w:val="22"/>
        </w:rPr>
        <w:t>x-post kontrolu</w:t>
      </w:r>
      <w:r w:rsidR="00965500">
        <w:rPr>
          <w:sz w:val="22"/>
          <w:szCs w:val="22"/>
        </w:rPr>
        <w:t xml:space="preserve"> (P</w:t>
      </w:r>
      <w:r w:rsidR="00965500" w:rsidRPr="00AC5A46">
        <w:rPr>
          <w:sz w:val="22"/>
          <w:szCs w:val="22"/>
        </w:rPr>
        <w:t>rijímateľ predkl</w:t>
      </w:r>
      <w:r w:rsidR="00965500">
        <w:rPr>
          <w:sz w:val="22"/>
          <w:szCs w:val="22"/>
        </w:rPr>
        <w:t xml:space="preserve">adá dokumentáciu na následnú ex </w:t>
      </w:r>
      <w:r w:rsidR="00965500" w:rsidRPr="00AC5A46">
        <w:rPr>
          <w:sz w:val="22"/>
          <w:szCs w:val="22"/>
        </w:rPr>
        <w:t xml:space="preserve">post kontrolu Poskytovateľovi v prípade dobrovoľnej žiadosti Prijímateľa o výkon </w:t>
      </w:r>
      <w:r w:rsidR="00965500">
        <w:rPr>
          <w:sz w:val="22"/>
          <w:szCs w:val="22"/>
        </w:rPr>
        <w:t xml:space="preserve">druhej ex </w:t>
      </w:r>
      <w:proofErr w:type="spellStart"/>
      <w:r w:rsidR="00965500">
        <w:rPr>
          <w:sz w:val="22"/>
          <w:szCs w:val="22"/>
        </w:rPr>
        <w:t>ante</w:t>
      </w:r>
      <w:proofErr w:type="spellEnd"/>
      <w:r w:rsidR="00965500">
        <w:rPr>
          <w:sz w:val="22"/>
          <w:szCs w:val="22"/>
        </w:rPr>
        <w:t xml:space="preserve"> kontroly podľa </w:t>
      </w:r>
      <w:r w:rsidR="00965500" w:rsidRPr="00AC5A46">
        <w:rPr>
          <w:sz w:val="22"/>
          <w:szCs w:val="22"/>
        </w:rPr>
        <w:t>písm. a)</w:t>
      </w:r>
      <w:r w:rsidR="003C0F18" w:rsidRPr="00A1156D">
        <w:rPr>
          <w:sz w:val="22"/>
          <w:szCs w:val="22"/>
        </w:rPr>
        <w:t>,</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4C7C7A51"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druhej ex-</w:t>
      </w:r>
      <w:proofErr w:type="spellStart"/>
      <w:r w:rsidR="003B4088" w:rsidRPr="00A1156D">
        <w:rPr>
          <w:rFonts w:ascii="Times New Roman" w:hAnsi="Times New Roman"/>
        </w:rPr>
        <w:t>ante</w:t>
      </w:r>
      <w:proofErr w:type="spellEnd"/>
      <w:r w:rsidR="003B4088" w:rsidRPr="00A1156D">
        <w:rPr>
          <w:rFonts w:ascii="Times New Roman" w:hAnsi="Times New Roman"/>
        </w:rPr>
        <w:t xml:space="preserve"> kontroly je </w:t>
      </w:r>
      <w:r w:rsidR="004671CC" w:rsidRPr="00A1156D">
        <w:rPr>
          <w:rFonts w:ascii="Times New Roman" w:hAnsi="Times New Roman"/>
        </w:rPr>
        <w:t xml:space="preserve">v kapitole 3.3.7.2.2 </w:t>
      </w:r>
      <w:r w:rsidR="00EA3175" w:rsidRPr="00A1156D">
        <w:rPr>
          <w:rFonts w:ascii="Times New Roman" w:hAnsi="Times New Roman"/>
        </w:rPr>
        <w:t xml:space="preserve">Systému riadenia EŠIF </w:t>
      </w:r>
      <w:r w:rsidR="003B4088" w:rsidRPr="00A1156D">
        <w:rPr>
          <w:rFonts w:ascii="Times New Roman" w:hAnsi="Times New Roman"/>
        </w:rPr>
        <w:t xml:space="preserve">osobitne upravená spolupráca s ÚVO </w:t>
      </w:r>
      <w:r w:rsidR="00634B00" w:rsidRPr="00A1156D">
        <w:rPr>
          <w:rFonts w:ascii="Times New Roman" w:hAnsi="Times New Roman"/>
        </w:rPr>
        <w:t xml:space="preserve">v nadväznosti </w:t>
      </w:r>
      <w:r w:rsidR="003B4088" w:rsidRPr="00A1156D">
        <w:rPr>
          <w:rFonts w:ascii="Times New Roman" w:hAnsi="Times New Roman"/>
        </w:rPr>
        <w:t>na ustanovenie § 169 ods</w:t>
      </w:r>
      <w:r w:rsidR="001D3560" w:rsidRPr="00A1156D">
        <w:rPr>
          <w:rFonts w:ascii="Times New Roman" w:hAnsi="Times New Roman"/>
        </w:rPr>
        <w:t>ek</w:t>
      </w:r>
      <w:r w:rsidR="003B4088" w:rsidRPr="00A1156D">
        <w:rPr>
          <w:rFonts w:ascii="Times New Roman" w:hAnsi="Times New Roman"/>
        </w:rPr>
        <w:t xml:space="preserve"> 2 zákona o</w:t>
      </w:r>
      <w:r w:rsidR="00634B00" w:rsidRPr="00A1156D">
        <w:rPr>
          <w:rFonts w:ascii="Times New Roman" w:hAnsi="Times New Roman"/>
        </w:rPr>
        <w:t> </w:t>
      </w:r>
      <w:r w:rsidR="003B4088" w:rsidRPr="00A1156D">
        <w:rPr>
          <w:rFonts w:ascii="Times New Roman" w:hAnsi="Times New Roman"/>
        </w:rPr>
        <w:t>VO</w:t>
      </w:r>
      <w:r w:rsidR="00634B00" w:rsidRPr="00A1156D">
        <w:rPr>
          <w:rFonts w:ascii="Times New Roman" w:hAnsi="Times New Roman"/>
        </w:rPr>
        <w:t xml:space="preserve">. </w:t>
      </w:r>
      <w:r w:rsidR="00302013" w:rsidRPr="00A1156D">
        <w:rPr>
          <w:rFonts w:ascii="Times New Roman" w:hAnsi="Times New Roman"/>
        </w:rPr>
        <w:t xml:space="preserve">V prípade, že </w:t>
      </w:r>
      <w:r w:rsidR="00B343B0" w:rsidRPr="00A1156D">
        <w:rPr>
          <w:rFonts w:ascii="Times New Roman" w:hAnsi="Times New Roman"/>
        </w:rPr>
        <w:t xml:space="preserve">Prijímateľ </w:t>
      </w:r>
      <w:r w:rsidR="00302013" w:rsidRPr="00A1156D">
        <w:rPr>
          <w:rFonts w:ascii="Times New Roman" w:hAnsi="Times New Roman"/>
        </w:rPr>
        <w:t xml:space="preserve">podal proti rozhodnutiu ÚVO odvolanie, zasiela na vedomie </w:t>
      </w:r>
      <w:r w:rsidR="00B343B0" w:rsidRPr="00A1156D">
        <w:rPr>
          <w:rFonts w:ascii="Times New Roman" w:hAnsi="Times New Roman"/>
        </w:rPr>
        <w:t xml:space="preserve">Poskytovateľovi </w:t>
      </w:r>
      <w:r w:rsidR="00302013" w:rsidRPr="00A1156D">
        <w:rPr>
          <w:rFonts w:ascii="Times New Roman" w:hAnsi="Times New Roman"/>
        </w:rPr>
        <w:t xml:space="preserve">písomné vyhotovenie odvolania. </w:t>
      </w:r>
      <w:r w:rsidR="00932614" w:rsidRPr="00A1156D">
        <w:rPr>
          <w:rFonts w:ascii="Times New Roman" w:hAnsi="Times New Roman"/>
        </w:rPr>
        <w:t xml:space="preserve">Ak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 xml:space="preserve">a Poskytovateľ identifikuje pri ex post kontrole VO nedostatky, ktoré mali alebo mohli mať vplyv na výsledok VO, určí zodpovedajúcu výšku ex </w:t>
      </w:r>
      <w:proofErr w:type="spellStart"/>
      <w:r w:rsidR="005E33E1" w:rsidRPr="005E33E1">
        <w:rPr>
          <w:rFonts w:ascii="Times New Roman" w:hAnsi="Times New Roman"/>
        </w:rPr>
        <w:t>ante</w:t>
      </w:r>
      <w:proofErr w:type="spellEnd"/>
      <w:r w:rsidR="005E33E1" w:rsidRPr="005E33E1">
        <w:rPr>
          <w:rFonts w:ascii="Times New Roman" w:hAnsi="Times New Roman"/>
        </w:rPr>
        <w:t xml:space="preserve"> finančnej opravy alebo nepripustí výdavky vyplývajúce z predmetnej zmluvy do financovania v plnom rozsahu.</w:t>
      </w:r>
      <w:r w:rsidR="00932614" w:rsidRPr="00A1156D">
        <w:rPr>
          <w:rFonts w:ascii="Times New Roman" w:hAnsi="Times New Roman"/>
        </w:rPr>
        <w:t>.</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w:t>
      </w:r>
      <w:r w:rsidR="00B343B0" w:rsidRPr="00A1156D">
        <w:rPr>
          <w:rFonts w:ascii="Times New Roman" w:hAnsi="Times New Roman"/>
        </w:rPr>
        <w:lastRenderedPageBreak/>
        <w:t xml:space="preserve">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iných nevyhnutných úkonov 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proofErr w:type="spellStart"/>
      <w:r w:rsidR="00BF38FB" w:rsidRPr="00A1156D">
        <w:rPr>
          <w:rFonts w:ascii="Times New Roman" w:hAnsi="Times New Roman"/>
        </w:rPr>
        <w:t>vo</w:t>
      </w:r>
      <w:proofErr w:type="spellEnd"/>
      <w:r w:rsidR="00BF38FB" w:rsidRPr="00A1156D">
        <w:rPr>
          <w:rFonts w:ascii="Times New Roman" w:hAnsi="Times New Roman"/>
        </w:rPr>
        <w:t xml:space="preserve">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w:t>
      </w:r>
      <w:proofErr w:type="spellStart"/>
      <w:r w:rsidR="003C0F18" w:rsidRPr="00A1156D">
        <w:rPr>
          <w:sz w:val="22"/>
          <w:szCs w:val="22"/>
        </w:rPr>
        <w:t>ante</w:t>
      </w:r>
      <w:proofErr w:type="spellEnd"/>
      <w:r w:rsidR="003C0F18" w:rsidRPr="00A1156D">
        <w:rPr>
          <w:sz w:val="22"/>
          <w:szCs w:val="22"/>
        </w:rPr>
        <w:t xml:space="preserv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24554F61" w14:textId="056306BA"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A1156D">
        <w:rPr>
          <w:sz w:val="22"/>
          <w:szCs w:val="22"/>
        </w:rPr>
        <w:t>VO</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lastRenderedPageBreak/>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7F7BF94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že porušenie pravidiel a povinností týkajúcich sa procesu </w:t>
      </w:r>
      <w:r w:rsidR="00EB3791" w:rsidRPr="00A1156D">
        <w:rPr>
          <w:rFonts w:ascii="Times New Roman" w:hAnsi="Times New Roman"/>
        </w:rPr>
        <w:t xml:space="preserve">prvej </w:t>
      </w:r>
      <w:r w:rsidRPr="00A1156D">
        <w:rPr>
          <w:rFonts w:ascii="Times New Roman" w:hAnsi="Times New Roman"/>
        </w:rPr>
        <w:t>ex-</w:t>
      </w:r>
      <w:proofErr w:type="spellStart"/>
      <w:r w:rsidRPr="00A1156D">
        <w:rPr>
          <w:rFonts w:ascii="Times New Roman" w:hAnsi="Times New Roman"/>
        </w:rPr>
        <w:t>ante</w:t>
      </w:r>
      <w:proofErr w:type="spellEnd"/>
      <w:r w:rsidRPr="00A1156D">
        <w:rPr>
          <w:rFonts w:ascii="Times New Roman" w:hAnsi="Times New Roman"/>
        </w:rPr>
        <w:t xml:space="preserve"> kontroly pred vyhlásením </w:t>
      </w:r>
      <w:r w:rsidR="00E64387" w:rsidRPr="00A1156D">
        <w:rPr>
          <w:rFonts w:ascii="Times New Roman" w:hAnsi="Times New Roman"/>
        </w:rPr>
        <w:t>VO</w:t>
      </w:r>
      <w:r w:rsidRPr="00A1156D">
        <w:rPr>
          <w:rFonts w:ascii="Times New Roman" w:hAnsi="Times New Roman"/>
        </w:rPr>
        <w:t xml:space="preserve"> uveden</w:t>
      </w:r>
      <w:r w:rsidR="00207744">
        <w:rPr>
          <w:rFonts w:ascii="Times New Roman" w:hAnsi="Times New Roman"/>
        </w:rPr>
        <w:t>ých v Systéme riadenia EŠIF,</w:t>
      </w:r>
      <w:r w:rsidRPr="00A1156D">
        <w:rPr>
          <w:rFonts w:ascii="Times New Roman" w:hAnsi="Times New Roman"/>
        </w:rPr>
        <w:t xml:space="preserve"> v kapitole 3.3.7</w:t>
      </w:r>
      <w:r w:rsidR="00633995" w:rsidRPr="00A1156D">
        <w:rPr>
          <w:rFonts w:ascii="Times New Roman" w:hAnsi="Times New Roman"/>
        </w:rPr>
        <w:t>.2.1</w:t>
      </w:r>
      <w:r w:rsidR="00E05BB0">
        <w:rPr>
          <w:rFonts w:ascii="Times New Roman" w:hAnsi="Times New Roman"/>
        </w:rPr>
        <w:t xml:space="preserve"> </w:t>
      </w:r>
      <w:r w:rsidR="00532E84" w:rsidRPr="00207744">
        <w:rPr>
          <w:rFonts w:ascii="Times New Roman" w:hAnsi="Times New Roman"/>
          <w:i/>
        </w:rPr>
        <w:t>Prvá ex</w:t>
      </w:r>
      <w:r w:rsidR="00E05BB0" w:rsidRPr="00207744">
        <w:rPr>
          <w:rFonts w:ascii="Times New Roman" w:hAnsi="Times New Roman"/>
          <w:i/>
        </w:rPr>
        <w:t>-</w:t>
      </w:r>
      <w:proofErr w:type="spellStart"/>
      <w:r w:rsidR="00532E84" w:rsidRPr="00207744">
        <w:rPr>
          <w:rFonts w:ascii="Times New Roman" w:hAnsi="Times New Roman"/>
          <w:i/>
        </w:rPr>
        <w:t>ante</w:t>
      </w:r>
      <w:proofErr w:type="spellEnd"/>
      <w:r w:rsidR="00532E84" w:rsidRPr="00207744">
        <w:rPr>
          <w:rFonts w:ascii="Times New Roman" w:hAnsi="Times New Roman"/>
          <w:i/>
        </w:rPr>
        <w:t xml:space="preserve"> kontrola po podpise </w:t>
      </w:r>
      <w:r w:rsidR="00207744">
        <w:rPr>
          <w:rFonts w:ascii="Times New Roman" w:hAnsi="Times New Roman"/>
          <w:i/>
        </w:rPr>
        <w:t>z</w:t>
      </w:r>
      <w:r w:rsidR="00B35BE4" w:rsidRPr="00207744">
        <w:rPr>
          <w:rFonts w:ascii="Times New Roman" w:hAnsi="Times New Roman"/>
          <w:i/>
        </w:rPr>
        <w:t xml:space="preserve">mluvy </w:t>
      </w:r>
      <w:r w:rsidR="00532E84" w:rsidRPr="00207744">
        <w:rPr>
          <w:rFonts w:ascii="Times New Roman" w:hAnsi="Times New Roman"/>
          <w:i/>
        </w:rPr>
        <w:t>o NFP</w:t>
      </w:r>
      <w:r w:rsidRPr="00A1156D">
        <w:rPr>
          <w:rFonts w:ascii="Times New Roman" w:hAnsi="Times New Roman"/>
        </w:rPr>
        <w:t xml:space="preserve">, </w:t>
      </w:r>
      <w:r w:rsidR="00D97481">
        <w:rPr>
          <w:rFonts w:ascii="Times New Roman" w:hAnsi="Times New Roman"/>
        </w:rPr>
        <w:t xml:space="preserve">môže </w:t>
      </w:r>
      <w:r w:rsidRPr="00A1156D">
        <w:rPr>
          <w:rFonts w:ascii="Times New Roman" w:hAnsi="Times New Roman"/>
        </w:rPr>
        <w:t>ovplyv</w:t>
      </w:r>
      <w:r w:rsidR="00D97481">
        <w:rPr>
          <w:rFonts w:ascii="Times New Roman" w:hAnsi="Times New Roman"/>
        </w:rPr>
        <w:t>niť</w:t>
      </w:r>
      <w:r w:rsidRPr="00A1156D">
        <w:rPr>
          <w:rFonts w:ascii="Times New Roman" w:hAnsi="Times New Roman"/>
        </w:rPr>
        <w:t xml:space="preserve"> možnosť určenia ex-</w:t>
      </w:r>
      <w:proofErr w:type="spellStart"/>
      <w:r w:rsidRPr="00A1156D">
        <w:rPr>
          <w:rFonts w:ascii="Times New Roman" w:hAnsi="Times New Roman"/>
        </w:rPr>
        <w:t>ante</w:t>
      </w:r>
      <w:proofErr w:type="spellEnd"/>
      <w:r w:rsidRPr="00A1156D">
        <w:rPr>
          <w:rFonts w:ascii="Times New Roman" w:hAnsi="Times New Roman"/>
        </w:rPr>
        <w:t xml:space="preserve"> finančnej opravy. Zároveň Prijímateľ berie na vedomie, že potvrdenie ex-</w:t>
      </w:r>
      <w:proofErr w:type="spellStart"/>
      <w:r w:rsidRPr="00A1156D">
        <w:rPr>
          <w:rFonts w:ascii="Times New Roman" w:hAnsi="Times New Roman"/>
        </w:rPr>
        <w:t>ante</w:t>
      </w:r>
      <w:proofErr w:type="spellEnd"/>
      <w:r w:rsidRPr="00A1156D">
        <w:rPr>
          <w:rFonts w:ascii="Times New Roman" w:hAnsi="Times New Roman"/>
        </w:rPr>
        <w:t xml:space="preserv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w:t>
      </w:r>
      <w:proofErr w:type="spellStart"/>
      <w:r w:rsidRPr="00A1156D">
        <w:rPr>
          <w:rFonts w:ascii="Times New Roman" w:hAnsi="Times New Roman"/>
        </w:rPr>
        <w:t>ante</w:t>
      </w:r>
      <w:proofErr w:type="spellEnd"/>
      <w:r w:rsidRPr="00A1156D">
        <w:rPr>
          <w:rFonts w:ascii="Times New Roman" w:hAnsi="Times New Roman"/>
        </w:rPr>
        <w:t xml:space="preserve"> finančná oprava.</w:t>
      </w:r>
    </w:p>
    <w:p w14:paraId="42B7C6B9" w14:textId="32B8EF34" w:rsidR="003C0F18" w:rsidRPr="00A1156D" w:rsidRDefault="001E180E">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Prijímateľ realizuje </w:t>
      </w:r>
      <w:r w:rsidR="00DF2A7A" w:rsidRPr="00A1156D">
        <w:rPr>
          <w:rFonts w:ascii="Times New Roman" w:hAnsi="Times New Roman"/>
        </w:rPr>
        <w:t>VO</w:t>
      </w:r>
      <w:r w:rsidRPr="00A1156D">
        <w:rPr>
          <w:rFonts w:ascii="Times New Roman" w:hAnsi="Times New Roman"/>
        </w:rPr>
        <w:t xml:space="preserve"> postupom zadávania </w:t>
      </w:r>
      <w:r w:rsidR="00FE0263" w:rsidRPr="00A1156D">
        <w:rPr>
          <w:rFonts w:ascii="Times New Roman" w:hAnsi="Times New Roman"/>
        </w:rPr>
        <w:t xml:space="preserve">zákazky </w:t>
      </w:r>
      <w:r w:rsidR="00A07445" w:rsidRPr="00A1156D">
        <w:rPr>
          <w:rFonts w:ascii="Times New Roman" w:hAnsi="Times New Roman"/>
        </w:rPr>
        <w:t>s využitím</w:t>
      </w:r>
      <w:r w:rsidRPr="00A1156D">
        <w:rPr>
          <w:rFonts w:ascii="Times New Roman" w:hAnsi="Times New Roman"/>
        </w:rPr>
        <w:t xml:space="preserve"> elektronické</w:t>
      </w:r>
      <w:r w:rsidR="00A07445" w:rsidRPr="00A1156D">
        <w:rPr>
          <w:rFonts w:ascii="Times New Roman" w:hAnsi="Times New Roman"/>
        </w:rPr>
        <w:t>ho</w:t>
      </w:r>
      <w:r w:rsidRPr="00A1156D">
        <w:rPr>
          <w:rFonts w:ascii="Times New Roman" w:hAnsi="Times New Roman"/>
        </w:rPr>
        <w:t xml:space="preserve"> trhovisk</w:t>
      </w:r>
      <w:r w:rsidR="00A07445" w:rsidRPr="00A1156D">
        <w:rPr>
          <w:rFonts w:ascii="Times New Roman" w:hAnsi="Times New Roman"/>
        </w:rPr>
        <w:t>a</w:t>
      </w:r>
      <w:r w:rsidRPr="00A1156D">
        <w:rPr>
          <w:rFonts w:ascii="Times New Roman" w:hAnsi="Times New Roman"/>
        </w:rPr>
        <w:t xml:space="preserve"> podľa § 109 </w:t>
      </w:r>
      <w:r w:rsidR="00B343B0" w:rsidRPr="00A1156D">
        <w:rPr>
          <w:rFonts w:ascii="Times New Roman" w:hAnsi="Times New Roman"/>
        </w:rPr>
        <w:t xml:space="preserve">až § </w:t>
      </w:r>
      <w:r w:rsidR="00DF2A7A" w:rsidRPr="00A1156D">
        <w:rPr>
          <w:rFonts w:ascii="Times New Roman" w:hAnsi="Times New Roman"/>
        </w:rPr>
        <w:t xml:space="preserve">111 </w:t>
      </w:r>
      <w:r w:rsidRPr="00A1156D">
        <w:rPr>
          <w:rFonts w:ascii="Times New Roman" w:hAnsi="Times New Roman"/>
        </w:rPr>
        <w:t>zákona o</w:t>
      </w:r>
      <w:r w:rsidR="00A07445" w:rsidRPr="00A1156D">
        <w:rPr>
          <w:rFonts w:ascii="Times New Roman" w:hAnsi="Times New Roman"/>
        </w:rPr>
        <w:t> </w:t>
      </w:r>
      <w:r w:rsidRPr="00A1156D">
        <w:rPr>
          <w:rFonts w:ascii="Times New Roman" w:hAnsi="Times New Roman"/>
        </w:rPr>
        <w:t xml:space="preserve">VO, tak Zmluva medzi Prijímateľom a Dodávateľom nadobúda </w:t>
      </w:r>
      <w:r w:rsidR="00AE359E" w:rsidRPr="00A1156D">
        <w:rPr>
          <w:rFonts w:ascii="Times New Roman" w:hAnsi="Times New Roman"/>
        </w:rPr>
        <w:t xml:space="preserve">účinnosť </w:t>
      </w:r>
      <w:r w:rsidRPr="00A1156D">
        <w:rPr>
          <w:rFonts w:ascii="Times New Roman" w:hAnsi="Times New Roman"/>
        </w:rPr>
        <w:t xml:space="preserve">v súlade s článkom </w:t>
      </w:r>
      <w:r w:rsidR="00AE359E" w:rsidRPr="00A1156D">
        <w:rPr>
          <w:rFonts w:ascii="Times New Roman" w:hAnsi="Times New Roman"/>
        </w:rPr>
        <w:t>IV</w:t>
      </w:r>
      <w:r w:rsidR="00FE125B">
        <w:rPr>
          <w:rFonts w:ascii="Times New Roman" w:hAnsi="Times New Roman"/>
        </w:rPr>
        <w:t>.,</w:t>
      </w:r>
      <w:r w:rsidR="00C42CE9" w:rsidRPr="000B7D53">
        <w:rPr>
          <w:rFonts w:ascii="Times New Roman" w:hAnsi="Times New Roman"/>
        </w:rPr>
        <w:t xml:space="preserve"> </w:t>
      </w:r>
      <w:r w:rsidR="008D5F57" w:rsidRPr="00A1156D">
        <w:rPr>
          <w:rFonts w:ascii="Times New Roman" w:hAnsi="Times New Roman"/>
        </w:rPr>
        <w:t>2. časti</w:t>
      </w:r>
      <w:r w:rsidRPr="00A1156D">
        <w:rPr>
          <w:rFonts w:ascii="Times New Roman" w:hAnsi="Times New Roman"/>
        </w:rPr>
        <w:t xml:space="preserve"> Obchodných podmienok elektronického trhoviska</w:t>
      </w:r>
      <w:r w:rsidR="00AE359E" w:rsidRPr="00A1156D">
        <w:rPr>
          <w:rFonts w:ascii="Times New Roman" w:hAnsi="Times New Roman"/>
        </w:rPr>
        <w:t>.</w:t>
      </w:r>
      <w:r w:rsidRPr="00A1156D">
        <w:rPr>
          <w:rFonts w:ascii="Times New Roman" w:hAnsi="Times New Roman"/>
        </w:rPr>
        <w:t xml:space="preserve"> </w:t>
      </w:r>
      <w:r w:rsidR="00B52DDD" w:rsidRPr="00A1156D">
        <w:rPr>
          <w:rFonts w:ascii="Times New Roman" w:hAnsi="Times New Roman"/>
        </w:rPr>
        <w:t xml:space="preserve">Prijímateľ berie na vedomie, že postup zadávania zákazky s využitím elektronického trhoviska bude predmetom finančnej kontroly zo strany Poskytovateľa. </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berie na vedomie, že lehota určená, resp. dojednaná pre administratívnu finančnú kontrolu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w:t>
      </w:r>
      <w:proofErr w:type="spellStart"/>
      <w:r w:rsidRPr="00A1156D">
        <w:rPr>
          <w:rFonts w:ascii="Times New Roman" w:hAnsi="Times New Roman"/>
        </w:rPr>
        <w:t>ante</w:t>
      </w:r>
      <w:proofErr w:type="spellEnd"/>
      <w:r w:rsidRPr="00A1156D">
        <w:rPr>
          <w:rFonts w:ascii="Times New Roman" w:hAnsi="Times New Roman"/>
        </w:rPr>
        <w:t xml:space="preserve"> finančnej opravy. Ustanovenie predchádzajúcej vety neplatí v prípade, ak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514F6B"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porušenie zásad, princípov alebo povinností vyplývajúcich z 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56E87F69"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w:t>
      </w:r>
      <w:proofErr w:type="spellStart"/>
      <w:r w:rsidR="00FC28D0" w:rsidRPr="00A1156D">
        <w:rPr>
          <w:sz w:val="22"/>
          <w:szCs w:val="22"/>
        </w:rPr>
        <w:t>ante</w:t>
      </w:r>
      <w:proofErr w:type="spellEnd"/>
      <w:r w:rsidR="00FC28D0" w:rsidRPr="00A1156D">
        <w:rPr>
          <w:sz w:val="22"/>
          <w:szCs w:val="22"/>
        </w:rPr>
        <w:t xml:space="preserv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dodatočné náklady</w:t>
      </w:r>
      <w:r w:rsidR="00965500">
        <w:rPr>
          <w:sz w:val="22"/>
          <w:szCs w:val="22"/>
        </w:rPr>
        <w:t xml:space="preserve"> a časové obmedzenia</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43BB1F36"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stanovísk a zistení </w:t>
      </w:r>
      <w:r w:rsidR="005A1764">
        <w:rPr>
          <w:rFonts w:ascii="Times New Roman" w:hAnsi="Times New Roman"/>
        </w:rPr>
        <w:t>CO</w:t>
      </w:r>
      <w:r w:rsidRPr="00A1156D">
        <w:rPr>
          <w:rFonts w:ascii="Times New Roman" w:hAnsi="Times New Roman"/>
        </w:rPr>
        <w:t xml:space="preserve">, Orgánu auditu, Komisie 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0280AF5C" w:rsidR="00791BD0" w:rsidRPr="00A1156D" w:rsidRDefault="00791BD0">
      <w:pPr>
        <w:pStyle w:val="Odsekzoznamu"/>
        <w:spacing w:before="120" w:line="264" w:lineRule="auto"/>
        <w:ind w:left="567" w:hanging="27"/>
        <w:jc w:val="both"/>
        <w:rPr>
          <w:sz w:val="22"/>
          <w:szCs w:val="22"/>
        </w:rPr>
      </w:pPr>
      <w:r w:rsidRPr="00A1156D">
        <w:rPr>
          <w:sz w:val="22"/>
          <w:szCs w:val="22"/>
        </w:rPr>
        <w:t xml:space="preserve">to všetko po uzavretí zmluvy Prijímateľa a úspešného uchádzača, ale ešte pred úhradou oprávnených výdavkov v </w:t>
      </w:r>
      <w:proofErr w:type="spellStart"/>
      <w:r w:rsidRPr="00A1156D">
        <w:rPr>
          <w:sz w:val="22"/>
          <w:szCs w:val="22"/>
        </w:rPr>
        <w:t>ŽoP</w:t>
      </w:r>
      <w:proofErr w:type="spellEnd"/>
      <w:r w:rsidRPr="00A1156D">
        <w:rPr>
          <w:sz w:val="22"/>
          <w:szCs w:val="22"/>
        </w:rPr>
        <w:t>,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proofErr w:type="spellStart"/>
      <w:r w:rsidR="0020253F">
        <w:rPr>
          <w:sz w:val="22"/>
          <w:szCs w:val="22"/>
        </w:rPr>
        <w:t>ŽoP</w:t>
      </w:r>
      <w:proofErr w:type="spellEnd"/>
      <w:r w:rsidRPr="00A1156D">
        <w:rPr>
          <w:sz w:val="22"/>
          <w:szCs w:val="22"/>
        </w:rPr>
        <w:t xml:space="preserve"> v rozsahu takýchto výdavkov, alebo sa po súhlase Prijímateľa stav konvaliduje prostredníctvom ex-</w:t>
      </w:r>
      <w:proofErr w:type="spellStart"/>
      <w:r w:rsidRPr="00A1156D">
        <w:rPr>
          <w:sz w:val="22"/>
          <w:szCs w:val="22"/>
        </w:rPr>
        <w:t>ante</w:t>
      </w:r>
      <w:proofErr w:type="spellEnd"/>
      <w:r w:rsidRPr="00A1156D">
        <w:rPr>
          <w:sz w:val="22"/>
          <w:szCs w:val="22"/>
        </w:rPr>
        <w:t xml:space="preserve"> finančnej opravy. Vo veci určenia ex-</w:t>
      </w:r>
      <w:proofErr w:type="spellStart"/>
      <w:r w:rsidRPr="00A1156D">
        <w:rPr>
          <w:sz w:val="22"/>
          <w:szCs w:val="22"/>
        </w:rPr>
        <w:t>ante</w:t>
      </w:r>
      <w:proofErr w:type="spellEnd"/>
      <w:r w:rsidRPr="00A1156D">
        <w:rPr>
          <w:sz w:val="22"/>
          <w:szCs w:val="22"/>
        </w:rPr>
        <w:t xml:space="preserv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w:t>
      </w:r>
      <w:r w:rsidR="008542C8" w:rsidRPr="00A1156D">
        <w:rPr>
          <w:sz w:val="22"/>
          <w:szCs w:val="22"/>
        </w:rPr>
        <w:t xml:space="preserve"> a v súlade s Prílohou č. </w:t>
      </w:r>
      <w:r w:rsidR="000E6265" w:rsidRPr="00A1156D">
        <w:rPr>
          <w:sz w:val="22"/>
          <w:szCs w:val="22"/>
        </w:rPr>
        <w:t>4</w:t>
      </w:r>
      <w:r w:rsidR="008542C8" w:rsidRPr="00A1156D">
        <w:rPr>
          <w:sz w:val="22"/>
          <w:szCs w:val="22"/>
        </w:rPr>
        <w:t xml:space="preserve"> Zmluvy o poskytnutí NFP</w:t>
      </w:r>
      <w:r w:rsidRPr="00A1156D">
        <w:rPr>
          <w:sz w:val="22"/>
          <w:szCs w:val="22"/>
        </w:rPr>
        <w:t>. Konečné potvrdenie ex-</w:t>
      </w:r>
      <w:proofErr w:type="spellStart"/>
      <w:r w:rsidRPr="00A1156D">
        <w:rPr>
          <w:sz w:val="22"/>
          <w:szCs w:val="22"/>
        </w:rPr>
        <w:t>ante</w:t>
      </w:r>
      <w:proofErr w:type="spellEnd"/>
      <w:r w:rsidRPr="00A1156D">
        <w:rPr>
          <w:sz w:val="22"/>
          <w:szCs w:val="22"/>
        </w:rPr>
        <w:t xml:space="preserv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k financovaniu za podmienky zníženia oprávnených výdavkov vo výške určenej ex-</w:t>
      </w:r>
      <w:proofErr w:type="spellStart"/>
      <w:r w:rsidRPr="00A1156D">
        <w:rPr>
          <w:sz w:val="22"/>
          <w:szCs w:val="22"/>
        </w:rPr>
        <w:t>ante</w:t>
      </w:r>
      <w:proofErr w:type="spellEnd"/>
      <w:r w:rsidRPr="00A1156D">
        <w:rPr>
          <w:sz w:val="22"/>
          <w:szCs w:val="22"/>
        </w:rPr>
        <w:t xml:space="preserve"> finančnej </w:t>
      </w:r>
      <w:r w:rsidR="0059734B" w:rsidRPr="00A1156D">
        <w:rPr>
          <w:sz w:val="22"/>
          <w:szCs w:val="22"/>
        </w:rPr>
        <w:t>opravy</w:t>
      </w:r>
      <w:r w:rsidRPr="00A1156D">
        <w:rPr>
          <w:sz w:val="22"/>
          <w:szCs w:val="22"/>
        </w:rPr>
        <w:t xml:space="preserve">. V prípade uzatvoreného dodatku k existujúcej zmluve na dodávku tovarov, služieb alebo stavebných prác medzi Prijímateľom a Dodávateľom Projektu sa ustanovenie týkajúce sa pripustenia súvisiacich </w:t>
      </w:r>
      <w:r w:rsidRPr="00A1156D">
        <w:rPr>
          <w:sz w:val="22"/>
          <w:szCs w:val="22"/>
        </w:rPr>
        <w:lastRenderedPageBreak/>
        <w:t>výdavkov do financovania a ex-</w:t>
      </w:r>
      <w:proofErr w:type="spellStart"/>
      <w:r w:rsidRPr="00A1156D">
        <w:rPr>
          <w:sz w:val="22"/>
          <w:szCs w:val="22"/>
        </w:rPr>
        <w:t>ante</w:t>
      </w:r>
      <w:proofErr w:type="spellEnd"/>
      <w:r w:rsidRPr="00A1156D">
        <w:rPr>
          <w:sz w:val="22"/>
          <w:szCs w:val="22"/>
        </w:rPr>
        <w:t xml:space="preserv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finančnej opravy je Prijímateľ povinný pri predkladaní </w:t>
      </w:r>
      <w:proofErr w:type="spellStart"/>
      <w:r w:rsidR="0020253F">
        <w:rPr>
          <w:rFonts w:ascii="Times New Roman" w:hAnsi="Times New Roman"/>
        </w:rPr>
        <w:t>ŽoP</w:t>
      </w:r>
      <w:proofErr w:type="spellEnd"/>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proofErr w:type="spellStart"/>
      <w:r w:rsidRPr="00A1156D">
        <w:rPr>
          <w:sz w:val="22"/>
          <w:szCs w:val="22"/>
        </w:rPr>
        <w:t>ante</w:t>
      </w:r>
      <w:proofErr w:type="spellEnd"/>
      <w:r w:rsidRPr="00A1156D">
        <w:rPr>
          <w:sz w:val="22"/>
          <w:szCs w:val="22"/>
        </w:rPr>
        <w:t xml:space="preserve"> finančná oprava (neuzatvorený dodatok k Zmluve o poskytnutí </w:t>
      </w:r>
      <w:r w:rsidR="0020253F">
        <w:rPr>
          <w:sz w:val="22"/>
          <w:szCs w:val="22"/>
        </w:rPr>
        <w:t>NFP</w:t>
      </w:r>
      <w:r w:rsidRPr="00A1156D">
        <w:rPr>
          <w:sz w:val="22"/>
          <w:szCs w:val="22"/>
        </w:rPr>
        <w:t xml:space="preserve">) – Prijímateľ predkladá </w:t>
      </w:r>
      <w:proofErr w:type="spellStart"/>
      <w:r w:rsidR="0020253F">
        <w:rPr>
          <w:sz w:val="22"/>
          <w:szCs w:val="22"/>
        </w:rPr>
        <w:t>ŽoP</w:t>
      </w:r>
      <w:proofErr w:type="spellEnd"/>
      <w:r w:rsidRPr="00A1156D">
        <w:rPr>
          <w:sz w:val="22"/>
          <w:szCs w:val="22"/>
        </w:rPr>
        <w:t xml:space="preserve"> zahŕňajúcu všetky výdavky vrátane výdavkov za nepotvrdenú ex</w:t>
      </w:r>
      <w:r w:rsidR="0020253F">
        <w:rPr>
          <w:sz w:val="22"/>
          <w:szCs w:val="22"/>
        </w:rPr>
        <w:t>-</w:t>
      </w:r>
      <w:proofErr w:type="spellStart"/>
      <w:r w:rsidRPr="00A1156D">
        <w:rPr>
          <w:sz w:val="22"/>
          <w:szCs w:val="22"/>
        </w:rPr>
        <w:t>ante</w:t>
      </w:r>
      <w:proofErr w:type="spellEnd"/>
      <w:r w:rsidRPr="00A1156D">
        <w:rPr>
          <w:sz w:val="22"/>
          <w:szCs w:val="22"/>
        </w:rPr>
        <w:t xml:space="preserve"> finančnú opravu a Poskytovateľ zníži oprávnenú sumu v predloženej </w:t>
      </w:r>
      <w:proofErr w:type="spellStart"/>
      <w:r w:rsidR="006D5DEB" w:rsidRPr="00A1156D">
        <w:t>Ž</w:t>
      </w:r>
      <w:r w:rsidR="006D5DEB">
        <w:t>oP</w:t>
      </w:r>
      <w:proofErr w:type="spellEnd"/>
      <w:r w:rsidRPr="00A1156D">
        <w:rPr>
          <w:sz w:val="22"/>
          <w:szCs w:val="22"/>
        </w:rPr>
        <w:t>;</w:t>
      </w:r>
    </w:p>
    <w:p w14:paraId="0083C275" w14:textId="60E4EA64" w:rsidR="00A30090" w:rsidRPr="00A1156D" w:rsidRDefault="009E055A" w:rsidP="000E7913">
      <w:pPr>
        <w:tabs>
          <w:tab w:val="num" w:pos="1134"/>
        </w:tabs>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potvrdená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proofErr w:type="spellStart"/>
      <w:r w:rsidR="0020253F">
        <w:rPr>
          <w:rFonts w:ascii="Times New Roman" w:hAnsi="Times New Roman"/>
        </w:rPr>
        <w:t>ŽoP</w:t>
      </w:r>
      <w:proofErr w:type="spellEnd"/>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proofErr w:type="spellStart"/>
      <w:r w:rsidR="00A30090" w:rsidRPr="00A1156D">
        <w:rPr>
          <w:rFonts w:ascii="Times New Roman" w:hAnsi="Times New Roman"/>
        </w:rPr>
        <w:t>ante</w:t>
      </w:r>
      <w:proofErr w:type="spellEnd"/>
      <w:r w:rsidR="00A30090" w:rsidRPr="00A1156D">
        <w:rPr>
          <w:rFonts w:ascii="Times New Roman" w:hAnsi="Times New Roman"/>
        </w:rPr>
        <w:t xml:space="preserve"> </w:t>
      </w:r>
      <w:r w:rsidRPr="00A1156D">
        <w:rPr>
          <w:rFonts w:ascii="Times New Roman" w:hAnsi="Times New Roman"/>
        </w:rPr>
        <w:t>finančnej opravy. Poskytovateľ zohľadní uplatnené výšky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alebo počet VO dotknutých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finančnou opravou)</w:t>
      </w:r>
      <w:r w:rsidR="00E322C4" w:rsidRPr="00A1156D">
        <w:rPr>
          <w:rFonts w:ascii="Times New Roman" w:hAnsi="Times New Roman"/>
        </w:rPr>
        <w:t>.</w:t>
      </w:r>
    </w:p>
    <w:p w14:paraId="59C7BD9F"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ex-</w:t>
      </w:r>
      <w:proofErr w:type="spellStart"/>
      <w:r w:rsidRPr="00A1156D">
        <w:rPr>
          <w:rFonts w:ascii="Times New Roman" w:hAnsi="Times New Roman"/>
        </w:rPr>
        <w:t>ante</w:t>
      </w:r>
      <w:proofErr w:type="spellEnd"/>
      <w:r w:rsidRPr="00A1156D">
        <w:rPr>
          <w:rFonts w:ascii="Times New Roman" w:hAnsi="Times New Roman"/>
        </w:rPr>
        <w:t xml:space="preserv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č. </w:t>
      </w:r>
      <w:r w:rsidR="000E6265" w:rsidRPr="00A1156D">
        <w:rPr>
          <w:rFonts w:ascii="Times New Roman" w:hAnsi="Times New Roman"/>
        </w:rPr>
        <w:t>4</w:t>
      </w:r>
      <w:r w:rsidRPr="00A1156D">
        <w:rPr>
          <w:rFonts w:ascii="Times New Roman" w:hAnsi="Times New Roman"/>
        </w:rPr>
        <w:t xml:space="preserve"> (Finančné opravy za porušenie pravidiel a postupov obstarávania).</w:t>
      </w:r>
    </w:p>
    <w:p w14:paraId="5EC262AA" w14:textId="2DCB5CDB"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w:t>
      </w:r>
      <w:r w:rsidR="00965500"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965500">
        <w:rPr>
          <w:rFonts w:ascii="Times New Roman" w:hAnsi="Times New Roman"/>
        </w:rPr>
        <w:t xml:space="preserve">. </w:t>
      </w:r>
    </w:p>
    <w:p w14:paraId="624FFA42" w14:textId="061FA80E" w:rsidR="00C72A22" w:rsidRPr="00A1156D" w:rsidRDefault="00C72A22" w:rsidP="000B7D53">
      <w:pPr>
        <w:numPr>
          <w:ilvl w:val="1"/>
          <w:numId w:val="25"/>
        </w:numPr>
        <w:spacing w:before="120" w:after="0" w:line="264" w:lineRule="auto"/>
        <w:jc w:val="both"/>
        <w:rPr>
          <w:rFonts w:ascii="Times New Roman" w:hAnsi="Times New Roman"/>
        </w:rPr>
      </w:pPr>
      <w:commentRangeStart w:id="65"/>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65"/>
      <w:r w:rsidR="004D357F">
        <w:rPr>
          <w:rStyle w:val="Odkaznakomentr"/>
          <w:rFonts w:ascii="Times New Roman" w:eastAsia="Times New Roman" w:hAnsi="Times New Roman"/>
        </w:rPr>
        <w:commentReference w:id="65"/>
      </w:r>
    </w:p>
    <w:p w14:paraId="7C1E64DF" w14:textId="6747B286"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p>
    <w:p w14:paraId="3510A717" w14:textId="7C52154F"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w:t>
      </w:r>
      <w:r w:rsidR="00965500">
        <w:rPr>
          <w:rFonts w:ascii="Times New Roman" w:hAnsi="Times New Roman"/>
          <w:lang w:eastAsia="x-none"/>
        </w:rPr>
        <w:t xml:space="preserve">Systém riadenia EŠIF alebo </w:t>
      </w:r>
      <w:r w:rsidRPr="00A1156D">
        <w:rPr>
          <w:rFonts w:ascii="Times New Roman" w:hAnsi="Times New Roman"/>
        </w:rPr>
        <w:t>Právny dokument (riadiaca dokumentácia). Po predložení žiadosti Prijímateľa o vykonanie finančnej kontroly Poskytovateľovi v prípadoch, v</w:t>
      </w:r>
      <w:r w:rsidR="00965500">
        <w:rPr>
          <w:rFonts w:ascii="Times New Roman" w:hAnsi="Times New Roman"/>
        </w:rPr>
        <w:t> </w:t>
      </w:r>
      <w:r w:rsidRPr="00A1156D">
        <w:rPr>
          <w:rFonts w:ascii="Times New Roman" w:hAnsi="Times New Roman"/>
        </w:rPr>
        <w:t>ktorých</w:t>
      </w:r>
      <w:r w:rsidR="00965500">
        <w:rPr>
          <w:rFonts w:ascii="Times New Roman" w:hAnsi="Times New Roman"/>
        </w:rPr>
        <w:t xml:space="preserve"> </w:t>
      </w:r>
      <w:r w:rsidR="000A1C22">
        <w:rPr>
          <w:rFonts w:ascii="Times New Roman" w:hAnsi="Times New Roman"/>
        </w:rPr>
        <w:t xml:space="preserve">zo </w:t>
      </w:r>
      <w:r w:rsidR="00965500">
        <w:rPr>
          <w:rFonts w:ascii="Times New Roman" w:hAnsi="Times New Roman"/>
          <w:lang w:eastAsia="x-none"/>
        </w:rPr>
        <w:t>Systém</w:t>
      </w:r>
      <w:r w:rsidR="000A1C22">
        <w:rPr>
          <w:rFonts w:ascii="Times New Roman" w:hAnsi="Times New Roman"/>
          <w:lang w:eastAsia="x-none"/>
        </w:rPr>
        <w:t>u</w:t>
      </w:r>
      <w:r w:rsidR="00965500">
        <w:rPr>
          <w:rFonts w:ascii="Times New Roman" w:hAnsi="Times New Roman"/>
          <w:lang w:eastAsia="x-none"/>
        </w:rPr>
        <w:t xml:space="preserve"> riadenia EŠIF alebo</w:t>
      </w:r>
      <w:r w:rsidRPr="00A1156D">
        <w:rPr>
          <w:rFonts w:ascii="Times New Roman" w:hAnsi="Times New Roman"/>
        </w:rPr>
        <w:t xml:space="preserve"> Právn</w:t>
      </w:r>
      <w:r w:rsidR="000A1C22">
        <w:rPr>
          <w:rFonts w:ascii="Times New Roman" w:hAnsi="Times New Roman"/>
        </w:rPr>
        <w:t>eho</w:t>
      </w:r>
      <w:r w:rsidRPr="00A1156D">
        <w:rPr>
          <w:rFonts w:ascii="Times New Roman" w:hAnsi="Times New Roman"/>
        </w:rPr>
        <w:t xml:space="preserve"> </w:t>
      </w:r>
      <w:r w:rsidRPr="00DB20C7">
        <w:rPr>
          <w:rFonts w:ascii="Times New Roman" w:hAnsi="Times New Roman"/>
        </w:rPr>
        <w:t>dokument</w:t>
      </w:r>
      <w:r w:rsidR="000A1C22">
        <w:rPr>
          <w:rFonts w:ascii="Times New Roman" w:hAnsi="Times New Roman"/>
        </w:rPr>
        <w:t>u</w:t>
      </w:r>
      <w:r w:rsidRPr="00DB20C7">
        <w:rPr>
          <w:rFonts w:ascii="Times New Roman" w:hAnsi="Times New Roman"/>
        </w:rPr>
        <w:t xml:space="preserve">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proofErr w:type="spellStart"/>
      <w:r w:rsidR="00AF36B6" w:rsidRPr="00A1156D">
        <w:rPr>
          <w:rFonts w:ascii="Times New Roman" w:hAnsi="Times New Roman"/>
        </w:rPr>
        <w:t>Ž</w:t>
      </w:r>
      <w:r w:rsidR="004A4309">
        <w:rPr>
          <w:rFonts w:ascii="Times New Roman" w:hAnsi="Times New Roman"/>
        </w:rPr>
        <w:t>oP</w:t>
      </w:r>
      <w:proofErr w:type="spellEnd"/>
      <w:r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6D655AA" w:rsidR="00B7129C" w:rsidRPr="00A1156D" w:rsidRDefault="00B7129C" w:rsidP="00124F5A">
      <w:pPr>
        <w:spacing w:before="120" w:after="0" w:line="264" w:lineRule="auto"/>
        <w:ind w:left="709"/>
        <w:jc w:val="both"/>
        <w:rPr>
          <w:rFonts w:ascii="Times New Roman" w:hAnsi="Times New Roman"/>
        </w:rPr>
      </w:pPr>
    </w:p>
    <w:p w14:paraId="6FAA09F5" w14:textId="6A2F88D4"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w:t>
      </w:r>
      <w:proofErr w:type="spellStart"/>
      <w:r w:rsidRPr="00A1156D">
        <w:rPr>
          <w:rFonts w:ascii="Times New Roman" w:hAnsi="Times New Roman"/>
        </w:rPr>
        <w:t>predfinancovania</w:t>
      </w:r>
      <w:proofErr w:type="spellEnd"/>
      <w:r w:rsidRPr="00A1156D">
        <w:rPr>
          <w:rFonts w:ascii="Times New Roman" w:hAnsi="Times New Roman"/>
        </w:rPr>
        <w:t xml:space="preserve"> </w:t>
      </w:r>
      <w:r w:rsidR="00D4291F" w:rsidRPr="00A1156D">
        <w:rPr>
          <w:rFonts w:ascii="Times New Roman" w:hAnsi="Times New Roman"/>
        </w:rPr>
        <w:t>D</w:t>
      </w:r>
      <w:r w:rsidRPr="00A1156D">
        <w:rPr>
          <w:rFonts w:ascii="Times New Roman" w:hAnsi="Times New Roman"/>
        </w:rPr>
        <w:t>oplňujúce monitorovacie údaje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w:t>
      </w:r>
    </w:p>
    <w:p w14:paraId="694CFD7A" w14:textId="016EB5AA"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r w:rsidR="000A1C22" w:rsidRPr="009C012E">
        <w:rPr>
          <w:rFonts w:ascii="Times New Roman" w:hAnsi="Times New Roman"/>
        </w:rPr>
        <w:t>Prijímateľ je povinný predložiť za monitorované obdobie, ktoré sa týka roku, v ktorom bola ukončená Realizácia aktivít Projektu, iba monitorovaciu správu s príznakom "záverečná"", t.</w:t>
      </w:r>
      <w:ins w:id="66" w:author="Autor">
        <w:r w:rsidR="00D13713">
          <w:rPr>
            <w:rFonts w:ascii="Times New Roman" w:hAnsi="Times New Roman"/>
          </w:rPr>
          <w:t xml:space="preserve"> </w:t>
        </w:r>
      </w:ins>
      <w:r w:rsidR="000A1C22" w:rsidRPr="009C012E">
        <w:rPr>
          <w:rFonts w:ascii="Times New Roman" w:hAnsi="Times New Roman"/>
        </w:rPr>
        <w:t>j. monitorovaciu správu s príznakom "výročná" Prijímateľ už nepredkladá.</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 xml:space="preserve">v inom termíne uvedenom v Príručke pre Prijímateľa, najneskôr však spolu s podaním </w:t>
      </w:r>
      <w:proofErr w:type="spellStart"/>
      <w:r w:rsidR="009E055A" w:rsidRPr="00A1156D">
        <w:rPr>
          <w:rFonts w:ascii="Times New Roman" w:hAnsi="Times New Roman"/>
        </w:rPr>
        <w:t>Ž</w:t>
      </w:r>
      <w:r w:rsidR="004A4309">
        <w:rPr>
          <w:rFonts w:ascii="Times New Roman" w:hAnsi="Times New Roman"/>
        </w:rPr>
        <w:t>oP</w:t>
      </w:r>
      <w:proofErr w:type="spellEnd"/>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018AD67" w14:textId="725FB3E2" w:rsidR="00254F13" w:rsidRDefault="00254F13" w:rsidP="00254F13">
      <w:pPr>
        <w:numPr>
          <w:ilvl w:val="1"/>
          <w:numId w:val="22"/>
        </w:numPr>
        <w:spacing w:before="120" w:after="0" w:line="264" w:lineRule="auto"/>
        <w:jc w:val="both"/>
        <w:rPr>
          <w:rFonts w:ascii="Times New Roman" w:hAnsi="Times New Roman"/>
        </w:rPr>
      </w:pPr>
      <w:r>
        <w:rPr>
          <w:rFonts w:ascii="Times New Roman" w:hAnsi="Times New Roman"/>
        </w:rPr>
        <w:t>Neuplatňuje sa</w:t>
      </w:r>
      <w:r w:rsidRPr="00254F13">
        <w:rPr>
          <w:rFonts w:ascii="Times New Roman" w:hAnsi="Times New Roman"/>
        </w:rPr>
        <w:t xml:space="preserve"> </w:t>
      </w:r>
    </w:p>
    <w:p w14:paraId="5DF86FAD" w14:textId="543EA220" w:rsidR="00254F13" w:rsidRDefault="00254F13" w:rsidP="004D357F">
      <w:pPr>
        <w:spacing w:before="120" w:after="0" w:line="264" w:lineRule="auto"/>
        <w:jc w:val="both"/>
        <w:rPr>
          <w:rFonts w:ascii="Times New Roman" w:hAnsi="Times New Roman"/>
        </w:rPr>
      </w:pP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w:t>
      </w:r>
      <w:r w:rsidR="00E764D2" w:rsidRPr="00A1156D">
        <w:rPr>
          <w:rFonts w:ascii="Times New Roman" w:hAnsi="Times New Roman"/>
        </w:rPr>
        <w:lastRenderedPageBreak/>
        <w:t>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konania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w:t>
      </w:r>
      <w:proofErr w:type="spellStart"/>
      <w:r w:rsidR="009F6941" w:rsidRPr="00A1156D">
        <w:rPr>
          <w:rFonts w:ascii="Times New Roman" w:hAnsi="Times New Roman"/>
        </w:rPr>
        <w:t>Ž</w:t>
      </w:r>
      <w:r w:rsidR="00BE7440">
        <w:rPr>
          <w:rFonts w:ascii="Times New Roman" w:hAnsi="Times New Roman"/>
        </w:rPr>
        <w:t>oP</w:t>
      </w:r>
      <w:proofErr w:type="spellEnd"/>
      <w:r w:rsidR="00BE7440">
        <w:rPr>
          <w:rFonts w:ascii="Times New Roman" w:hAnsi="Times New Roman"/>
        </w:rPr>
        <w:t xml:space="preserve"> </w:t>
      </w:r>
      <w:r w:rsidR="009F6941" w:rsidRPr="00A1156D">
        <w:rPr>
          <w:rFonts w:ascii="Times New Roman" w:hAnsi="Times New Roman"/>
        </w:rPr>
        <w:t xml:space="preserve">musí byť vykonávaná spolu s kontrolou </w:t>
      </w:r>
      <w:proofErr w:type="spellStart"/>
      <w:r w:rsidR="009F6941" w:rsidRPr="00A1156D">
        <w:rPr>
          <w:rFonts w:ascii="Times New Roman" w:hAnsi="Times New Roman"/>
        </w:rPr>
        <w:t>Ž</w:t>
      </w:r>
      <w:r w:rsidR="00BE7440">
        <w:rPr>
          <w:rFonts w:ascii="Times New Roman" w:hAnsi="Times New Roman"/>
        </w:rPr>
        <w:t>oP</w:t>
      </w:r>
      <w:proofErr w:type="spellEnd"/>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xml:space="preserve">) tohto článku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ezodkladne po ich dodaní, poskytnutí alebo vykonaní, nie však neskôr ako v lehote určenej Poskytovateľom</w:t>
      </w:r>
      <w:r w:rsidR="00C53921" w:rsidRPr="00A1156D">
        <w:rPr>
          <w:rFonts w:ascii="Times New Roman" w:hAnsi="Times New Roman"/>
        </w:rPr>
        <w:t>.</w:t>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0C9E828C"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w:t>
      </w:r>
      <w:r w:rsidR="00721D8B">
        <w:rPr>
          <w:rFonts w:ascii="Times New Roman" w:hAnsi="Times New Roman"/>
        </w:rPr>
        <w:t>ení</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w:t>
      </w:r>
      <w:r w:rsidR="00F47149" w:rsidRPr="00A1156D">
        <w:rPr>
          <w:rFonts w:ascii="Times New Roman" w:hAnsi="Times New Roman"/>
        </w:rPr>
        <w:lastRenderedPageBreak/>
        <w:t xml:space="preserve">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Projekt spočíva 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Dočasný pútač musí byť dostatočne veľký a musí byť umiestnený na mieste ľahko viditeľnom verejnosťou.</w:t>
      </w:r>
    </w:p>
    <w:p w14:paraId="767FE648" w14:textId="62D0003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BE7440">
        <w:rPr>
          <w:rFonts w:ascii="Times New Roman" w:hAnsi="Times New Roman"/>
        </w:rPr>
        <w:t>3</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77777777" w:rsidR="00D07F80" w:rsidRPr="00A1156D" w:rsidRDefault="00D07F80" w:rsidP="000B7D53">
      <w:pPr>
        <w:spacing w:before="120" w:after="0" w:line="264" w:lineRule="auto"/>
        <w:ind w:left="567"/>
        <w:jc w:val="both"/>
        <w:rPr>
          <w:rFonts w:ascii="Times New Roman" w:hAnsi="Times New Roman"/>
          <w:lang w:val="pl-PL"/>
        </w:rPr>
      </w:pPr>
      <w:r w:rsidRPr="00A1156D">
        <w:rPr>
          <w:rFonts w:ascii="Times New Roman" w:hAnsi="Times New Roman"/>
          <w:lang w:val="pl-PL"/>
        </w:rPr>
        <w:t>Stála tabuľa alebo stály pútač 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lastRenderedPageBreak/>
        <w:t>príslušný EŠIF</w:t>
      </w:r>
      <w:r w:rsidR="000E6614" w:rsidRPr="00A1156D">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A1156D">
          <w:rPr>
            <w:rFonts w:ascii="Times New Roman" w:hAnsi="Times New Roman"/>
          </w:rPr>
          <w:t>5 mm</w:t>
        </w:r>
      </w:smartTag>
      <w:r w:rsidR="000E6614" w:rsidRPr="00A1156D">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07E51C91"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9C5696">
        <w:rPr>
          <w:rFonts w:ascii="Times New Roman" w:hAnsi="Times New Roman"/>
        </w:rPr>
        <w:t xml:space="preserve">Úradu vlády SR č. 16 </w:t>
      </w:r>
      <w:r w:rsidR="009C5696" w:rsidRPr="00307126">
        <w:rPr>
          <w:rFonts w:ascii="Times New Roman" w:hAnsi="Times New Roman"/>
        </w:rPr>
        <w:t xml:space="preserve"> </w:t>
      </w:r>
      <w:r w:rsidRPr="00A1156D">
        <w:rPr>
          <w:rFonts w:ascii="Times New Roman" w:hAnsi="Times New Roman"/>
        </w:rPr>
        <w:t xml:space="preserve">na programové obdobie </w:t>
      </w:r>
      <w:ins w:id="67" w:author="Autor">
        <w:r w:rsidR="00D13713">
          <w:rPr>
            <w:rFonts w:ascii="Times New Roman" w:hAnsi="Times New Roman"/>
          </w:rPr>
          <w:br/>
        </w:r>
      </w:ins>
      <w:r w:rsidRPr="00A1156D">
        <w:rPr>
          <w:rFonts w:ascii="Times New Roman" w:hAnsi="Times New Roman"/>
        </w:rPr>
        <w:t xml:space="preserve">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Článok 6</w:t>
      </w:r>
      <w:r w:rsidRPr="00A1156D">
        <w:rPr>
          <w:rFonts w:ascii="Times New Roman" w:hAnsi="Times New Roman"/>
          <w:sz w:val="22"/>
          <w:szCs w:val="22"/>
        </w:rPr>
        <w:tab/>
        <w:t>VLASTNÍCTVO A POUŽITIE VÝSTUPOV</w:t>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lastRenderedPageBreak/>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 xml:space="preserve">u seba ako </w:t>
      </w:r>
      <w:proofErr w:type="spellStart"/>
      <w:r w:rsidR="00ED3D33" w:rsidRPr="00A1156D">
        <w:rPr>
          <w:rFonts w:ascii="Times New Roman" w:hAnsi="Times New Roman"/>
          <w:bCs/>
        </w:rPr>
        <w:t>detentor</w:t>
      </w:r>
      <w:proofErr w:type="spellEnd"/>
      <w:r w:rsidR="00ED3D33" w:rsidRPr="00A1156D">
        <w:rPr>
          <w:rFonts w:ascii="Times New Roman" w:hAnsi="Times New Roman"/>
          <w:bCs/>
        </w:rPr>
        <w:t>,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účelom/predmetom je aj vytvorenie alebo zabezpečenie vytvorenia diela alebo iného práva duševného vlastníctva (vrátane priemyselného vlastníctva) pre Projekt,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w:t>
      </w:r>
      <w:r w:rsidRPr="00A1156D">
        <w:rPr>
          <w:rFonts w:ascii="Times New Roman" w:hAnsi="Times New Roman"/>
          <w:bCs/>
        </w:rPr>
        <w:lastRenderedPageBreak/>
        <w:t>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ajetku </w:t>
      </w:r>
      <w:r w:rsidRPr="00A1156D">
        <w:rPr>
          <w:rFonts w:ascii="Times New Roman" w:eastAsia="Times New Roman" w:hAnsi="Times New Roman"/>
          <w:bCs/>
          <w:lang w:eastAsia="sk-SK"/>
        </w:rPr>
        <w:lastRenderedPageBreak/>
        <w:t>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w:t>
      </w:r>
      <w:proofErr w:type="spellStart"/>
      <w:r w:rsidR="00F30359" w:rsidRPr="00A1156D">
        <w:rPr>
          <w:rFonts w:ascii="Times New Roman" w:hAnsi="Times New Roman"/>
        </w:rPr>
        <w:t>nasl</w:t>
      </w:r>
      <w:proofErr w:type="spellEnd"/>
      <w:r w:rsidR="00F30359" w:rsidRPr="00A1156D">
        <w:rPr>
          <w:rFonts w:ascii="Times New Roman" w:hAnsi="Times New Roman"/>
        </w:rPr>
        <w:t xml:space="preserve">.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 xml:space="preserve">och </w:t>
      </w:r>
      <w:smartTag w:uri="urn:schemas-microsoft-com:office:smarttags" w:element="metricconverter">
        <w:smartTagPr>
          <w:attr w:name="ProductID" w:val="1 a"/>
        </w:smartTagPr>
        <w:r w:rsidR="00FC27C4" w:rsidRPr="00A1156D">
          <w:rPr>
            <w:rFonts w:ascii="Times New Roman" w:hAnsi="Times New Roman"/>
            <w:bCs/>
          </w:rPr>
          <w:t>1</w:t>
        </w:r>
        <w:r w:rsidRPr="00A1156D">
          <w:rPr>
            <w:rFonts w:ascii="Times New Roman" w:hAnsi="Times New Roman"/>
            <w:bCs/>
          </w:rPr>
          <w:t xml:space="preserve"> a</w:t>
        </w:r>
      </w:smartTag>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w:t>
      </w:r>
      <w:proofErr w:type="spellStart"/>
      <w:r w:rsidR="002166C9" w:rsidRPr="00A1156D">
        <w:rPr>
          <w:rFonts w:ascii="Times New Roman" w:hAnsi="Times New Roman"/>
          <w:bCs/>
        </w:rPr>
        <w:t>nasl</w:t>
      </w:r>
      <w:proofErr w:type="spellEnd"/>
      <w:r w:rsidR="002166C9" w:rsidRPr="00A1156D">
        <w:rPr>
          <w:rFonts w:ascii="Times New Roman" w:hAnsi="Times New Roman"/>
          <w:bCs/>
        </w:rPr>
        <w:t>.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lastRenderedPageBreak/>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zaevidovať do systému 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59195BED" w14:textId="13CF253A" w:rsidR="00107570" w:rsidRPr="00607648" w:rsidRDefault="00174CB4" w:rsidP="00607648">
      <w:pPr>
        <w:pStyle w:val="AODefPara"/>
        <w:numPr>
          <w:ilvl w:val="1"/>
          <w:numId w:val="4"/>
        </w:numPr>
        <w:spacing w:before="120" w:line="264" w:lineRule="auto"/>
        <w:rPr>
          <w:bCs/>
        </w:rPr>
      </w:pPr>
      <w:r w:rsidRPr="00A1156D">
        <w:lastRenderedPageBreak/>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3669AA">
        <w:rPr>
          <w:bCs/>
        </w:rPr>
        <w:t xml:space="preserve"> </w:t>
      </w:r>
      <w:r w:rsidR="00107570" w:rsidRPr="003669AA">
        <w:rPr>
          <w:bCs/>
        </w:rPr>
        <w:t xml:space="preserve">Prijímateľ je oprávnený pozastaviť </w:t>
      </w:r>
      <w:r w:rsidR="004167D9" w:rsidRPr="003669AA">
        <w:rPr>
          <w:bCs/>
        </w:rPr>
        <w:t>R</w:t>
      </w:r>
      <w:r w:rsidR="00107570" w:rsidRPr="003669AA">
        <w:rPr>
          <w:bCs/>
        </w:rPr>
        <w:t xml:space="preserve">ealizáciu </w:t>
      </w:r>
      <w:r w:rsidR="00C24F50" w:rsidRPr="003669AA">
        <w:rPr>
          <w:bCs/>
        </w:rPr>
        <w:t xml:space="preserve">hlavných </w:t>
      </w:r>
      <w:r w:rsidR="00107570" w:rsidRPr="003669AA">
        <w:rPr>
          <w:bCs/>
        </w:rPr>
        <w:t xml:space="preserve">aktivít Projektu, ak </w:t>
      </w:r>
      <w:r w:rsidR="004167D9" w:rsidRPr="003669AA">
        <w:rPr>
          <w:bCs/>
        </w:rPr>
        <w:t>R</w:t>
      </w:r>
      <w:r w:rsidR="00107570" w:rsidRPr="003669AA">
        <w:rPr>
          <w:bCs/>
        </w:rPr>
        <w:t xml:space="preserve">ealizácii </w:t>
      </w:r>
      <w:r w:rsidR="00C24F50" w:rsidRPr="003669AA">
        <w:rPr>
          <w:bCs/>
        </w:rPr>
        <w:t xml:space="preserve">hlavných </w:t>
      </w:r>
      <w:r w:rsidR="00107570" w:rsidRPr="003669AA">
        <w:rPr>
          <w:bCs/>
        </w:rPr>
        <w:t xml:space="preserve">aktivít Projektu bráni </w:t>
      </w:r>
      <w:r w:rsidR="00EC2AD0" w:rsidRPr="003669AA">
        <w:rPr>
          <w:bCs/>
        </w:rPr>
        <w:t>OVZ</w:t>
      </w:r>
      <w:r w:rsidR="004167D9" w:rsidRPr="003669AA">
        <w:rPr>
          <w:bCs/>
        </w:rPr>
        <w:t>, a to po dobu trvania OVZ</w:t>
      </w:r>
      <w:r w:rsidR="00107570" w:rsidRPr="003669AA">
        <w:rPr>
          <w:bCs/>
        </w:rPr>
        <w:t>.</w:t>
      </w:r>
      <w:r w:rsidR="003E793F" w:rsidRPr="006508C3">
        <w:rPr>
          <w:bCs/>
        </w:rPr>
        <w:t xml:space="preserve"> </w:t>
      </w:r>
      <w:r w:rsidR="00107570" w:rsidRPr="006508C3">
        <w:rPr>
          <w:bCs/>
        </w:rPr>
        <w:t xml:space="preserve">Čas trvania </w:t>
      </w:r>
      <w:r w:rsidR="004167D9" w:rsidRPr="006508C3">
        <w:rPr>
          <w:bCs/>
        </w:rPr>
        <w:t>OVZ</w:t>
      </w:r>
      <w:r w:rsidR="00107570" w:rsidRPr="006508C3">
        <w:rPr>
          <w:bCs/>
        </w:rPr>
        <w:t xml:space="preserve"> sa nezapočítava do doby </w:t>
      </w:r>
      <w:r w:rsidR="004167D9" w:rsidRPr="006508C3">
        <w:rPr>
          <w:bCs/>
        </w:rPr>
        <w:t xml:space="preserve">Realizácie </w:t>
      </w:r>
      <w:r w:rsidR="00C24F50" w:rsidRPr="006508C3">
        <w:rPr>
          <w:bCs/>
        </w:rPr>
        <w:t xml:space="preserve">hlavných </w:t>
      </w:r>
      <w:r w:rsidR="004167D9" w:rsidRPr="004A0FA3">
        <w:rPr>
          <w:bCs/>
        </w:rPr>
        <w:t>aktivít Projektu</w:t>
      </w:r>
      <w:r w:rsidR="00107570" w:rsidRPr="006C641C">
        <w:rPr>
          <w:bCs/>
        </w:rPr>
        <w:t xml:space="preserve">, pričom však </w:t>
      </w:r>
      <w:r w:rsidR="004167D9" w:rsidRPr="00607648">
        <w:rPr>
          <w:bCs/>
        </w:rPr>
        <w:t>R</w:t>
      </w:r>
      <w:r w:rsidR="00107570" w:rsidRPr="00607648">
        <w:rPr>
          <w:bCs/>
        </w:rPr>
        <w:t xml:space="preserve">ealizácia </w:t>
      </w:r>
      <w:r w:rsidR="00C24F50" w:rsidRPr="00607648">
        <w:rPr>
          <w:bCs/>
        </w:rPr>
        <w:t xml:space="preserve">hlavných </w:t>
      </w:r>
      <w:r w:rsidR="00107570" w:rsidRPr="00607648">
        <w:rPr>
          <w:bCs/>
        </w:rPr>
        <w:t>aktivít Projektu musí byť ukončená najneskôr do uplynutia stanoveného obdobia oprávnenosti podľa právnych aktov EÚ, t.</w:t>
      </w:r>
      <w:ins w:id="68" w:author="Autor">
        <w:r w:rsidR="00D13713">
          <w:rPr>
            <w:bCs/>
          </w:rPr>
          <w:t xml:space="preserve"> </w:t>
        </w:r>
      </w:ins>
      <w:r w:rsidR="00107570" w:rsidRPr="00607648">
        <w:rPr>
          <w:bCs/>
        </w:rPr>
        <w:t xml:space="preserve">j. do 31. </w:t>
      </w:r>
      <w:r w:rsidR="0086746A" w:rsidRPr="00607648">
        <w:rPr>
          <w:bCs/>
        </w:rPr>
        <w:t>12.</w:t>
      </w:r>
      <w:r w:rsidR="00107570" w:rsidRPr="00607648">
        <w:rPr>
          <w:bCs/>
        </w:rPr>
        <w:t xml:space="preserve"> </w:t>
      </w:r>
      <w:r w:rsidR="004167D9" w:rsidRPr="00607648">
        <w:rPr>
          <w:bCs/>
        </w:rPr>
        <w:t>2023</w:t>
      </w:r>
      <w:r w:rsidR="00107570" w:rsidRPr="00607648">
        <w:rPr>
          <w:bCs/>
        </w:rPr>
        <w:t xml:space="preserve">. </w:t>
      </w:r>
      <w:r w:rsidR="00074079" w:rsidRPr="00607648">
        <w:rPr>
          <w:bCs/>
        </w:rPr>
        <w:t xml:space="preserve">Poskytovateľ na základe oznámenia Prijímateľa o pominutí OVZ zabezpečí úpravu </w:t>
      </w:r>
      <w:r w:rsidR="00107570" w:rsidRPr="00607648">
        <w:rPr>
          <w:bCs/>
        </w:rPr>
        <w:t xml:space="preserve">harmonogramu Projektu </w:t>
      </w:r>
      <w:r w:rsidR="00074079" w:rsidRPr="00607648">
        <w:rPr>
          <w:bCs/>
        </w:rPr>
        <w:t xml:space="preserve">uvedeného v Prílohe č. 2 </w:t>
      </w:r>
      <w:r w:rsidR="00E1237D" w:rsidRPr="00607648">
        <w:rPr>
          <w:bCs/>
        </w:rPr>
        <w:t xml:space="preserve">Zmluvy o poskytnutí NFP </w:t>
      </w:r>
      <w:r w:rsidR="00074079" w:rsidRPr="00607648">
        <w:rPr>
          <w:bCs/>
        </w:rPr>
        <w:t>(Predmet podpory NFP</w:t>
      </w:r>
      <w:r w:rsidR="0055539C" w:rsidRPr="00607648">
        <w:rPr>
          <w:bCs/>
        </w:rPr>
        <w:t>)</w:t>
      </w:r>
      <w:r w:rsidR="00E716D1" w:rsidRPr="00607648">
        <w:rPr>
          <w:bCs/>
        </w:rPr>
        <w:t xml:space="preserve"> pri využití režimu menej významnej zmeny podľa čl. 6 ods. 6.2 písm. d) zmluvy</w:t>
      </w:r>
      <w:r w:rsidR="00074079" w:rsidRPr="00607648">
        <w:rPr>
          <w:bCs/>
        </w:rPr>
        <w:t xml:space="preserve">. </w:t>
      </w:r>
      <w:r w:rsidR="00107570" w:rsidRPr="00607648">
        <w:rPr>
          <w:bCs/>
        </w:rPr>
        <w:t>Postup podľa tohto ods</w:t>
      </w:r>
      <w:r w:rsidR="00CE5784" w:rsidRPr="00607648">
        <w:rPr>
          <w:bCs/>
        </w:rPr>
        <w:t>ek</w:t>
      </w:r>
      <w:r w:rsidR="00107570" w:rsidRPr="00607648">
        <w:rPr>
          <w:bCs/>
        </w:rPr>
        <w:t xml:space="preserve"> </w:t>
      </w:r>
      <w:r w:rsidR="004167D9" w:rsidRPr="00607648">
        <w:rPr>
          <w:bCs/>
        </w:rPr>
        <w:t>3</w:t>
      </w:r>
      <w:r w:rsidR="00107570" w:rsidRPr="00607648">
        <w:rPr>
          <w:bCs/>
        </w:rPr>
        <w:t xml:space="preserve"> sa bude analogicky aplikovať aj v prípade, ak Poskytovateľ pozastaví poskytovanie NFP z dôvodu </w:t>
      </w:r>
      <w:r w:rsidR="004167D9" w:rsidRPr="00607648">
        <w:rPr>
          <w:bCs/>
        </w:rPr>
        <w:t>OVZ</w:t>
      </w:r>
      <w:r w:rsidR="00107570" w:rsidRPr="00607648">
        <w:rPr>
          <w:bCs/>
        </w:rPr>
        <w:t xml:space="preserve"> (ods</w:t>
      </w:r>
      <w:r w:rsidR="005C2B5B" w:rsidRPr="00607648">
        <w:rPr>
          <w:bCs/>
        </w:rPr>
        <w:t xml:space="preserve">ek </w:t>
      </w:r>
      <w:r w:rsidR="004167D9" w:rsidRPr="00607648">
        <w:rPr>
          <w:bCs/>
        </w:rPr>
        <w:t>6</w:t>
      </w:r>
      <w:r w:rsidR="00107570" w:rsidRPr="00607648">
        <w:rPr>
          <w:bCs/>
        </w:rPr>
        <w:t xml:space="preserve"> písm</w:t>
      </w:r>
      <w:r w:rsidR="000D0602" w:rsidRPr="00607648">
        <w:rPr>
          <w:bCs/>
        </w:rPr>
        <w:t>eno</w:t>
      </w:r>
      <w:r w:rsidR="00107570" w:rsidRPr="00607648">
        <w:rPr>
          <w:bCs/>
        </w:rPr>
        <w:t xml:space="preserve"> c) v spojení</w:t>
      </w:r>
      <w:del w:id="69" w:author="Autor">
        <w:r w:rsidR="00107570" w:rsidRPr="00607648" w:rsidDel="002C43F2">
          <w:rPr>
            <w:bCs/>
          </w:rPr>
          <w:delText xml:space="preserve"> </w:delText>
        </w:r>
      </w:del>
      <w:ins w:id="70" w:author="Autor">
        <w:r w:rsidR="002C43F2">
          <w:rPr>
            <w:bCs/>
          </w:rPr>
          <w:t xml:space="preserve"> </w:t>
        </w:r>
      </w:ins>
      <w:del w:id="71" w:author="Autor">
        <w:r w:rsidR="007460F8" w:rsidRPr="00607648" w:rsidDel="002C43F2">
          <w:rPr>
            <w:bCs/>
          </w:rPr>
          <w:br/>
        </w:r>
      </w:del>
      <w:r w:rsidR="00107570" w:rsidRPr="00607648">
        <w:rPr>
          <w:bCs/>
        </w:rPr>
        <w:t>s ods</w:t>
      </w:r>
      <w:r w:rsidR="00CE5784" w:rsidRPr="00607648">
        <w:rPr>
          <w:bCs/>
        </w:rPr>
        <w:t>ekom</w:t>
      </w:r>
      <w:r w:rsidR="00107570" w:rsidRPr="00607648">
        <w:rPr>
          <w:bCs/>
        </w:rPr>
        <w:t xml:space="preserve"> </w:t>
      </w:r>
      <w:r w:rsidR="004167D9" w:rsidRPr="00607648">
        <w:rPr>
          <w:bCs/>
        </w:rPr>
        <w:t>11</w:t>
      </w:r>
      <w:r w:rsidR="00107570" w:rsidRPr="00607648">
        <w:rPr>
          <w:bCs/>
        </w:rPr>
        <w:t xml:space="preserve"> písm</w:t>
      </w:r>
      <w:r w:rsidR="000D0602" w:rsidRPr="00607648">
        <w:rPr>
          <w:bCs/>
        </w:rPr>
        <w:t>eno</w:t>
      </w:r>
      <w:r w:rsidR="00107570" w:rsidRPr="00607648">
        <w:rPr>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223E35CC"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003B47B2">
        <w:rPr>
          <w:rFonts w:ascii="Times New Roman" w:hAnsi="Times New Roman"/>
          <w:bCs/>
          <w:lang w:eastAsia="sk-SK"/>
        </w:rPr>
        <w:t>,</w:t>
      </w:r>
      <w:ins w:id="72" w:author="Autor">
        <w:r w:rsidR="002C43F2">
          <w:rPr>
            <w:rFonts w:ascii="Times New Roman" w:hAnsi="Times New Roman"/>
            <w:bCs/>
            <w:lang w:eastAsia="sk-SK"/>
          </w:rPr>
          <w:t xml:space="preserve"> </w:t>
        </w:r>
      </w:ins>
      <w:r w:rsidRPr="00A1156D">
        <w:rPr>
          <w:rFonts w:ascii="Times New Roman" w:hAnsi="Times New Roman"/>
          <w:bCs/>
          <w:lang w:eastAsia="sk-SK"/>
        </w:rPr>
        <w:t xml:space="preserve">na jej základe </w:t>
      </w:r>
      <w:r w:rsidR="003B47B2">
        <w:rPr>
          <w:rFonts w:ascii="Times New Roman" w:hAnsi="Times New Roman"/>
          <w:bCs/>
          <w:lang w:eastAsia="sk-SK"/>
        </w:rPr>
        <w:t xml:space="preserve">alebo v súvislosti s ňou </w:t>
      </w:r>
      <w:r w:rsidRPr="00A1156D">
        <w:rPr>
          <w:rFonts w:ascii="Times New Roman" w:hAnsi="Times New Roman"/>
          <w:bCs/>
          <w:lang w:eastAsia="sk-SK"/>
        </w:rPr>
        <w:t xml:space="preserve">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 xml:space="preserve">te počíta odo dňa splatnosti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0868075A"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w:t>
      </w:r>
      <w:ins w:id="73" w:author="Autor">
        <w:r w:rsidR="002C43F2">
          <w:rPr>
            <w:rFonts w:ascii="Times New Roman" w:hAnsi="Times New Roman"/>
            <w:bCs/>
          </w:rPr>
          <w:t xml:space="preserve"> </w:t>
        </w:r>
      </w:ins>
      <w:r w:rsidR="00107570" w:rsidRPr="00A1156D">
        <w:rPr>
          <w:rFonts w:ascii="Times New Roman" w:hAnsi="Times New Roman"/>
          <w:bCs/>
        </w:rPr>
        <w: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w:t>
      </w:r>
      <w:r w:rsidRPr="00A1156D">
        <w:rPr>
          <w:rFonts w:ascii="Times New Roman" w:hAnsi="Times New Roman"/>
          <w:bCs/>
        </w:rPr>
        <w:lastRenderedPageBreak/>
        <w:t xml:space="preserve">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w:t>
      </w:r>
      <w:proofErr w:type="spellStart"/>
      <w:r w:rsidR="00EA681A" w:rsidRPr="00A1156D">
        <w:rPr>
          <w:rFonts w:ascii="Times New Roman" w:hAnsi="Times New Roman"/>
          <w:bCs/>
          <w:lang w:eastAsia="sk-SK"/>
        </w:rPr>
        <w:t>ŽoP</w:t>
      </w:r>
      <w:proofErr w:type="spellEnd"/>
      <w:r w:rsidR="00EA681A" w:rsidRPr="00A1156D">
        <w:rPr>
          <w:rFonts w:ascii="Times New Roman" w:hAnsi="Times New Roman"/>
          <w:bCs/>
          <w:lang w:eastAsia="sk-SK"/>
        </w:rPr>
        <w:t xml:space="preserve">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2F3BE9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w:t>
      </w:r>
      <w:proofErr w:type="spellStart"/>
      <w:r w:rsidRPr="00A1156D">
        <w:rPr>
          <w:rFonts w:ascii="Times New Roman" w:hAnsi="Times New Roman"/>
          <w:bCs/>
        </w:rPr>
        <w:t>ŽoP</w:t>
      </w:r>
      <w:proofErr w:type="spellEnd"/>
      <w:r w:rsidRPr="00A1156D">
        <w:rPr>
          <w:rFonts w:ascii="Times New Roman" w:hAnsi="Times New Roman"/>
          <w:bCs/>
        </w:rPr>
        <w:t xml:space="preserve">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proofErr w:type="spellStart"/>
      <w:r w:rsidR="00EA681A" w:rsidRPr="00A1156D">
        <w:rPr>
          <w:rFonts w:ascii="Times New Roman" w:hAnsi="Times New Roman"/>
          <w:bCs/>
        </w:rPr>
        <w:t>ne</w:t>
      </w:r>
      <w:proofErr w:type="spellEnd"/>
      <w:r w:rsidR="00EA681A" w:rsidRPr="00A1156D">
        <w:rPr>
          <w:rFonts w:ascii="Times New Roman" w:hAnsi="Times New Roman"/>
          <w:bCs/>
        </w:rPr>
        <w:t>/</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lastRenderedPageBreak/>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01CA70FE"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31.12.2023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lastRenderedPageBreak/>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w:t>
      </w:r>
      <w:proofErr w:type="spellStart"/>
      <w:r w:rsidR="009F466D" w:rsidRPr="00A1156D">
        <w:rPr>
          <w:rFonts w:ascii="Times New Roman" w:hAnsi="Times New Roman"/>
          <w:bCs/>
        </w:rPr>
        <w:t>nasl</w:t>
      </w:r>
      <w:proofErr w:type="spellEnd"/>
      <w:r w:rsidR="009F466D" w:rsidRPr="00A1156D">
        <w:rPr>
          <w:rFonts w:ascii="Times New Roman" w:hAnsi="Times New Roman"/>
          <w:bCs/>
        </w:rPr>
        <w:t>.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w:t>
      </w:r>
      <w:r w:rsidRPr="00A1156D">
        <w:rPr>
          <w:rFonts w:ascii="Times New Roman" w:hAnsi="Times New Roman"/>
        </w:rPr>
        <w:lastRenderedPageBreak/>
        <w:t xml:space="preserve">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24DDB44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alebo v predĺženej lehote po akceptovaní alebo schválení 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4061803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obstarania tovarov, služieb a prác v rámci Projektu spôsobom a za podmienok uvedených vo Výzve, v Zmluve o poskytnutí 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w:t>
      </w:r>
      <w:proofErr w:type="spellStart"/>
      <w:r w:rsidRPr="00A1156D">
        <w:rPr>
          <w:rFonts w:ascii="Times New Roman" w:hAnsi="Times New Roman"/>
          <w:bCs/>
        </w:rPr>
        <w:t>kolúzie</w:t>
      </w:r>
      <w:proofErr w:type="spellEnd"/>
      <w:r w:rsidRPr="00A1156D">
        <w:rPr>
          <w:rFonts w:ascii="Times New Roman" w:hAnsi="Times New Roman"/>
          <w:bCs/>
        </w:rPr>
        <w:t xml:space="preserv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w:t>
      </w:r>
      <w:r w:rsidRPr="00A1156D">
        <w:rPr>
          <w:rFonts w:ascii="Times New Roman" w:hAnsi="Times New Roman"/>
          <w:bCs/>
        </w:rPr>
        <w:lastRenderedPageBreak/>
        <w:t xml:space="preserve">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 xml:space="preserve">v znení neskorších predpisov;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od nadobudnutia účinnosti Zmluvy o poskytnutí NFP </w:t>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7AA17EE0"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w:t>
      </w:r>
      <w:r w:rsidR="003B47B2">
        <w:rPr>
          <w:rFonts w:ascii="Times New Roman" w:hAnsi="Times New Roman"/>
        </w:rPr>
        <w:t>30</w:t>
      </w:r>
      <w:r w:rsidRPr="00A1156D">
        <w:rPr>
          <w:rFonts w:ascii="Times New Roman" w:hAnsi="Times New Roman"/>
        </w:rPr>
        <w:t xml:space="preserve"> dní odo dňa doručenia oznámenia o </w:t>
      </w:r>
      <w:r w:rsidR="003B47B2" w:rsidRPr="000735B3">
        <w:rPr>
          <w:rFonts w:ascii="Times New Roman" w:hAnsi="Times New Roman"/>
        </w:rPr>
        <w:t>súlade alebo nesúlad</w:t>
      </w:r>
      <w:r w:rsidR="003B47B2" w:rsidRPr="00A90811">
        <w:rPr>
          <w:rFonts w:ascii="Times New Roman" w:hAnsi="Times New Roman"/>
        </w:rPr>
        <w:t xml:space="preserve">e predložených dokumentov so zákonom o </w:t>
      </w:r>
      <w:r w:rsidR="003B47B2">
        <w:rPr>
          <w:rFonts w:ascii="Times New Roman" w:hAnsi="Times New Roman"/>
        </w:rPr>
        <w:t>VO</w:t>
      </w:r>
      <w:r w:rsidR="003B47B2" w:rsidRPr="000735B3">
        <w:rPr>
          <w:rFonts w:ascii="Times New Roman" w:hAnsi="Times New Roman"/>
        </w:rPr>
        <w:t xml:space="preserve"> alebo pravidlami uvedenými v Jednotnej príručke</w:t>
      </w:r>
      <w:r w:rsidR="003B47B2" w:rsidRPr="006F3C12">
        <w:t xml:space="preserve"> </w:t>
      </w:r>
      <w:r w:rsidR="003B47B2" w:rsidRPr="006F3C12">
        <w:rPr>
          <w:rFonts w:ascii="Times New Roman" w:hAnsi="Times New Roman"/>
        </w:rPr>
        <w:t>pre ži</w:t>
      </w:r>
      <w:r w:rsidR="003B47B2">
        <w:rPr>
          <w:rFonts w:ascii="Times New Roman" w:hAnsi="Times New Roman"/>
        </w:rPr>
        <w:t>adateľov/prijímateľov upravujúcej</w:t>
      </w:r>
      <w:r w:rsidR="003B47B2" w:rsidRPr="006F3C12">
        <w:rPr>
          <w:rFonts w:ascii="Times New Roman" w:hAnsi="Times New Roman"/>
        </w:rPr>
        <w:t xml:space="preserve"> kontrolu VO a obstarávania</w:t>
      </w:r>
      <w:r w:rsidR="003B47B2" w:rsidRPr="000735B3">
        <w:rPr>
          <w:rFonts w:ascii="Times New Roman" w:hAnsi="Times New Roman"/>
        </w:rPr>
        <w:t>, Systéme riadenia EŠIF alebo v metodických pokynoch CKO k </w:t>
      </w:r>
      <w:r w:rsidR="003B47B2">
        <w:rPr>
          <w:rFonts w:ascii="Times New Roman" w:hAnsi="Times New Roman"/>
        </w:rPr>
        <w:t>VO</w:t>
      </w:r>
      <w:r w:rsidR="003B47B2" w:rsidRPr="000735B3">
        <w:rPr>
          <w:rFonts w:ascii="Times New Roman" w:hAnsi="Times New Roman"/>
        </w:rPr>
        <w:t xml:space="preserve"> alebo obstarávaniu</w:t>
      </w:r>
      <w:r w:rsidR="003B47B2" w:rsidRPr="002D5A25">
        <w:rPr>
          <w:rFonts w:ascii="Times New Roman" w:hAnsi="Times New Roman"/>
        </w:rPr>
        <w:t xml:space="preserve"> </w:t>
      </w:r>
      <w:r w:rsidRPr="00A1156D">
        <w:rPr>
          <w:rFonts w:ascii="Times New Roman" w:hAnsi="Times New Roman"/>
        </w:rPr>
        <w:t xml:space="preserve">nezverejní oznámenie o začatí </w:t>
      </w:r>
      <w:r w:rsidR="00B2335C">
        <w:rPr>
          <w:rFonts w:ascii="Times New Roman" w:hAnsi="Times New Roman"/>
        </w:rPr>
        <w:t>VO</w:t>
      </w:r>
      <w:r w:rsidRPr="00A1156D">
        <w:rPr>
          <w:rFonts w:ascii="Times New Roman" w:hAnsi="Times New Roman"/>
        </w:rPr>
        <w:t xml:space="preserve"> </w:t>
      </w:r>
      <w:proofErr w:type="spellStart"/>
      <w:r w:rsidRPr="00A1156D">
        <w:rPr>
          <w:rFonts w:ascii="Times New Roman" w:hAnsi="Times New Roman"/>
        </w:rPr>
        <w:t>vo</w:t>
      </w:r>
      <w:proofErr w:type="spellEnd"/>
      <w:r w:rsidRPr="00A1156D">
        <w:rPr>
          <w:rFonts w:ascii="Times New Roman" w:hAnsi="Times New Roman"/>
        </w:rPr>
        <w:t xml:space="preserve">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opakované nepredloženie </w:t>
      </w:r>
      <w:proofErr w:type="spellStart"/>
      <w:r w:rsidRPr="00A1156D">
        <w:rPr>
          <w:rFonts w:ascii="Times New Roman" w:hAnsi="Times New Roman"/>
          <w:bCs/>
        </w:rPr>
        <w:t>Ž</w:t>
      </w:r>
      <w:r w:rsidR="00B2335C">
        <w:rPr>
          <w:rFonts w:ascii="Times New Roman" w:hAnsi="Times New Roman"/>
          <w:bCs/>
        </w:rPr>
        <w:t>oP</w:t>
      </w:r>
      <w:proofErr w:type="spellEnd"/>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lastRenderedPageBreak/>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 xml:space="preserve">o poskytnutí NFP, </w:t>
      </w:r>
      <w:r w:rsidRPr="00A1156D">
        <w:rPr>
          <w:rFonts w:ascii="Times New Roman" w:hAnsi="Times New Roman"/>
        </w:rPr>
        <w:lastRenderedPageBreak/>
        <w:t>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78184D">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w:t>
      </w:r>
      <w:proofErr w:type="spellStart"/>
      <w:r w:rsidRPr="00A1156D">
        <w:rPr>
          <w:sz w:val="22"/>
          <w:szCs w:val="22"/>
        </w:rPr>
        <w:t>predfinancovania</w:t>
      </w:r>
      <w:proofErr w:type="spellEnd"/>
      <w:r w:rsidRPr="00A1156D">
        <w:rPr>
          <w:sz w:val="22"/>
          <w:szCs w:val="22"/>
        </w:rPr>
        <w:t xml:space="preserve">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w:t>
      </w:r>
      <w:proofErr w:type="spellStart"/>
      <w:r w:rsidRPr="00A1156D">
        <w:rPr>
          <w:sz w:val="22"/>
          <w:szCs w:val="22"/>
        </w:rPr>
        <w:t>predfinancovaní</w:t>
      </w:r>
      <w:proofErr w:type="spellEnd"/>
      <w:r w:rsidRPr="00A1156D">
        <w:rPr>
          <w:sz w:val="22"/>
          <w:szCs w:val="22"/>
        </w:rPr>
        <w:t xml:space="preserve">,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A1156D">
        <w:rPr>
          <w:sz w:val="22"/>
          <w:szCs w:val="22"/>
        </w:rPr>
        <w:t>predfinancovaní</w:t>
      </w:r>
      <w:proofErr w:type="spellEnd"/>
      <w:r w:rsidRPr="00A1156D">
        <w:rPr>
          <w:sz w:val="22"/>
          <w:szCs w:val="22"/>
        </w:rPr>
        <w:t xml:space="preserve">, </w:t>
      </w:r>
    </w:p>
    <w:p w14:paraId="36B6A318" w14:textId="67E46BD7"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3B47B2">
        <w:rPr>
          <w:sz w:val="22"/>
          <w:szCs w:val="22"/>
        </w:rPr>
        <w:t>3</w:t>
      </w:r>
      <w:r w:rsidRPr="00A1156D">
        <w:rPr>
          <w:sz w:val="22"/>
          <w:szCs w:val="22"/>
        </w:rPr>
        <w:t xml:space="preserve"> až </w:t>
      </w:r>
      <w:r w:rsidR="003B47B2">
        <w:rPr>
          <w:sz w:val="22"/>
          <w:szCs w:val="22"/>
        </w:rPr>
        <w:t>8</w:t>
      </w:r>
      <w:r w:rsidRPr="00A1156D">
        <w:rPr>
          <w:sz w:val="22"/>
          <w:szCs w:val="22"/>
        </w:rPr>
        <w:t xml:space="preserve"> tohto článku, bude </w:t>
      </w:r>
      <w:r w:rsidRPr="00A1156D">
        <w:rPr>
          <w:sz w:val="22"/>
          <w:szCs w:val="22"/>
        </w:rPr>
        <w:lastRenderedPageBreak/>
        <w:t>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38AC0036"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odvodu výnosu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eno</w:t>
      </w:r>
      <w:r w:rsidRPr="00A1156D">
        <w:rPr>
          <w:rFonts w:ascii="Times New Roman" w:hAnsi="Times New Roman"/>
          <w:lang w:eastAsia="sk-SK"/>
        </w:rPr>
        <w:t xml:space="preserve"> </w:t>
      </w:r>
      <w:r w:rsidR="00067253" w:rsidRPr="00A1156D">
        <w:rPr>
          <w:rFonts w:ascii="Times New Roman" w:hAnsi="Times New Roman"/>
          <w:lang w:eastAsia="sk-SK"/>
        </w:rPr>
        <w:t>i</w:t>
      </w:r>
      <w:r w:rsidRPr="00A1156D">
        <w:rPr>
          <w:rFonts w:ascii="Times New Roman" w:hAnsi="Times New Roman"/>
          <w:lang w:eastAsia="sk-SK"/>
        </w:rPr>
        <w:t xml:space="preserve">) tohto článku sa Prijímateľ zaväzuje odviesť výnos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sa nepoužijú. Ak Prijímateľ čistý príjem alebo výnos Riadne a Včas nevráti, resp. neodvedie, Poskytovateľ bude postupovať </w:t>
      </w:r>
      <w:r w:rsidRPr="00A1156D">
        <w:rPr>
          <w:rFonts w:ascii="Times New Roman" w:hAnsi="Times New Roman"/>
          <w:lang w:eastAsia="sk-SK"/>
        </w:rPr>
        <w:lastRenderedPageBreak/>
        <w:t xml:space="preserve">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vzťahujú rovnako.  </w:t>
      </w:r>
    </w:p>
    <w:p w14:paraId="0AE3BE1F" w14:textId="5082AE6E"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ktorú zašle Prijímateľovi aj elektronicky prostredníctvom ITMS2014+. </w:t>
      </w:r>
      <w:r w:rsidR="00867309" w:rsidRPr="00A1156D">
        <w:rPr>
          <w:rFonts w:ascii="Times New Roman" w:hAnsi="Times New Roman"/>
          <w:lang w:eastAsia="sk-SK"/>
        </w:rPr>
        <w:t xml:space="preserve">K záväznému uplatneniu nároku Poskytovateľa na vrátenie NFP alebo jeho časti na základe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dochádza zverejnením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w:t>
      </w:r>
      <w:proofErr w:type="spellStart"/>
      <w:r w:rsidR="0021125C" w:rsidRPr="00A1156D">
        <w:rPr>
          <w:rFonts w:ascii="Times New Roman" w:hAnsi="Times New Roman"/>
          <w:lang w:eastAsia="sk-SK"/>
        </w:rPr>
        <w:t>ŽoV</w:t>
      </w:r>
      <w:proofErr w:type="spellEnd"/>
      <w:r w:rsidR="0021125C" w:rsidRPr="00A1156D">
        <w:rPr>
          <w:rFonts w:ascii="Times New Roman" w:hAnsi="Times New Roman"/>
          <w:lang w:eastAsia="sk-SK"/>
        </w:rPr>
        <w:t xml:space="preserve">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na e-mailovú adresu kontaktnej osoby</w:t>
      </w:r>
      <w:r w:rsidRPr="00A1156D">
        <w:rPr>
          <w:rFonts w:ascii="Times New Roman" w:hAnsi="Times New Roman"/>
          <w:lang w:eastAsia="sk-SK"/>
        </w:rPr>
        <w:t xml:space="preserv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5CEA721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 xml:space="preserve">Prijímateľ sa zaväzuje vrátiť NFP alebo jeho časť uvedený v </w:t>
      </w:r>
      <w:proofErr w:type="spellStart"/>
      <w:r w:rsidRPr="00A1156D">
        <w:rPr>
          <w:rFonts w:ascii="Times New Roman" w:hAnsi="Times New Roman"/>
        </w:rPr>
        <w:t>ŽoV</w:t>
      </w:r>
      <w:proofErr w:type="spellEnd"/>
      <w:r w:rsidRPr="00A1156D">
        <w:rPr>
          <w:rFonts w:ascii="Times New Roman" w:hAnsi="Times New Roman"/>
        </w:rPr>
        <w:t xml:space="preserve">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w:t>
      </w:r>
      <w:proofErr w:type="spellStart"/>
      <w:r w:rsidRPr="00A1156D">
        <w:rPr>
          <w:rFonts w:ascii="Times New Roman" w:hAnsi="Times New Roman"/>
        </w:rPr>
        <w:t>ŽoV</w:t>
      </w:r>
      <w:proofErr w:type="spellEnd"/>
      <w:r w:rsidRPr="00A1156D">
        <w:rPr>
          <w:rFonts w:ascii="Times New Roman" w:hAnsi="Times New Roman"/>
        </w:rPr>
        <w:t xml:space="preserve"> Prijímateľovi vo verejnej časti ITMS2014+. Deň doručenia vo verejnej časti ITMS2014+ je totožný s dňom prechodu </w:t>
      </w:r>
      <w:proofErr w:type="spellStart"/>
      <w:r w:rsidRPr="00A1156D">
        <w:rPr>
          <w:rFonts w:ascii="Times New Roman" w:hAnsi="Times New Roman"/>
        </w:rPr>
        <w:t>ŽoV</w:t>
      </w:r>
      <w:proofErr w:type="spellEnd"/>
      <w:r w:rsidRPr="00A1156D">
        <w:rPr>
          <w:rFonts w:ascii="Times New Roman" w:hAnsi="Times New Roman"/>
        </w:rPr>
        <w:t xml:space="preserve"> do stavu „Odoslaný dlžníkovi“ v systéme ITMS2014+. Dňom nasledujúcim po dni sprístupnenia </w:t>
      </w:r>
      <w:proofErr w:type="spellStart"/>
      <w:r w:rsidRPr="00A1156D">
        <w:rPr>
          <w:rFonts w:ascii="Times New Roman" w:hAnsi="Times New Roman"/>
        </w:rPr>
        <w:t>ŽoV</w:t>
      </w:r>
      <w:proofErr w:type="spellEnd"/>
      <w:r w:rsidRPr="00A1156D">
        <w:rPr>
          <w:rFonts w:ascii="Times New Roman" w:hAnsi="Times New Roman"/>
        </w:rPr>
        <w:t xml:space="preserve">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05BE03E6"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A377E2">
        <w:rPr>
          <w:rFonts w:ascii="Times New Roman" w:hAnsi="Times New Roman"/>
          <w:lang w:eastAsia="sk-SK"/>
        </w:rPr>
        <w:t>y</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3C969DB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w:t>
      </w:r>
      <w:proofErr w:type="spellStart"/>
      <w:r w:rsidR="006D5DEB">
        <w:rPr>
          <w:rFonts w:ascii="Times New Roman" w:hAnsi="Times New Roman"/>
          <w:lang w:eastAsia="sk-SK"/>
        </w:rPr>
        <w:t>Z.z</w:t>
      </w:r>
      <w:proofErr w:type="spellEnd"/>
      <w:r w:rsidR="006D5DEB">
        <w:rPr>
          <w:rFonts w:ascii="Times New Roman" w:hAnsi="Times New Roman"/>
          <w:lang w:eastAsia="sk-SK"/>
        </w:rPr>
        <w:t xml:space="preserve">.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časti NFP uvedenej v </w:t>
      </w:r>
      <w:proofErr w:type="spellStart"/>
      <w:r w:rsidR="0018090D" w:rsidRPr="00A1156D">
        <w:rPr>
          <w:rFonts w:ascii="Times New Roman" w:hAnsi="Times New Roman"/>
          <w:lang w:eastAsia="sk-SK"/>
        </w:rPr>
        <w:t>ŽoV</w:t>
      </w:r>
      <w:proofErr w:type="spellEnd"/>
      <w:r w:rsidR="0018090D" w:rsidRPr="00A1156D">
        <w:rPr>
          <w:rFonts w:ascii="Times New Roman" w:hAnsi="Times New Roman"/>
          <w:lang w:eastAsia="sk-SK"/>
        </w:rPr>
        <w:t xml:space="preserve">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4EB5263D" w:rsidR="00F74CDC" w:rsidRPr="00A1156D" w:rsidRDefault="002B3478" w:rsidP="000B7D53">
      <w:pPr>
        <w:numPr>
          <w:ilvl w:val="0"/>
          <w:numId w:val="9"/>
        </w:numPr>
        <w:spacing w:before="120" w:after="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4727C3B2" w:rsidR="00532AFF" w:rsidRPr="00A1156D" w:rsidRDefault="00A32E8E"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B</w:t>
      </w:r>
      <w:r w:rsidRPr="00A1156D">
        <w:rPr>
          <w:rFonts w:ascii="Times New Roman" w:hAnsi="Times New Roman"/>
          <w:lang w:eastAsia="sk-SK"/>
        </w:rPr>
        <w:t xml:space="preserve">ezodkladne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6D01C1AF"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00A10475">
        <w:rPr>
          <w:rFonts w:ascii="Times New Roman" w:hAnsi="Times New Roman"/>
          <w:lang w:eastAsia="sk-SK"/>
        </w:rPr>
        <w:t>3</w:t>
      </w:r>
      <w:r w:rsidRPr="00A1156D">
        <w:rPr>
          <w:rFonts w:ascii="Times New Roman" w:hAnsi="Times New Roman"/>
          <w:lang w:eastAsia="sk-SK"/>
        </w:rPr>
        <w:t xml:space="preserve"> až </w:t>
      </w:r>
      <w:r w:rsidR="00A10475">
        <w:rPr>
          <w:rFonts w:ascii="Times New Roman" w:hAnsi="Times New Roman"/>
          <w:lang w:eastAsia="sk-SK"/>
        </w:rPr>
        <w:t>8</w:t>
      </w:r>
      <w:r w:rsidRPr="00A1156D">
        <w:rPr>
          <w:rFonts w:ascii="Times New Roman" w:hAnsi="Times New Roman"/>
          <w:lang w:eastAsia="sk-SK"/>
        </w:rPr>
        <w:t xml:space="preserve">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lastRenderedPageBreak/>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w:t>
      </w:r>
      <w:proofErr w:type="spellStart"/>
      <w:r w:rsidRPr="00A1156D">
        <w:rPr>
          <w:rFonts w:ascii="Times New Roman" w:hAnsi="Times New Roman"/>
          <w:lang w:eastAsia="sk-SK"/>
        </w:rPr>
        <w:t>nevysporiadané</w:t>
      </w:r>
      <w:proofErr w:type="spellEnd"/>
      <w:r w:rsidRPr="00A1156D">
        <w:rPr>
          <w:rFonts w:ascii="Times New Roman" w:hAnsi="Times New Roman"/>
          <w:lang w:eastAsia="sk-SK"/>
        </w:rPr>
        <w:t xml:space="preserve">.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5A4F27EF"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w:t>
      </w:r>
      <w:proofErr w:type="spellStart"/>
      <w:r w:rsidRPr="00911DA1">
        <w:rPr>
          <w:rFonts w:ascii="Times New Roman" w:hAnsi="Times New Roman"/>
          <w:bCs/>
        </w:rPr>
        <w:t>ŽoV</w:t>
      </w:r>
      <w:proofErr w:type="spellEnd"/>
      <w:r w:rsidRPr="00911DA1">
        <w:rPr>
          <w:rFonts w:ascii="Times New Roman" w:hAnsi="Times New Roman"/>
          <w:bCs/>
        </w:rPr>
        <w:t xml:space="preserve">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3"/>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lastRenderedPageBreak/>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Sil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3B74D34"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 xml:space="preserve">Kontrola a audit sú skončené dňom zaslania správy Prijímateľovi. Zaslaním čiastkovej správy je skončená tá časť kontroly/auditu, ktorej sa čiastková správa týka. Ak je kontrola/audit zastavená/zastavený </w:t>
      </w:r>
      <w:r w:rsidR="00AF2E6B" w:rsidRPr="00A1156D">
        <w:rPr>
          <w:sz w:val="22"/>
          <w:szCs w:val="22"/>
        </w:rPr>
        <w:lastRenderedPageBreak/>
        <w:t>z dôvodov hodných osobitného zreteľa kontrola/audit 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proofErr w:type="spellStart"/>
      <w:r w:rsidR="006D5DEB" w:rsidRPr="00A1156D">
        <w:t>Ž</w:t>
      </w:r>
      <w:r w:rsidR="006D5DEB">
        <w:t>oP</w:t>
      </w:r>
      <w:proofErr w:type="spellEnd"/>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022FB35D" w14:textId="744FD77B" w:rsidR="006508C3" w:rsidRPr="006055EE" w:rsidRDefault="006508C3" w:rsidP="00607648">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Prijímateľ sa zaväzuje informovať </w:t>
      </w:r>
      <w:r w:rsidRPr="006055EE">
        <w:rPr>
          <w:sz w:val="22"/>
          <w:szCs w:val="22"/>
        </w:rPr>
        <w:t>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Plnením informačnej povinnosti Prijímateľom podľa predchádzajúcej vety nenadobúda Poskytovateľ žiadne povinnosti. Prijímateľ je povinný prijať opatrenia  na nápravu nedostatkov zistených kontrolou/auditom v zmysle čiastkovej správy z kontroly/správy z kontroly/auditu v lehote stanovenej oprávnenými osobami na výkon kontroly/auditu. Prijímateľ je zároveň povinný zaslať osobám oprávneným na výkon kontroly/auditu a</w:t>
      </w:r>
      <w:r w:rsidRPr="006F3117">
        <w:rPr>
          <w:sz w:val="22"/>
          <w:szCs w:val="22"/>
        </w:rPr>
        <w:t> vždy aj Poskytovateľovi, ak nie je v konkrétnom prípade osobou vykonávajúcou kontrolu/audit</w:t>
      </w:r>
      <w:r w:rsidRPr="0089158E">
        <w:rPr>
          <w:sz w:val="22"/>
          <w:szCs w:val="22"/>
        </w:rPr>
        <w:t>,</w:t>
      </w:r>
      <w:r w:rsidRPr="0089158E" w:rsidDel="00D31307">
        <w:rPr>
          <w:sz w:val="22"/>
          <w:szCs w:val="22"/>
        </w:rPr>
        <w:t xml:space="preserve"> </w:t>
      </w:r>
      <w:r w:rsidRPr="00982F68">
        <w:rPr>
          <w:sz w:val="22"/>
          <w:szCs w:val="22"/>
        </w:rPr>
        <w:t>písomný</w:t>
      </w:r>
      <w:r w:rsidRPr="006055EE">
        <w:rPr>
          <w:sz w:val="22"/>
          <w:szCs w:val="22"/>
        </w:rPr>
        <w:t xml:space="preserve"> zoznam prijatých opatrení na nápravu zistených nedostatkov v lehote uvedenej v čiastkovej správe z kontroly/správe z kontroly/auditu a na výzvu Poskytovateľa/iných oprávnených osôb na výkon kontroly/auditu predložiť dokumentáciu preukazujúcu splnenie prijatých opatrení. Plnenie informačnej povinnosti Prijímateľa podľa článku 4 odsek 7 prvá veta VZP (v časti týkajúcej sa povinného informovania o zisteniach oprávnených osôb na výkon kontroly/auditu, prípadne iných kontrolných orgánov) platí v nezmenenom rozsahu, pričom tam uvedená informačná povinnosť Prijímateľa môže byť podľa okolností konkrétneho prípadu čiastočne alebo úplne splnená zaslaním správy v zmysle predchádzajúcej vety. Prijímateľ je zároveň povinný prepracovať a predložiť v lehote určenej oprávnenou osobou písomný zoznam prijatých opatrení, ak oprávnená osoba vyžadovala jeho prepracovanie a predloženie.</w:t>
      </w:r>
    </w:p>
    <w:p w14:paraId="52687628" w14:textId="342BAF39" w:rsidR="00107570" w:rsidRPr="00A1156D" w:rsidRDefault="008066A8" w:rsidP="00607648">
      <w:pPr>
        <w:pStyle w:val="Normlnywebov"/>
        <w:numPr>
          <w:ilvl w:val="0"/>
          <w:numId w:val="45"/>
        </w:numPr>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lastRenderedPageBreak/>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607648">
      <w:pPr>
        <w:pStyle w:val="Normlnywebov"/>
        <w:numPr>
          <w:ilvl w:val="0"/>
          <w:numId w:val="45"/>
        </w:numPr>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v rámci doby 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lastRenderedPageBreak/>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259C6F48"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ins w:id="74" w:author="Autor">
        <w:r w:rsidR="002572D2">
          <w:rPr>
            <w:rFonts w:ascii="Times New Roman" w:hAnsi="Times New Roman"/>
            <w:lang w:eastAsia="sk-SK"/>
          </w:rPr>
          <w:t>100</w:t>
        </w:r>
        <w:r w:rsidR="002C43F2">
          <w:rPr>
            <w:rFonts w:ascii="Times New Roman" w:hAnsi="Times New Roman"/>
            <w:lang w:eastAsia="sk-SK"/>
          </w:rPr>
          <w:t xml:space="preserve"> </w:t>
        </w:r>
      </w:ins>
      <w:del w:id="75" w:author="Autor">
        <w:r w:rsidR="008B1DAE" w:rsidRPr="00A1156D" w:rsidDel="002572D2">
          <w:rPr>
            <w:rFonts w:ascii="Times New Roman" w:hAnsi="Times New Roman"/>
            <w:lang w:eastAsia="sk-SK"/>
          </w:rPr>
          <w:delText xml:space="preserve">.... </w:delText>
        </w:r>
      </w:del>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lastRenderedPageBreak/>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05C11C90"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3 mesiacov od Ukončenia realizácie hlavných aktivít Projektu alebo do podania záverečnej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podľa toho, ktorá skutočnosť nastane skôr</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76"/>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76"/>
      <w:r w:rsidR="00492601">
        <w:rPr>
          <w:rStyle w:val="Odkaznakomentr"/>
          <w:rFonts w:ascii="Times New Roman" w:eastAsia="Times New Roman" w:hAnsi="Times New Roman"/>
        </w:rPr>
        <w:commentReference w:id="76"/>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w:t>
      </w:r>
      <w:r w:rsidR="0037663F" w:rsidRPr="00A1156D">
        <w:rPr>
          <w:rFonts w:ascii="Times New Roman" w:eastAsia="Times New Roman" w:hAnsi="Times New Roman"/>
          <w:color w:val="000000"/>
          <w:lang w:eastAsia="sk-SK"/>
        </w:rPr>
        <w:lastRenderedPageBreak/>
        <w:t>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6FCCAF49"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vynakladané na majetok, ktorý je nový,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proofErr w:type="spellStart"/>
      <w:r w:rsidR="006B2244" w:rsidRPr="00A1156D">
        <w:rPr>
          <w:rFonts w:ascii="Times New Roman" w:hAnsi="Times New Roman"/>
          <w:bCs/>
        </w:rPr>
        <w:t>ŽoP</w:t>
      </w:r>
      <w:proofErr w:type="spellEnd"/>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proofErr w:type="spellStart"/>
      <w:r w:rsidR="006B2244" w:rsidRPr="00A1156D">
        <w:rPr>
          <w:rFonts w:ascii="Times New Roman" w:hAnsi="Times New Roman"/>
          <w:bCs/>
        </w:rPr>
        <w:t>ŽoP</w:t>
      </w:r>
      <w:proofErr w:type="spellEnd"/>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proofErr w:type="spellStart"/>
      <w:r w:rsidR="00BD1F35" w:rsidRPr="00A1156D">
        <w:rPr>
          <w:rFonts w:ascii="Times New Roman" w:hAnsi="Times New Roman"/>
          <w:bCs/>
        </w:rPr>
        <w:t>Ž</w:t>
      </w:r>
      <w:r w:rsidR="006B2244" w:rsidRPr="00A1156D">
        <w:rPr>
          <w:rFonts w:ascii="Times New Roman" w:hAnsi="Times New Roman"/>
          <w:bCs/>
        </w:rPr>
        <w:t>oP</w:t>
      </w:r>
      <w:proofErr w:type="spellEnd"/>
      <w:r w:rsidRPr="00A1156D">
        <w:rPr>
          <w:rFonts w:ascii="Times New Roman" w:hAnsi="Times New Roman"/>
          <w:bCs/>
        </w:rPr>
        <w:t xml:space="preserve">, ak vo zvyšnej časti bude </w:t>
      </w:r>
      <w:proofErr w:type="spellStart"/>
      <w:r w:rsidRPr="00A1156D">
        <w:rPr>
          <w:rFonts w:ascii="Times New Roman" w:hAnsi="Times New Roman"/>
          <w:bCs/>
        </w:rPr>
        <w:t>Ž</w:t>
      </w:r>
      <w:r w:rsidR="006B2244" w:rsidRPr="00A1156D">
        <w:rPr>
          <w:rFonts w:ascii="Times New Roman" w:hAnsi="Times New Roman"/>
          <w:bCs/>
        </w:rPr>
        <w:t>oP</w:t>
      </w:r>
      <w:proofErr w:type="spellEnd"/>
      <w:r w:rsidR="006B2244" w:rsidRPr="00A1156D">
        <w:rPr>
          <w:rFonts w:ascii="Times New Roman" w:hAnsi="Times New Roman"/>
          <w:bCs/>
        </w:rPr>
        <w:t xml:space="preserve">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FB0C114" w:rsidR="00A91910" w:rsidRPr="00A1156D" w:rsidRDefault="00A91910" w:rsidP="000B7D53">
      <w:pPr>
        <w:spacing w:before="120" w:after="0" w:line="264" w:lineRule="auto"/>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w:t>
      </w:r>
      <w:ins w:id="77" w:author="Autor">
        <w:r w:rsidR="002C43F2">
          <w:rPr>
            <w:rFonts w:ascii="Times New Roman" w:hAnsi="Times New Roman"/>
          </w:rPr>
          <w:t xml:space="preserve"> </w:t>
        </w:r>
      </w:ins>
      <w:bookmarkStart w:id="78" w:name="_GoBack"/>
      <w:bookmarkEnd w:id="78"/>
      <w:r w:rsidRPr="00A1156D">
        <w:rPr>
          <w:rFonts w:ascii="Times New Roman" w:hAnsi="Times New Roman"/>
        </w:rPr>
        <w: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lastRenderedPageBreak/>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006D5DEB">
        <w:rPr>
          <w:rFonts w:ascii="Times New Roman" w:hAnsi="Times New Roman"/>
          <w:lang w:eastAsia="sk-SK"/>
        </w:rPr>
        <w:t xml:space="preserve"> </w:t>
      </w:r>
      <w:r w:rsidRPr="00A1156D">
        <w:rPr>
          <w:rFonts w:ascii="Times New Roman" w:hAnsi="Times New Roman"/>
          <w:lang w:eastAsia="sk-SK"/>
        </w:rPr>
        <w:t xml:space="preserve">(zúčtovanie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tak v predloženej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(poskytnutie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použije kurz banky platný v deň zdaniteľného plnenia uvedený na účtovnom doklade. Následne pri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A1156D">
        <w:rPr>
          <w:rFonts w:ascii="Times New Roman" w:hAnsi="Times New Roman"/>
          <w:lang w:eastAsia="sk-SK"/>
        </w:rPr>
        <w:t>nevysporiadava</w:t>
      </w:r>
      <w:proofErr w:type="spellEnd"/>
      <w:r w:rsidRPr="00A1156D">
        <w:rPr>
          <w:rFonts w:ascii="Times New Roman" w:hAnsi="Times New Roman"/>
          <w:lang w:eastAsia="sk-SK"/>
        </w:rPr>
        <w:t>.</w:t>
      </w:r>
    </w:p>
    <w:sectPr w:rsidR="00107570" w:rsidRPr="00A1156D" w:rsidSect="00901502">
      <w:footerReference w:type="default" r:id="rId10"/>
      <w:headerReference w:type="first" r:id="rId11"/>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Autor" w:initials="A">
    <w:p w14:paraId="310DE734" w14:textId="64F00C46" w:rsidR="00D13713" w:rsidRDefault="00D13713">
      <w:pPr>
        <w:pStyle w:val="Textkomentra"/>
      </w:pPr>
      <w:r>
        <w:rPr>
          <w:rStyle w:val="Odkaznakomentr"/>
        </w:rPr>
        <w:annotationRef/>
      </w:r>
      <w:r w:rsidRPr="004D357F">
        <w:t>V prípade, ak sa zjednodušené vykazovanie výdavkov v projekte neaplikuje RO predmetné ustanovenie odstráni</w:t>
      </w:r>
    </w:p>
  </w:comment>
  <w:comment w:id="14" w:author="Autor" w:initials="A">
    <w:p w14:paraId="6CBD698E" w14:textId="11B74CDB" w:rsidR="00D13713" w:rsidRDefault="00D13713" w:rsidP="008F240D">
      <w:pPr>
        <w:pStyle w:val="Textkomentra"/>
      </w:pPr>
      <w:r>
        <w:rPr>
          <w:rStyle w:val="Odkaznakomentr"/>
        </w:rPr>
        <w:annotationRef/>
      </w:r>
      <w:r w:rsidRPr="000C4CCC">
        <w:t>RO vloží termín v závislosti od znenia príslušného Vyzvania, napríklad do 31.12.20</w:t>
      </w:r>
      <w:r>
        <w:t>21</w:t>
      </w:r>
      <w:r w:rsidRPr="000C4CCC">
        <w:t>.</w:t>
      </w:r>
    </w:p>
    <w:p w14:paraId="3987557C" w14:textId="77777777" w:rsidR="00D13713" w:rsidRDefault="00D13713">
      <w:pPr>
        <w:pStyle w:val="Textkomentra"/>
      </w:pPr>
    </w:p>
  </w:comment>
  <w:comment w:id="16" w:author="Autor" w:initials="A">
    <w:p w14:paraId="1B77E79F" w14:textId="435F99A8" w:rsidR="00D13713" w:rsidRDefault="00D13713">
      <w:pPr>
        <w:pStyle w:val="Textkomentra"/>
      </w:pPr>
      <w:r>
        <w:rPr>
          <w:rStyle w:val="Odkaznakomentr"/>
        </w:rPr>
        <w:annotationRef/>
      </w:r>
      <w:r w:rsidRPr="004D357F">
        <w:t>RO odstráni, ak sa v projekte zjednodušené vykazovanie výdavkov nevyužíva</w:t>
      </w:r>
    </w:p>
  </w:comment>
  <w:comment w:id="17" w:author="Autor" w:initials="A">
    <w:p w14:paraId="1D32CC75" w14:textId="15A73040" w:rsidR="00D13713" w:rsidRDefault="00D13713">
      <w:pPr>
        <w:pStyle w:val="Textkomentra"/>
      </w:pPr>
      <w:r>
        <w:rPr>
          <w:rStyle w:val="Odkaznakomentr"/>
        </w:rPr>
        <w:annotationRef/>
      </w:r>
      <w:r>
        <w:t xml:space="preserve">Pri projektoch TP na mzdy sa celé písm. b) vypustí a zvyšný text sa primerane gramaticky preformuluje.  </w:t>
      </w:r>
    </w:p>
  </w:comment>
  <w:comment w:id="61" w:author="Autor" w:initials="A">
    <w:p w14:paraId="18AC03C4" w14:textId="6ECDBA47" w:rsidR="00D13713" w:rsidRDefault="00D13713">
      <w:pPr>
        <w:pStyle w:val="Textkomentra"/>
      </w:pPr>
      <w:r>
        <w:rPr>
          <w:rStyle w:val="Odkaznakomentr"/>
        </w:rPr>
        <w:annotationRef/>
      </w:r>
      <w:r w:rsidRPr="004D357F">
        <w:t>RO odstráni, ak sa v projekte zjednodušené vykazovanie výdavkov nevyužíva.</w:t>
      </w:r>
    </w:p>
  </w:comment>
  <w:comment w:id="62" w:author="Autor" w:initials="A">
    <w:p w14:paraId="7DA5DE3A" w14:textId="77777777" w:rsidR="00D13713" w:rsidRPr="00335ACA" w:rsidRDefault="00D13713">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65" w:author="Autor" w:initials="A">
    <w:p w14:paraId="7AD35BCA" w14:textId="6D0C8DD5" w:rsidR="00D13713" w:rsidRDefault="00D13713">
      <w:pPr>
        <w:pStyle w:val="Textkomentra"/>
      </w:pPr>
      <w:r>
        <w:rPr>
          <w:rStyle w:val="Odkaznakomentr"/>
        </w:rPr>
        <w:annotationRef/>
      </w:r>
      <w:r w:rsidRPr="004D357F">
        <w:t>RO odstráni v prípade, že sa v projekte nevyužíva zjednodušené vykazovanie výdavkov.</w:t>
      </w:r>
    </w:p>
  </w:comment>
  <w:comment w:id="76" w:author="Autor" w:initials="A">
    <w:p w14:paraId="049BB140" w14:textId="28B96C32" w:rsidR="00D13713" w:rsidRDefault="00D13713">
      <w:pPr>
        <w:pStyle w:val="Textkomentra"/>
      </w:pPr>
      <w:r>
        <w:rPr>
          <w:rStyle w:val="Odkaznakomentr"/>
        </w:rPr>
        <w:annotationRef/>
      </w:r>
      <w:r w:rsidRPr="00492601">
        <w:t>Odstráni sa pre projekty, v ktorých sa zjednodušené vykazovanie výdavkov neaplikuje.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0DE734" w15:done="0"/>
  <w15:commentEx w15:paraId="3987557C" w15:done="0"/>
  <w15:commentEx w15:paraId="1B77E79F" w15:done="0"/>
  <w15:commentEx w15:paraId="1D32CC75" w15:done="0"/>
  <w15:commentEx w15:paraId="18AC03C4" w15:done="0"/>
  <w15:commentEx w15:paraId="7DA5DE3A" w15:done="0"/>
  <w15:commentEx w15:paraId="7AD35BCA" w15:done="0"/>
  <w15:commentEx w15:paraId="049BB14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E5A3D" w14:textId="77777777" w:rsidR="00D13713" w:rsidRDefault="00D13713" w:rsidP="00107570">
      <w:pPr>
        <w:spacing w:after="0" w:line="240" w:lineRule="auto"/>
      </w:pPr>
      <w:r>
        <w:separator/>
      </w:r>
    </w:p>
  </w:endnote>
  <w:endnote w:type="continuationSeparator" w:id="0">
    <w:p w14:paraId="6ACA0B2F" w14:textId="77777777" w:rsidR="00D13713" w:rsidRDefault="00D13713" w:rsidP="00107570">
      <w:pPr>
        <w:spacing w:after="0" w:line="240" w:lineRule="auto"/>
      </w:pPr>
      <w:r>
        <w:continuationSeparator/>
      </w:r>
    </w:p>
  </w:endnote>
  <w:endnote w:type="continuationNotice" w:id="1">
    <w:p w14:paraId="1FB81A84" w14:textId="77777777" w:rsidR="00D13713" w:rsidRDefault="00D137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368CE" w14:textId="55E0981E" w:rsidR="00D13713" w:rsidRPr="00BF6236" w:rsidRDefault="00D13713"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2C43F2">
      <w:rPr>
        <w:b/>
        <w:bCs/>
        <w:noProof/>
        <w:sz w:val="22"/>
      </w:rPr>
      <w:t>49</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2C43F2">
      <w:rPr>
        <w:b/>
        <w:bCs/>
        <w:noProof/>
        <w:sz w:val="22"/>
      </w:rPr>
      <w:t>50</w:t>
    </w:r>
    <w:r w:rsidRPr="00BF6236">
      <w:rPr>
        <w:b/>
        <w:bCs/>
        <w:sz w:val="22"/>
      </w:rPr>
      <w:fldChar w:fldCharType="end"/>
    </w:r>
  </w:p>
  <w:p w14:paraId="5CB86AFB" w14:textId="77777777" w:rsidR="00D13713" w:rsidRPr="004405B8" w:rsidRDefault="00D13713"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FA8E8" w14:textId="77777777" w:rsidR="00D13713" w:rsidRDefault="00D13713" w:rsidP="00107570">
      <w:pPr>
        <w:spacing w:after="0" w:line="240" w:lineRule="auto"/>
      </w:pPr>
      <w:r>
        <w:separator/>
      </w:r>
    </w:p>
  </w:footnote>
  <w:footnote w:type="continuationSeparator" w:id="0">
    <w:p w14:paraId="5AE6B233" w14:textId="77777777" w:rsidR="00D13713" w:rsidRDefault="00D13713" w:rsidP="00107570">
      <w:pPr>
        <w:spacing w:after="0" w:line="240" w:lineRule="auto"/>
      </w:pPr>
      <w:r>
        <w:continuationSeparator/>
      </w:r>
    </w:p>
  </w:footnote>
  <w:footnote w:type="continuationNotice" w:id="1">
    <w:p w14:paraId="7A24306B" w14:textId="77777777" w:rsidR="00D13713" w:rsidRDefault="00D13713">
      <w:pPr>
        <w:spacing w:after="0" w:line="240" w:lineRule="auto"/>
      </w:pPr>
    </w:p>
  </w:footnote>
  <w:footnote w:id="2">
    <w:p w14:paraId="7157CFCE" w14:textId="77777777" w:rsidR="00D13713" w:rsidRDefault="00D13713" w:rsidP="00965500">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 a menej finančných prostriedkov na dodanie tovaru, uskutočnenie stavebných prác a poskytnutie služieb z NFP</w:t>
      </w:r>
    </w:p>
  </w:footnote>
  <w:footnote w:id="3">
    <w:p w14:paraId="2BA407ED" w14:textId="4E981592" w:rsidR="00D13713" w:rsidRDefault="00D13713"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38E66" w14:textId="77777777" w:rsidR="00D13713" w:rsidRPr="00A66B02" w:rsidRDefault="00D13713"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D13713" w:rsidRDefault="00D1371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BD2271"/>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9"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1"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5"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4"/>
  </w:num>
  <w:num w:numId="2">
    <w:abstractNumId w:val="35"/>
  </w:num>
  <w:num w:numId="3">
    <w:abstractNumId w:val="11"/>
  </w:num>
  <w:num w:numId="4">
    <w:abstractNumId w:val="63"/>
  </w:num>
  <w:num w:numId="5">
    <w:abstractNumId w:val="3"/>
  </w:num>
  <w:num w:numId="6">
    <w:abstractNumId w:val="49"/>
  </w:num>
  <w:num w:numId="7">
    <w:abstractNumId w:val="54"/>
  </w:num>
  <w:num w:numId="8">
    <w:abstractNumId w:val="70"/>
  </w:num>
  <w:num w:numId="9">
    <w:abstractNumId w:val="14"/>
  </w:num>
  <w:num w:numId="10">
    <w:abstractNumId w:val="44"/>
  </w:num>
  <w:num w:numId="11">
    <w:abstractNumId w:val="4"/>
  </w:num>
  <w:num w:numId="12">
    <w:abstractNumId w:val="32"/>
  </w:num>
  <w:num w:numId="13">
    <w:abstractNumId w:val="41"/>
  </w:num>
  <w:num w:numId="14">
    <w:abstractNumId w:val="23"/>
  </w:num>
  <w:num w:numId="15">
    <w:abstractNumId w:val="39"/>
  </w:num>
  <w:num w:numId="16">
    <w:abstractNumId w:val="17"/>
  </w:num>
  <w:num w:numId="17">
    <w:abstractNumId w:val="26"/>
  </w:num>
  <w:num w:numId="18">
    <w:abstractNumId w:val="15"/>
  </w:num>
  <w:num w:numId="19">
    <w:abstractNumId w:val="65"/>
  </w:num>
  <w:num w:numId="20">
    <w:abstractNumId w:val="62"/>
  </w:num>
  <w:num w:numId="21">
    <w:abstractNumId w:val="42"/>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0"/>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12"/>
  </w:num>
  <w:num w:numId="29">
    <w:abstractNumId w:val="36"/>
  </w:num>
  <w:num w:numId="30">
    <w:abstractNumId w:val="69"/>
  </w:num>
  <w:num w:numId="31">
    <w:abstractNumId w:val="43"/>
  </w:num>
  <w:num w:numId="32">
    <w:abstractNumId w:val="57"/>
  </w:num>
  <w:num w:numId="33">
    <w:abstractNumId w:val="56"/>
  </w:num>
  <w:num w:numId="34">
    <w:abstractNumId w:val="52"/>
  </w:num>
  <w:num w:numId="35">
    <w:abstractNumId w:val="47"/>
  </w:num>
  <w:num w:numId="36">
    <w:abstractNumId w:val="53"/>
  </w:num>
  <w:num w:numId="37">
    <w:abstractNumId w:val="30"/>
  </w:num>
  <w:num w:numId="38">
    <w:abstractNumId w:val="27"/>
  </w:num>
  <w:num w:numId="39">
    <w:abstractNumId w:val="9"/>
  </w:num>
  <w:num w:numId="40">
    <w:abstractNumId w:val="58"/>
  </w:num>
  <w:num w:numId="41">
    <w:abstractNumId w:val="71"/>
  </w:num>
  <w:num w:numId="42">
    <w:abstractNumId w:val="55"/>
  </w:num>
  <w:num w:numId="43">
    <w:abstractNumId w:val="51"/>
  </w:num>
  <w:num w:numId="44">
    <w:abstractNumId w:val="64"/>
  </w:num>
  <w:num w:numId="45">
    <w:abstractNumId w:val="38"/>
  </w:num>
  <w:num w:numId="46">
    <w:abstractNumId w:val="8"/>
  </w:num>
  <w:num w:numId="47">
    <w:abstractNumId w:val="21"/>
  </w:num>
  <w:num w:numId="48">
    <w:abstractNumId w:val="10"/>
  </w:num>
  <w:num w:numId="49">
    <w:abstractNumId w:val="22"/>
  </w:num>
  <w:num w:numId="50">
    <w:abstractNumId w:val="1"/>
  </w:num>
  <w:num w:numId="51">
    <w:abstractNumId w:val="33"/>
  </w:num>
  <w:num w:numId="52">
    <w:abstractNumId w:val="44"/>
  </w:num>
  <w:num w:numId="53">
    <w:abstractNumId w:val="60"/>
  </w:num>
  <w:num w:numId="54">
    <w:abstractNumId w:val="66"/>
  </w:num>
  <w:num w:numId="55">
    <w:abstractNumId w:val="24"/>
  </w:num>
  <w:num w:numId="56">
    <w:abstractNumId w:val="45"/>
  </w:num>
  <w:num w:numId="57">
    <w:abstractNumId w:val="20"/>
  </w:num>
  <w:num w:numId="58">
    <w:abstractNumId w:val="25"/>
  </w:num>
  <w:num w:numId="59">
    <w:abstractNumId w:val="40"/>
  </w:num>
  <w:num w:numId="60">
    <w:abstractNumId w:val="67"/>
  </w:num>
  <w:num w:numId="61">
    <w:abstractNumId w:val="16"/>
  </w:num>
  <w:num w:numId="62">
    <w:abstractNumId w:val="29"/>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5"/>
  </w:num>
  <w:num w:numId="66">
    <w:abstractNumId w:val="37"/>
  </w:num>
  <w:num w:numId="67">
    <w:abstractNumId w:val="0"/>
  </w:num>
  <w:num w:numId="68">
    <w:abstractNumId w:val="44"/>
  </w:num>
  <w:num w:numId="69">
    <w:abstractNumId w:val="44"/>
  </w:num>
  <w:num w:numId="70">
    <w:abstractNumId w:val="31"/>
  </w:num>
  <w:num w:numId="71">
    <w:abstractNumId w:val="61"/>
  </w:num>
  <w:num w:numId="72">
    <w:abstractNumId w:val="59"/>
  </w:num>
  <w:num w:numId="73">
    <w:abstractNumId w:val="28"/>
  </w:num>
  <w:num w:numId="74">
    <w:abstractNumId w:val="68"/>
  </w:num>
  <w:num w:numId="75">
    <w:abstractNumId w:val="18"/>
  </w:num>
  <w:num w:numId="76">
    <w:abstractNumId w:val="2"/>
  </w:num>
  <w:num w:numId="77">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152B"/>
    <w:rsid w:val="000125B9"/>
    <w:rsid w:val="000135C4"/>
    <w:rsid w:val="00014637"/>
    <w:rsid w:val="0001763D"/>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4432"/>
    <w:rsid w:val="000645E7"/>
    <w:rsid w:val="00065A9E"/>
    <w:rsid w:val="00065FAD"/>
    <w:rsid w:val="00066A58"/>
    <w:rsid w:val="00067253"/>
    <w:rsid w:val="000674E3"/>
    <w:rsid w:val="000678BB"/>
    <w:rsid w:val="0007015E"/>
    <w:rsid w:val="0007045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C22"/>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0A"/>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4F5A"/>
    <w:rsid w:val="00125698"/>
    <w:rsid w:val="001266AC"/>
    <w:rsid w:val="001266F0"/>
    <w:rsid w:val="00127014"/>
    <w:rsid w:val="0012748A"/>
    <w:rsid w:val="00127E9E"/>
    <w:rsid w:val="00131CED"/>
    <w:rsid w:val="0013690C"/>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2A47"/>
    <w:rsid w:val="00252D1A"/>
    <w:rsid w:val="002542F3"/>
    <w:rsid w:val="00254F13"/>
    <w:rsid w:val="00255ADD"/>
    <w:rsid w:val="002572D2"/>
    <w:rsid w:val="00260334"/>
    <w:rsid w:val="002618A3"/>
    <w:rsid w:val="00263D2D"/>
    <w:rsid w:val="002657F9"/>
    <w:rsid w:val="002668F0"/>
    <w:rsid w:val="00267F73"/>
    <w:rsid w:val="002707A0"/>
    <w:rsid w:val="00270B3B"/>
    <w:rsid w:val="00270F92"/>
    <w:rsid w:val="002715BA"/>
    <w:rsid w:val="00273D09"/>
    <w:rsid w:val="00274B4A"/>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478"/>
    <w:rsid w:val="002B3C07"/>
    <w:rsid w:val="002B661B"/>
    <w:rsid w:val="002B667C"/>
    <w:rsid w:val="002B73A5"/>
    <w:rsid w:val="002B7D4C"/>
    <w:rsid w:val="002C21BE"/>
    <w:rsid w:val="002C2ABC"/>
    <w:rsid w:val="002C43F2"/>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DED"/>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26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35F"/>
    <w:rsid w:val="00365E75"/>
    <w:rsid w:val="003669AA"/>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47B2"/>
    <w:rsid w:val="003B557F"/>
    <w:rsid w:val="003B5B37"/>
    <w:rsid w:val="003C0265"/>
    <w:rsid w:val="003C0F18"/>
    <w:rsid w:val="003C1B69"/>
    <w:rsid w:val="003C6060"/>
    <w:rsid w:val="003C6154"/>
    <w:rsid w:val="003C688F"/>
    <w:rsid w:val="003C68ED"/>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15F"/>
    <w:rsid w:val="00461805"/>
    <w:rsid w:val="00464983"/>
    <w:rsid w:val="00466C21"/>
    <w:rsid w:val="00466C3D"/>
    <w:rsid w:val="00467079"/>
    <w:rsid w:val="004671CC"/>
    <w:rsid w:val="00467BB4"/>
    <w:rsid w:val="004729BC"/>
    <w:rsid w:val="00475B2B"/>
    <w:rsid w:val="0047664D"/>
    <w:rsid w:val="00477624"/>
    <w:rsid w:val="00481504"/>
    <w:rsid w:val="004870D4"/>
    <w:rsid w:val="0048741B"/>
    <w:rsid w:val="0049218B"/>
    <w:rsid w:val="00492601"/>
    <w:rsid w:val="00493202"/>
    <w:rsid w:val="0049365E"/>
    <w:rsid w:val="00493AAD"/>
    <w:rsid w:val="004946CD"/>
    <w:rsid w:val="0049470D"/>
    <w:rsid w:val="00495201"/>
    <w:rsid w:val="004A07F8"/>
    <w:rsid w:val="004A0DC0"/>
    <w:rsid w:val="004A0FA3"/>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1002E"/>
    <w:rsid w:val="00511229"/>
    <w:rsid w:val="00512D79"/>
    <w:rsid w:val="0051470D"/>
    <w:rsid w:val="0051589C"/>
    <w:rsid w:val="00526665"/>
    <w:rsid w:val="005267F4"/>
    <w:rsid w:val="00527360"/>
    <w:rsid w:val="0052759C"/>
    <w:rsid w:val="00527E6B"/>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024B"/>
    <w:rsid w:val="0055100E"/>
    <w:rsid w:val="00552F96"/>
    <w:rsid w:val="0055539C"/>
    <w:rsid w:val="005561DD"/>
    <w:rsid w:val="005566FC"/>
    <w:rsid w:val="005575F0"/>
    <w:rsid w:val="005619CB"/>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648"/>
    <w:rsid w:val="00607F9E"/>
    <w:rsid w:val="0061089F"/>
    <w:rsid w:val="00611097"/>
    <w:rsid w:val="00611B4D"/>
    <w:rsid w:val="00612298"/>
    <w:rsid w:val="00612B4B"/>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08C3"/>
    <w:rsid w:val="00652531"/>
    <w:rsid w:val="00653E9E"/>
    <w:rsid w:val="00654513"/>
    <w:rsid w:val="006552AC"/>
    <w:rsid w:val="006578E0"/>
    <w:rsid w:val="00657D30"/>
    <w:rsid w:val="00661792"/>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521C"/>
    <w:rsid w:val="006A60A4"/>
    <w:rsid w:val="006A7F87"/>
    <w:rsid w:val="006B0330"/>
    <w:rsid w:val="006B0D9B"/>
    <w:rsid w:val="006B19ED"/>
    <w:rsid w:val="006B2244"/>
    <w:rsid w:val="006B5BAD"/>
    <w:rsid w:val="006C0810"/>
    <w:rsid w:val="006C26E2"/>
    <w:rsid w:val="006C569B"/>
    <w:rsid w:val="006C5D80"/>
    <w:rsid w:val="006C641C"/>
    <w:rsid w:val="006C64AA"/>
    <w:rsid w:val="006D1B30"/>
    <w:rsid w:val="006D1F60"/>
    <w:rsid w:val="006D20C2"/>
    <w:rsid w:val="006D3B9C"/>
    <w:rsid w:val="006D3D07"/>
    <w:rsid w:val="006D400F"/>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40A3"/>
    <w:rsid w:val="007161EB"/>
    <w:rsid w:val="0071640E"/>
    <w:rsid w:val="00720939"/>
    <w:rsid w:val="007211D6"/>
    <w:rsid w:val="00721D8B"/>
    <w:rsid w:val="0072307F"/>
    <w:rsid w:val="00725BA0"/>
    <w:rsid w:val="00726F47"/>
    <w:rsid w:val="007275F1"/>
    <w:rsid w:val="00731AC7"/>
    <w:rsid w:val="00731EA0"/>
    <w:rsid w:val="00731ED7"/>
    <w:rsid w:val="007327BC"/>
    <w:rsid w:val="00734535"/>
    <w:rsid w:val="00735595"/>
    <w:rsid w:val="00736364"/>
    <w:rsid w:val="007364A2"/>
    <w:rsid w:val="007377E7"/>
    <w:rsid w:val="007377F9"/>
    <w:rsid w:val="007378F7"/>
    <w:rsid w:val="007408B9"/>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184D"/>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F1D"/>
    <w:rsid w:val="008A1050"/>
    <w:rsid w:val="008A1116"/>
    <w:rsid w:val="008A2217"/>
    <w:rsid w:val="008A48ED"/>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65500"/>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5696"/>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0475"/>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E9"/>
    <w:rsid w:val="00C4332B"/>
    <w:rsid w:val="00C43D7E"/>
    <w:rsid w:val="00C45C3C"/>
    <w:rsid w:val="00C47148"/>
    <w:rsid w:val="00C5019B"/>
    <w:rsid w:val="00C52252"/>
    <w:rsid w:val="00C52649"/>
    <w:rsid w:val="00C53921"/>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3713"/>
    <w:rsid w:val="00D14B3A"/>
    <w:rsid w:val="00D14D09"/>
    <w:rsid w:val="00D15D7E"/>
    <w:rsid w:val="00D167A2"/>
    <w:rsid w:val="00D2313E"/>
    <w:rsid w:val="00D2509B"/>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3662"/>
    <w:rsid w:val="00DC3EC9"/>
    <w:rsid w:val="00DC6E2F"/>
    <w:rsid w:val="00DC7208"/>
    <w:rsid w:val="00DC7A12"/>
    <w:rsid w:val="00DD5B2D"/>
    <w:rsid w:val="00DD76CC"/>
    <w:rsid w:val="00DD7DAF"/>
    <w:rsid w:val="00DE0304"/>
    <w:rsid w:val="00DE0EDC"/>
    <w:rsid w:val="00DE2CEF"/>
    <w:rsid w:val="00DE313C"/>
    <w:rsid w:val="00DE3A8E"/>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DF7A73"/>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56E7"/>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E3C"/>
    <w:rsid w:val="00F46F6B"/>
    <w:rsid w:val="00F47149"/>
    <w:rsid w:val="00F479A4"/>
    <w:rsid w:val="00F47D23"/>
    <w:rsid w:val="00F47F6C"/>
    <w:rsid w:val="00F50214"/>
    <w:rsid w:val="00F50DD0"/>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8F1"/>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5B65"/>
    <w:rsid w:val="00FD65CE"/>
    <w:rsid w:val="00FD696B"/>
    <w:rsid w:val="00FD729D"/>
    <w:rsid w:val="00FD7BBC"/>
    <w:rsid w:val="00FE0263"/>
    <w:rsid w:val="00FE09C7"/>
    <w:rsid w:val="00FE0A57"/>
    <w:rsid w:val="00FE0B57"/>
    <w:rsid w:val="00FE125B"/>
    <w:rsid w:val="00FE1842"/>
    <w:rsid w:val="00FE4AFD"/>
    <w:rsid w:val="00FE6901"/>
    <w:rsid w:val="00FE756C"/>
    <w:rsid w:val="00FE7E67"/>
    <w:rsid w:val="00FF19D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 w:type="character" w:customStyle="1" w:styleId="OdsekzoznamuChar">
    <w:name w:val="Odsek zoznamu Char"/>
    <w:aliases w:val="body Char"/>
    <w:link w:val="Odsekzoznamu"/>
    <w:uiPriority w:val="34"/>
    <w:locked/>
    <w:rsid w:val="00DF7A7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C5B0B-B8E6-4971-8BA2-EB1DF696A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26176</Words>
  <Characters>149207</Characters>
  <Application>Microsoft Office Word</Application>
  <DocSecurity>0</DocSecurity>
  <Lines>1243</Lines>
  <Paragraphs>350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2021-09-09T09:37:00Z</dcterms:created>
  <dcterms:modified xsi:type="dcterms:W3CDTF">2021-09-10T09:05:00Z</dcterms:modified>
</cp:coreProperties>
</file>