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E6C760" w14:textId="37D683E0" w:rsidR="003C2776" w:rsidRPr="00F43906" w:rsidRDefault="003C2776" w:rsidP="003C2776">
      <w:pPr>
        <w:pStyle w:val="Nzov"/>
        <w:pBdr>
          <w:bottom w:val="single" w:sz="8" w:space="1" w:color="5F497A"/>
        </w:pBdr>
        <w:rPr>
          <w:rFonts w:asciiTheme="minorHAnsi" w:hAnsiTheme="minorHAnsi" w:cstheme="minorHAnsi"/>
        </w:rPr>
      </w:pPr>
      <w:r w:rsidRPr="00F43906">
        <w:rPr>
          <w:rFonts w:asciiTheme="minorHAnsi" w:hAnsiTheme="minorHAnsi" w:cstheme="minorHAnsi"/>
        </w:rPr>
        <w:t>Vyzvanie na projekty technickej pomoci</w:t>
      </w:r>
      <w:r w:rsidR="002B3A70" w:rsidRPr="00F43906">
        <w:rPr>
          <w:rFonts w:asciiTheme="minorHAnsi" w:hAnsiTheme="minorHAnsi" w:cstheme="minorHAnsi"/>
        </w:rPr>
        <w:br/>
      </w:r>
      <w:r w:rsidR="00700301" w:rsidRPr="00F43906">
        <w:rPr>
          <w:rFonts w:asciiTheme="minorHAnsi" w:hAnsiTheme="minorHAnsi" w:cstheme="minorHAnsi"/>
        </w:rPr>
        <w:t>č.</w:t>
      </w:r>
      <w:r w:rsidR="002B3A70" w:rsidRPr="00F43906">
        <w:rPr>
          <w:rFonts w:asciiTheme="minorHAnsi" w:hAnsiTheme="minorHAnsi" w:cstheme="minorHAnsi"/>
          <w:b/>
          <w:sz w:val="28"/>
          <w:szCs w:val="28"/>
        </w:rPr>
        <w:t xml:space="preserve"> </w:t>
      </w:r>
      <w:r w:rsidR="008B1F86" w:rsidRPr="00F43906">
        <w:rPr>
          <w:rFonts w:asciiTheme="minorHAnsi" w:hAnsiTheme="minorHAnsi" w:cstheme="minorHAnsi"/>
        </w:rPr>
        <w:t>(kód)</w:t>
      </w:r>
      <w:r w:rsidR="008B1F86" w:rsidRPr="00F43906">
        <w:rPr>
          <w:rFonts w:asciiTheme="minorHAnsi" w:hAnsiTheme="minorHAnsi" w:cstheme="minorHAnsi"/>
          <w:b/>
          <w:sz w:val="28"/>
          <w:szCs w:val="28"/>
        </w:rPr>
        <w:t xml:space="preserve"> </w:t>
      </w:r>
      <w:r w:rsidR="002B3A70" w:rsidRPr="00F43906">
        <w:rPr>
          <w:rFonts w:asciiTheme="minorHAnsi" w:hAnsiTheme="minorHAnsi" w:cstheme="minorHAnsi"/>
        </w:rPr>
        <w:t>OPTP-P</w:t>
      </w:r>
      <w:r w:rsidR="001637C3">
        <w:rPr>
          <w:rFonts w:asciiTheme="minorHAnsi" w:hAnsiTheme="minorHAnsi" w:cstheme="minorHAnsi"/>
        </w:rPr>
        <w:t>O</w:t>
      </w:r>
      <w:r w:rsidR="002B3A70" w:rsidRPr="00F43906">
        <w:rPr>
          <w:rFonts w:asciiTheme="minorHAnsi" w:hAnsiTheme="minorHAnsi" w:cstheme="minorHAnsi"/>
        </w:rPr>
        <w:t>1-SC1-201</w:t>
      </w:r>
      <w:r w:rsidR="00D4645C" w:rsidRPr="00F43906">
        <w:rPr>
          <w:rFonts w:asciiTheme="minorHAnsi" w:hAnsiTheme="minorHAnsi" w:cstheme="minorHAnsi"/>
        </w:rPr>
        <w:t>8</w:t>
      </w:r>
      <w:r w:rsidR="002B3A70" w:rsidRPr="00F43906">
        <w:rPr>
          <w:rFonts w:asciiTheme="minorHAnsi" w:hAnsiTheme="minorHAnsi" w:cstheme="minorHAnsi"/>
        </w:rPr>
        <w:t>-</w:t>
      </w:r>
      <w:r w:rsidR="00D4645C" w:rsidRPr="00F43906">
        <w:rPr>
          <w:rFonts w:asciiTheme="minorHAnsi" w:hAnsiTheme="minorHAnsi" w:cstheme="minorHAnsi"/>
        </w:rPr>
        <w:t>15</w:t>
      </w:r>
    </w:p>
    <w:p w14:paraId="417B8AF0" w14:textId="77777777" w:rsidR="00CA28A0" w:rsidRPr="00F43906" w:rsidRDefault="00CA28A0" w:rsidP="00B63E56">
      <w:pPr>
        <w:jc w:val="both"/>
        <w:rPr>
          <w:rFonts w:asciiTheme="minorHAnsi" w:hAnsiTheme="minorHAnsi" w:cstheme="minorHAnsi"/>
          <w:b/>
          <w:sz w:val="28"/>
          <w:szCs w:val="28"/>
          <w:lang w:eastAsia="sk-SK"/>
        </w:rPr>
      </w:pPr>
      <w:r w:rsidRPr="00F43906">
        <w:rPr>
          <w:rFonts w:asciiTheme="minorHAnsi" w:hAnsiTheme="minorHAnsi" w:cstheme="minorHAnsi"/>
          <w:b/>
          <w:sz w:val="28"/>
          <w:szCs w:val="28"/>
          <w:lang w:eastAsia="sk-SK"/>
        </w:rPr>
        <w:t xml:space="preserve">Názov vyzvania: </w:t>
      </w:r>
      <w:r w:rsidR="004F1AED" w:rsidRPr="00F43906">
        <w:rPr>
          <w:rFonts w:asciiTheme="minorHAnsi" w:hAnsiTheme="minorHAnsi" w:cstheme="minorHAnsi"/>
          <w:b/>
          <w:sz w:val="28"/>
          <w:szCs w:val="28"/>
          <w:lang w:eastAsia="sk-SK"/>
        </w:rPr>
        <w:t xml:space="preserve">Refundácia miezd AK priamo zapojených do </w:t>
      </w:r>
      <w:r w:rsidR="00662358" w:rsidRPr="00F43906">
        <w:rPr>
          <w:rFonts w:asciiTheme="minorHAnsi" w:hAnsiTheme="minorHAnsi" w:cstheme="minorHAnsi"/>
          <w:b/>
          <w:sz w:val="28"/>
          <w:szCs w:val="28"/>
          <w:lang w:eastAsia="sk-SK"/>
        </w:rPr>
        <w:t>finančného riadenia, kontroly a auditu</w:t>
      </w:r>
      <w:r w:rsidR="004F1AED" w:rsidRPr="00F43906">
        <w:rPr>
          <w:rFonts w:asciiTheme="minorHAnsi" w:hAnsiTheme="minorHAnsi" w:cstheme="minorHAnsi"/>
          <w:b/>
          <w:sz w:val="28"/>
          <w:szCs w:val="28"/>
          <w:lang w:eastAsia="sk-SK"/>
        </w:rPr>
        <w:t xml:space="preserve"> EŠIF</w:t>
      </w:r>
      <w:r w:rsidR="00675178" w:rsidRPr="00F43906">
        <w:rPr>
          <w:rFonts w:asciiTheme="minorHAnsi" w:hAnsiTheme="minorHAnsi" w:cstheme="minorHAnsi"/>
          <w:b/>
          <w:sz w:val="28"/>
          <w:szCs w:val="28"/>
          <w:lang w:eastAsia="sk-SK"/>
        </w:rPr>
        <w:t xml:space="preserve"> </w:t>
      </w:r>
      <w:r w:rsidR="00D4645C" w:rsidRPr="00F43906">
        <w:rPr>
          <w:rFonts w:asciiTheme="minorHAnsi" w:hAnsiTheme="minorHAnsi" w:cstheme="minorHAnsi"/>
          <w:b/>
          <w:sz w:val="28"/>
          <w:szCs w:val="28"/>
          <w:lang w:eastAsia="sk-SK"/>
        </w:rPr>
        <w:t>2</w:t>
      </w:r>
    </w:p>
    <w:p w14:paraId="3B8DE398" w14:textId="77777777" w:rsidR="003C2776" w:rsidRPr="00F4390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F43906">
        <w:rPr>
          <w:rFonts w:asciiTheme="minorHAnsi" w:hAnsiTheme="minorHAnsi" w:cstheme="minorHAnsi"/>
          <w:b/>
          <w:sz w:val="28"/>
          <w:szCs w:val="28"/>
        </w:rPr>
        <w:t>Formálne náležitosti:</w:t>
      </w:r>
    </w:p>
    <w:p w14:paraId="4D60FFDB" w14:textId="77777777" w:rsidR="003C2776" w:rsidRPr="00F43906" w:rsidRDefault="003C2776" w:rsidP="00BA10F0">
      <w:pPr>
        <w:spacing w:before="360" w:after="120" w:line="240" w:lineRule="auto"/>
        <w:rPr>
          <w:rFonts w:asciiTheme="minorHAnsi" w:hAnsiTheme="minorHAnsi" w:cstheme="minorHAnsi"/>
          <w:b/>
        </w:rPr>
      </w:pPr>
      <w:r w:rsidRPr="00F43906">
        <w:rPr>
          <w:rFonts w:asciiTheme="minorHAnsi" w:hAnsiTheme="minorHAnsi" w:cstheme="minorHAnsi"/>
          <w:b/>
        </w:rPr>
        <w:t>Operačný program:</w:t>
      </w:r>
      <w:r w:rsidR="00700301" w:rsidRPr="00F43906">
        <w:rPr>
          <w:rFonts w:asciiTheme="minorHAnsi" w:hAnsiTheme="minorHAnsi" w:cstheme="minorHAnsi"/>
          <w:b/>
        </w:rPr>
        <w:t xml:space="preserve">    Technická pomoc</w:t>
      </w:r>
    </w:p>
    <w:p w14:paraId="1D4452E5" w14:textId="77777777" w:rsidR="003C2776" w:rsidRPr="00F43906" w:rsidRDefault="003C2776" w:rsidP="00427629">
      <w:pPr>
        <w:spacing w:before="240" w:after="120" w:line="240" w:lineRule="auto"/>
        <w:rPr>
          <w:rFonts w:asciiTheme="minorHAnsi" w:hAnsiTheme="minorHAnsi" w:cstheme="minorHAnsi"/>
          <w:b/>
        </w:rPr>
      </w:pPr>
      <w:r w:rsidRPr="00F43906">
        <w:rPr>
          <w:rFonts w:asciiTheme="minorHAnsi" w:hAnsiTheme="minorHAnsi" w:cstheme="minorHAnsi"/>
          <w:b/>
        </w:rPr>
        <w:t>Prioritná os:</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Riadenie, kontrola a audit EŠIF</w:t>
      </w:r>
    </w:p>
    <w:p w14:paraId="612CE8F7" w14:textId="77777777" w:rsidR="003C2776" w:rsidRPr="00F43906" w:rsidRDefault="003C2776" w:rsidP="00427629">
      <w:pPr>
        <w:spacing w:before="240" w:after="120" w:line="240" w:lineRule="auto"/>
        <w:jc w:val="both"/>
        <w:rPr>
          <w:rFonts w:asciiTheme="minorHAnsi" w:hAnsiTheme="minorHAnsi" w:cstheme="minorHAnsi"/>
          <w:b/>
        </w:rPr>
      </w:pPr>
      <w:r w:rsidRPr="00F43906">
        <w:rPr>
          <w:rFonts w:asciiTheme="minorHAnsi" w:hAnsiTheme="minorHAnsi" w:cstheme="minorHAnsi"/>
          <w:b/>
        </w:rPr>
        <w:t>Špecifický cieľ:</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Zabezpečiť stabilizáciu pracovníkov subjektov zapojených do systému riadenia, kontroly a auditu EŠIF</w:t>
      </w:r>
    </w:p>
    <w:p w14:paraId="12F23A67"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Fond:</w:t>
      </w:r>
      <w:r w:rsidR="003E149B" w:rsidRPr="00F43906">
        <w:rPr>
          <w:rFonts w:asciiTheme="minorHAnsi" w:hAnsiTheme="minorHAnsi" w:cstheme="minorHAnsi"/>
        </w:rPr>
        <w:t xml:space="preserve"> Európsky fond regionálneho rozvoja</w:t>
      </w:r>
    </w:p>
    <w:p w14:paraId="71B73FC1"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 xml:space="preserve">Poskytovateľ: </w:t>
      </w:r>
    </w:p>
    <w:p w14:paraId="1E15D41D" w14:textId="38C1DFF4" w:rsidR="003C2776"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Názov:</w:t>
      </w:r>
      <w:r w:rsidR="00700301" w:rsidRPr="00F43906">
        <w:rPr>
          <w:rFonts w:asciiTheme="minorHAnsi" w:hAnsiTheme="minorHAnsi" w:cstheme="minorHAnsi"/>
        </w:rPr>
        <w:t xml:space="preserve">    </w:t>
      </w:r>
      <w:r w:rsidR="009F221E">
        <w:rPr>
          <w:rFonts w:asciiTheme="minorHAnsi" w:hAnsiTheme="minorHAnsi" w:cstheme="minorHAnsi"/>
        </w:rPr>
        <w:t>Ministerstvo investícií, regionálneho rozvoja a informatizácie</w:t>
      </w:r>
      <w:r w:rsidR="009F221E" w:rsidRPr="005D01A7">
        <w:rPr>
          <w:rFonts w:asciiTheme="minorHAnsi" w:hAnsiTheme="minorHAnsi" w:cstheme="minorHAnsi"/>
        </w:rPr>
        <w:t xml:space="preserve"> </w:t>
      </w:r>
      <w:r w:rsidR="00700301" w:rsidRPr="00F43906">
        <w:rPr>
          <w:rFonts w:asciiTheme="minorHAnsi" w:hAnsiTheme="minorHAnsi" w:cstheme="minorHAnsi"/>
        </w:rPr>
        <w:t>S</w:t>
      </w:r>
      <w:r w:rsidR="00CC50CD" w:rsidRPr="00F43906">
        <w:rPr>
          <w:rFonts w:asciiTheme="minorHAnsi" w:hAnsiTheme="minorHAnsi" w:cstheme="minorHAnsi"/>
        </w:rPr>
        <w:t>lovenskej republiky (ďalej aj</w:t>
      </w:r>
      <w:r w:rsidR="009C07CA">
        <w:rPr>
          <w:rFonts w:asciiTheme="minorHAnsi" w:hAnsiTheme="minorHAnsi" w:cstheme="minorHAnsi"/>
        </w:rPr>
        <w:t> </w:t>
      </w:r>
      <w:r w:rsidR="00CC50CD" w:rsidRPr="00F43906">
        <w:rPr>
          <w:rFonts w:asciiTheme="minorHAnsi" w:hAnsiTheme="minorHAnsi" w:cstheme="minorHAnsi"/>
        </w:rPr>
        <w:t>„</w:t>
      </w:r>
      <w:r w:rsidR="009F221E">
        <w:rPr>
          <w:rFonts w:asciiTheme="minorHAnsi" w:hAnsiTheme="minorHAnsi" w:cstheme="minorHAnsi"/>
        </w:rPr>
        <w:t>MIRRI</w:t>
      </w:r>
      <w:r w:rsidR="00CC50CD" w:rsidRPr="00F43906">
        <w:rPr>
          <w:rFonts w:asciiTheme="minorHAnsi" w:hAnsiTheme="minorHAnsi" w:cstheme="minorHAnsi"/>
        </w:rPr>
        <w:t xml:space="preserve"> SR“)</w:t>
      </w:r>
      <w:r w:rsidR="00700301" w:rsidRPr="00F43906">
        <w:rPr>
          <w:rFonts w:asciiTheme="minorHAnsi" w:hAnsiTheme="minorHAnsi" w:cstheme="minorHAnsi"/>
        </w:rPr>
        <w:t xml:space="preserve">,  riadiaci orgán pre </w:t>
      </w:r>
      <w:r w:rsidR="00CC50CD" w:rsidRPr="00F43906">
        <w:rPr>
          <w:rFonts w:asciiTheme="minorHAnsi" w:hAnsiTheme="minorHAnsi" w:cstheme="minorHAnsi"/>
        </w:rPr>
        <w:t xml:space="preserve">operačný program Technická pomoc (ďalej aj „RO </w:t>
      </w:r>
      <w:r w:rsidR="00700301" w:rsidRPr="00F43906">
        <w:rPr>
          <w:rFonts w:asciiTheme="minorHAnsi" w:hAnsiTheme="minorHAnsi" w:cstheme="minorHAnsi"/>
        </w:rPr>
        <w:t>OP TP</w:t>
      </w:r>
      <w:r w:rsidR="00CC50CD" w:rsidRPr="00F43906">
        <w:rPr>
          <w:rFonts w:asciiTheme="minorHAnsi" w:hAnsiTheme="minorHAnsi" w:cstheme="minorHAnsi"/>
        </w:rPr>
        <w:t>“)</w:t>
      </w:r>
    </w:p>
    <w:p w14:paraId="630F7958"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Dĺžka trvania vyzvania:</w:t>
      </w:r>
    </w:p>
    <w:p w14:paraId="63AF070C" w14:textId="77777777"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Typ vyzvania:</w:t>
      </w:r>
      <w:r w:rsidRPr="00F43906">
        <w:rPr>
          <w:rFonts w:asciiTheme="minorHAnsi" w:hAnsiTheme="minorHAnsi" w:cstheme="minorHAnsi"/>
        </w:rPr>
        <w:t xml:space="preserve"> otvorené</w:t>
      </w:r>
    </w:p>
    <w:p w14:paraId="4CAE4EA5" w14:textId="1E3B5B22"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Dátum vyhlásenia:</w:t>
      </w:r>
      <w:r w:rsidR="003E149B" w:rsidRPr="00F43906">
        <w:rPr>
          <w:rFonts w:asciiTheme="minorHAnsi" w:hAnsiTheme="minorHAnsi" w:cstheme="minorHAnsi"/>
        </w:rPr>
        <w:t xml:space="preserve"> </w:t>
      </w:r>
      <w:r w:rsidR="00D85835" w:rsidRPr="00F43906">
        <w:rPr>
          <w:rFonts w:asciiTheme="minorHAnsi" w:hAnsiTheme="minorHAnsi" w:cstheme="minorHAnsi"/>
        </w:rPr>
        <w:t xml:space="preserve"> </w:t>
      </w:r>
      <w:r w:rsidR="009771AF">
        <w:rPr>
          <w:rFonts w:asciiTheme="minorHAnsi" w:hAnsiTheme="minorHAnsi" w:cstheme="minorHAnsi"/>
        </w:rPr>
        <w:t>0</w:t>
      </w:r>
      <w:r w:rsidR="00425320">
        <w:rPr>
          <w:rFonts w:asciiTheme="minorHAnsi" w:hAnsiTheme="minorHAnsi" w:cstheme="minorHAnsi"/>
        </w:rPr>
        <w:t>4</w:t>
      </w:r>
      <w:r w:rsidR="003E149B" w:rsidRPr="007A7B94">
        <w:rPr>
          <w:rFonts w:asciiTheme="minorHAnsi" w:hAnsiTheme="minorHAnsi" w:cstheme="minorHAnsi"/>
        </w:rPr>
        <w:t>/</w:t>
      </w:r>
      <w:r w:rsidR="000D59DA" w:rsidRPr="007A7B94">
        <w:rPr>
          <w:rFonts w:asciiTheme="minorHAnsi" w:hAnsiTheme="minorHAnsi" w:cstheme="minorHAnsi"/>
        </w:rPr>
        <w:t>1</w:t>
      </w:r>
      <w:r w:rsidR="00425320">
        <w:rPr>
          <w:rFonts w:asciiTheme="minorHAnsi" w:hAnsiTheme="minorHAnsi" w:cstheme="minorHAnsi"/>
        </w:rPr>
        <w:t>2</w:t>
      </w:r>
      <w:r w:rsidR="003E149B" w:rsidRPr="007A7B94">
        <w:rPr>
          <w:rFonts w:asciiTheme="minorHAnsi" w:hAnsiTheme="minorHAnsi" w:cstheme="minorHAnsi"/>
        </w:rPr>
        <w:t>/201</w:t>
      </w:r>
      <w:r w:rsidR="000D59DA" w:rsidRPr="007A7B94">
        <w:rPr>
          <w:rFonts w:asciiTheme="minorHAnsi" w:hAnsiTheme="minorHAnsi" w:cstheme="minorHAnsi"/>
        </w:rPr>
        <w:t>8</w:t>
      </w:r>
    </w:p>
    <w:p w14:paraId="560BF060" w14:textId="00B95642" w:rsidR="009D6720"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Dátum uzavretia:</w:t>
      </w:r>
      <w:r w:rsidRPr="00F43906">
        <w:rPr>
          <w:rFonts w:asciiTheme="minorHAnsi" w:hAnsiTheme="minorHAnsi" w:cstheme="minorHAnsi"/>
        </w:rPr>
        <w:t xml:space="preserve"> </w:t>
      </w:r>
      <w:r w:rsidR="003E149B" w:rsidRPr="00F43906">
        <w:rPr>
          <w:rFonts w:asciiTheme="minorHAnsi" w:hAnsiTheme="minorHAnsi" w:cstheme="minorHAnsi"/>
        </w:rPr>
        <w:t>do vyčerpania vyčlenených finančných prostriedkov</w:t>
      </w:r>
      <w:r w:rsidR="009D6720" w:rsidRPr="00F43906">
        <w:rPr>
          <w:rFonts w:asciiTheme="minorHAnsi" w:hAnsiTheme="minorHAnsi" w:cstheme="minorHAnsi"/>
        </w:rPr>
        <w:t xml:space="preserve"> alebo na základe rozhodnutia RO OP TP z dôvodu uspokojenia dopytu oprávnených žiadateľov</w:t>
      </w:r>
      <w:r w:rsidR="00E91588" w:rsidRPr="00E91588">
        <w:rPr>
          <w:rFonts w:asciiTheme="minorHAnsi" w:hAnsiTheme="minorHAnsi" w:cstheme="minorHAnsi"/>
        </w:rPr>
        <w:t xml:space="preserve"> </w:t>
      </w:r>
      <w:r w:rsidR="00E91588" w:rsidRPr="00FF6B77">
        <w:rPr>
          <w:rFonts w:asciiTheme="minorHAnsi" w:hAnsiTheme="minorHAnsi" w:cstheme="minorHAnsi"/>
        </w:rPr>
        <w:t>alebo zabezpečenia efektívneho finančného riadenia zo strany RO OP TP</w:t>
      </w:r>
      <w:r w:rsidR="009D6720" w:rsidRPr="00F43906">
        <w:rPr>
          <w:rFonts w:asciiTheme="minorHAnsi" w:hAnsiTheme="minorHAnsi" w:cstheme="minorHAnsi"/>
        </w:rPr>
        <w:t>. Presný dátum uzavretia v</w:t>
      </w:r>
      <w:r w:rsidR="004338FC" w:rsidRPr="00F43906">
        <w:rPr>
          <w:rFonts w:asciiTheme="minorHAnsi" w:hAnsiTheme="minorHAnsi" w:cstheme="minorHAnsi"/>
        </w:rPr>
        <w:t>yzvania</w:t>
      </w:r>
      <w:r w:rsidR="009D6720" w:rsidRPr="00F43906">
        <w:rPr>
          <w:rFonts w:asciiTheme="minorHAnsi" w:hAnsiTheme="minorHAnsi" w:cstheme="minorHAnsi"/>
        </w:rPr>
        <w:t xml:space="preserve"> zverejní RO OP TP na</w:t>
      </w:r>
      <w:r w:rsidR="009C07CA">
        <w:rPr>
          <w:rFonts w:asciiTheme="minorHAnsi" w:hAnsiTheme="minorHAnsi" w:cstheme="minorHAnsi"/>
        </w:rPr>
        <w:t> </w:t>
      </w:r>
      <w:r w:rsidR="009D6720" w:rsidRPr="00F43906">
        <w:rPr>
          <w:rFonts w:asciiTheme="minorHAnsi" w:hAnsiTheme="minorHAnsi" w:cstheme="minorHAnsi"/>
        </w:rPr>
        <w:t xml:space="preserve">webovom sídle </w:t>
      </w:r>
      <w:hyperlink r:id="rId8" w:history="1">
        <w:r w:rsidR="009D6720" w:rsidRPr="00F43906">
          <w:rPr>
            <w:rStyle w:val="Hypertextovprepojenie"/>
            <w:rFonts w:asciiTheme="minorHAnsi" w:hAnsiTheme="minorHAnsi" w:cstheme="minorHAnsi"/>
          </w:rPr>
          <w:t>http://optp.vlada.gov.sk</w:t>
        </w:r>
      </w:hyperlink>
      <w:r w:rsidR="009D6720" w:rsidRPr="00F43906">
        <w:rPr>
          <w:rFonts w:asciiTheme="minorHAnsi" w:hAnsiTheme="minorHAnsi" w:cstheme="minorHAnsi"/>
        </w:rPr>
        <w:t xml:space="preserve">. </w:t>
      </w:r>
    </w:p>
    <w:p w14:paraId="231163F3"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Indikatívna výška finančných prostriedkov vyčlenených na vyzvanie (zdroje EÚ)</w:t>
      </w:r>
    </w:p>
    <w:p w14:paraId="6D342948" w14:textId="237F67AD" w:rsidR="003E149B" w:rsidRPr="00F43906" w:rsidRDefault="003E149B" w:rsidP="00CD4E2E">
      <w:pPr>
        <w:spacing w:before="120" w:after="120" w:line="240" w:lineRule="auto"/>
        <w:jc w:val="both"/>
        <w:rPr>
          <w:rFonts w:asciiTheme="minorHAnsi" w:hAnsiTheme="minorHAnsi" w:cstheme="minorHAnsi"/>
        </w:rPr>
      </w:pPr>
      <w:r w:rsidRPr="00F43906">
        <w:rPr>
          <w:rFonts w:asciiTheme="minorHAnsi" w:hAnsiTheme="minorHAnsi" w:cstheme="minorHAnsi"/>
        </w:rPr>
        <w:t xml:space="preserve">Indikatívna výška zdrojov </w:t>
      </w:r>
      <w:r w:rsidR="00CC50CD" w:rsidRPr="00F43906">
        <w:rPr>
          <w:rFonts w:asciiTheme="minorHAnsi" w:hAnsiTheme="minorHAnsi" w:cstheme="minorHAnsi"/>
        </w:rPr>
        <w:t>Európskej únie (ďalej aj „</w:t>
      </w:r>
      <w:r w:rsidRPr="00F43906">
        <w:rPr>
          <w:rFonts w:asciiTheme="minorHAnsi" w:hAnsiTheme="minorHAnsi" w:cstheme="minorHAnsi"/>
        </w:rPr>
        <w:t>EÚ</w:t>
      </w:r>
      <w:r w:rsidR="00CC50CD" w:rsidRPr="00F43906">
        <w:rPr>
          <w:rFonts w:asciiTheme="minorHAnsi" w:hAnsiTheme="minorHAnsi" w:cstheme="minorHAnsi"/>
        </w:rPr>
        <w:t>“)</w:t>
      </w:r>
      <w:r w:rsidRPr="00F43906">
        <w:rPr>
          <w:rFonts w:asciiTheme="minorHAnsi" w:hAnsiTheme="minorHAnsi" w:cstheme="minorHAnsi"/>
        </w:rPr>
        <w:t xml:space="preserve"> v rámci vyzvania je </w:t>
      </w:r>
      <w:del w:id="0" w:author="Autor">
        <w:r w:rsidR="0063079A" w:rsidRPr="00995D20" w:rsidDel="00995D20">
          <w:rPr>
            <w:rFonts w:asciiTheme="minorHAnsi" w:hAnsiTheme="minorHAnsi" w:cstheme="minorHAnsi"/>
            <w:b/>
          </w:rPr>
          <w:delText>30 114 846,49</w:delText>
        </w:r>
      </w:del>
      <w:ins w:id="1" w:author="Autor">
        <w:r w:rsidR="00995D20">
          <w:rPr>
            <w:rFonts w:asciiTheme="minorHAnsi" w:hAnsiTheme="minorHAnsi" w:cstheme="minorHAnsi"/>
            <w:b/>
          </w:rPr>
          <w:t>32 517 472,25</w:t>
        </w:r>
      </w:ins>
      <w:r w:rsidR="000D59DA" w:rsidRPr="00A93FD3">
        <w:rPr>
          <w:rFonts w:asciiTheme="minorHAnsi" w:hAnsiTheme="minorHAnsi" w:cstheme="minorHAnsi"/>
          <w:b/>
        </w:rPr>
        <w:t xml:space="preserve"> </w:t>
      </w:r>
      <w:r w:rsidRPr="00A93FD3">
        <w:rPr>
          <w:rFonts w:asciiTheme="minorHAnsi" w:hAnsiTheme="minorHAnsi" w:cstheme="minorHAnsi"/>
          <w:b/>
        </w:rPr>
        <w:t>€</w:t>
      </w:r>
      <w:r w:rsidRPr="000D59DA">
        <w:rPr>
          <w:rFonts w:asciiTheme="minorHAnsi" w:hAnsiTheme="minorHAnsi" w:cstheme="minorHAnsi"/>
        </w:rPr>
        <w:t>.</w:t>
      </w:r>
    </w:p>
    <w:p w14:paraId="05209E5B"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Financovanie projektu</w:t>
      </w:r>
    </w:p>
    <w:p w14:paraId="4F67AB73" w14:textId="18501890" w:rsidR="00457F30" w:rsidRPr="00F43906" w:rsidRDefault="00DC6870" w:rsidP="00CD4E2E">
      <w:pPr>
        <w:spacing w:before="120" w:after="120" w:line="240" w:lineRule="auto"/>
        <w:jc w:val="both"/>
        <w:rPr>
          <w:rFonts w:asciiTheme="minorHAnsi" w:hAnsiTheme="minorHAnsi" w:cstheme="minorHAnsi"/>
        </w:rPr>
      </w:pPr>
      <w:r w:rsidRPr="00F43906">
        <w:rPr>
          <w:rFonts w:asciiTheme="minorHAnsi" w:hAnsiTheme="minorHAnsi" w:cstheme="minorHAnsi"/>
        </w:rPr>
        <w:t>Poskytovateľ</w:t>
      </w:r>
      <w:r w:rsidR="004A420E" w:rsidRPr="00F43906">
        <w:rPr>
          <w:rFonts w:asciiTheme="minorHAnsi" w:hAnsiTheme="minorHAnsi" w:cstheme="minorHAnsi"/>
        </w:rPr>
        <w:t xml:space="preserve"> zabezpečí financovanie projektu v súlade s pravidlami Stratégie financovania </w:t>
      </w:r>
      <w:r w:rsidR="004640E0">
        <w:rPr>
          <w:rFonts w:asciiTheme="minorHAnsi" w:hAnsiTheme="minorHAnsi" w:cstheme="minorHAnsi"/>
        </w:rPr>
        <w:t xml:space="preserve">Európskych štrukturálnych a investičných fondov (ďalej aj „EŠIF“) </w:t>
      </w:r>
      <w:r w:rsidR="004A420E" w:rsidRPr="00F43906">
        <w:rPr>
          <w:rFonts w:asciiTheme="minorHAnsi" w:hAnsiTheme="minorHAnsi" w:cstheme="minorHAnsi"/>
        </w:rPr>
        <w:t xml:space="preserve"> na programové obdobie </w:t>
      </w:r>
      <w:r w:rsidR="009C07CA">
        <w:rPr>
          <w:rFonts w:asciiTheme="minorHAnsi" w:hAnsiTheme="minorHAnsi" w:cstheme="minorHAnsi"/>
        </w:rPr>
        <w:br/>
      </w:r>
      <w:r w:rsidR="004A420E" w:rsidRPr="00F43906">
        <w:rPr>
          <w:rFonts w:asciiTheme="minorHAnsi" w:hAnsiTheme="minorHAnsi" w:cstheme="minorHAnsi"/>
        </w:rPr>
        <w:t>2014</w:t>
      </w:r>
      <w:r w:rsidR="00BD3E68" w:rsidRPr="00F43906">
        <w:rPr>
          <w:rFonts w:asciiTheme="minorHAnsi" w:hAnsiTheme="minorHAnsi" w:cstheme="minorHAnsi"/>
        </w:rPr>
        <w:t xml:space="preserve"> </w:t>
      </w:r>
      <w:r w:rsidR="004A420E" w:rsidRPr="00F43906">
        <w:rPr>
          <w:rFonts w:asciiTheme="minorHAnsi" w:hAnsiTheme="minorHAnsi" w:cstheme="minorHAnsi"/>
        </w:rPr>
        <w:t>-</w:t>
      </w:r>
      <w:r w:rsidR="00BD3E68" w:rsidRPr="00F43906">
        <w:rPr>
          <w:rFonts w:asciiTheme="minorHAnsi" w:hAnsiTheme="minorHAnsi" w:cstheme="minorHAnsi"/>
        </w:rPr>
        <w:t xml:space="preserve"> </w:t>
      </w:r>
      <w:r w:rsidR="004A420E" w:rsidRPr="00F43906">
        <w:rPr>
          <w:rFonts w:asciiTheme="minorHAnsi" w:hAnsiTheme="minorHAnsi" w:cstheme="minorHAnsi"/>
        </w:rPr>
        <w:t>2020 podľa typu prijímateľa nasledovne:</w:t>
      </w:r>
    </w:p>
    <w:p w14:paraId="4DCAADA0" w14:textId="034E8239" w:rsidR="00587B2C" w:rsidRDefault="00587B2C" w:rsidP="00CD4E2E">
      <w:pPr>
        <w:spacing w:before="120" w:after="120" w:line="240" w:lineRule="auto"/>
        <w:ind w:firstLine="360"/>
        <w:jc w:val="both"/>
        <w:rPr>
          <w:rFonts w:asciiTheme="minorHAnsi" w:hAnsiTheme="minorHAnsi" w:cstheme="minorHAnsi"/>
        </w:rPr>
      </w:pPr>
    </w:p>
    <w:p w14:paraId="75E665D3" w14:textId="18092CE1" w:rsidR="00326BBE" w:rsidRDefault="00326BBE" w:rsidP="00CD4E2E">
      <w:pPr>
        <w:spacing w:before="120" w:after="120" w:line="240" w:lineRule="auto"/>
        <w:ind w:firstLine="360"/>
        <w:jc w:val="both"/>
        <w:rPr>
          <w:rFonts w:asciiTheme="minorHAnsi" w:hAnsiTheme="minorHAnsi" w:cstheme="minorHAnsi"/>
        </w:rPr>
      </w:pPr>
    </w:p>
    <w:p w14:paraId="330B845D" w14:textId="77777777" w:rsidR="00326BBE" w:rsidRDefault="00326BBE" w:rsidP="00CD4E2E">
      <w:pPr>
        <w:spacing w:before="120" w:after="120" w:line="240" w:lineRule="auto"/>
        <w:ind w:firstLine="360"/>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87B2C" w:rsidRPr="000C0504" w14:paraId="72DEBAF0" w14:textId="77777777" w:rsidTr="00E5128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6AF428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C9934E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C8F55C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11D9FD7F" w14:textId="77777777" w:rsidR="00587B2C" w:rsidRPr="000C0504" w:rsidRDefault="00587B2C" w:rsidP="00E5128F">
            <w:pPr>
              <w:rPr>
                <w:rFonts w:asciiTheme="minorHAnsi" w:hAnsiTheme="minorHAnsi"/>
              </w:rPr>
            </w:pPr>
          </w:p>
        </w:tc>
      </w:tr>
      <w:tr w:rsidR="00587B2C" w:rsidRPr="000C0504" w14:paraId="3109599B"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5B6862A" w14:textId="77777777" w:rsidR="00587B2C" w:rsidRPr="000C0504" w:rsidRDefault="00587B2C" w:rsidP="00E5128F">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2645F890"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55D771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DAE91D5" w14:textId="77777777" w:rsidR="00587B2C" w:rsidRPr="000C0504" w:rsidRDefault="00587B2C" w:rsidP="00E5128F">
            <w:pPr>
              <w:rPr>
                <w:rFonts w:asciiTheme="minorHAnsi" w:hAnsiTheme="minorHAnsi"/>
                <w:color w:val="000000"/>
              </w:rPr>
            </w:pPr>
          </w:p>
        </w:tc>
        <w:tc>
          <w:tcPr>
            <w:tcW w:w="20" w:type="dxa"/>
            <w:vAlign w:val="center"/>
            <w:hideMark/>
          </w:tcPr>
          <w:p w14:paraId="3D1D8879" w14:textId="77777777" w:rsidR="00587B2C" w:rsidRPr="000C0504" w:rsidRDefault="00587B2C" w:rsidP="00E5128F">
            <w:pPr>
              <w:rPr>
                <w:rFonts w:asciiTheme="minorHAnsi" w:hAnsiTheme="minorHAnsi"/>
              </w:rPr>
            </w:pPr>
          </w:p>
        </w:tc>
      </w:tr>
      <w:tr w:rsidR="00587B2C" w:rsidRPr="000C0504" w14:paraId="25B89338"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EBF6C5E"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0AD42EB" w14:textId="77777777" w:rsidR="00587B2C" w:rsidRPr="000C0504" w:rsidRDefault="00587B2C" w:rsidP="00E5128F">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ECF302"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A33720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52AB9D96"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1CC9722A" w14:textId="77777777" w:rsidR="00587B2C" w:rsidRPr="000C0504" w:rsidRDefault="00587B2C" w:rsidP="00E5128F">
            <w:pPr>
              <w:rPr>
                <w:rFonts w:asciiTheme="minorHAnsi" w:hAnsiTheme="minorHAnsi"/>
                <w:color w:val="000000"/>
              </w:rPr>
            </w:pPr>
          </w:p>
        </w:tc>
        <w:tc>
          <w:tcPr>
            <w:tcW w:w="20" w:type="dxa"/>
            <w:vAlign w:val="center"/>
            <w:hideMark/>
          </w:tcPr>
          <w:p w14:paraId="772D7398" w14:textId="77777777" w:rsidR="00587B2C" w:rsidRPr="000C0504" w:rsidRDefault="00587B2C" w:rsidP="00E5128F">
            <w:pPr>
              <w:rPr>
                <w:rFonts w:asciiTheme="minorHAnsi" w:hAnsiTheme="minorHAnsi"/>
              </w:rPr>
            </w:pPr>
          </w:p>
        </w:tc>
      </w:tr>
      <w:tr w:rsidR="00587B2C" w:rsidRPr="000C0504" w14:paraId="47630039" w14:textId="77777777" w:rsidTr="00E5128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4F48EB5"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513748C" w14:textId="77777777" w:rsidR="00587B2C" w:rsidRPr="000C0504" w:rsidRDefault="00587B2C" w:rsidP="00E5128F">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766ADA93" w14:textId="77777777" w:rsidR="00587B2C" w:rsidRPr="000C0504" w:rsidRDefault="00587B2C" w:rsidP="00E5128F">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7C5030AF" w14:textId="77777777" w:rsidR="00587B2C" w:rsidRPr="000C0504" w:rsidRDefault="00587B2C" w:rsidP="00E5128F">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B68B05F" w14:textId="77777777" w:rsidR="00587B2C" w:rsidRPr="000C0504" w:rsidRDefault="00587B2C" w:rsidP="00E5128F">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6A42FDA8" w14:textId="77777777" w:rsidR="00587B2C" w:rsidRPr="000C0504" w:rsidRDefault="00587B2C" w:rsidP="00E5128F">
            <w:pPr>
              <w:rPr>
                <w:rFonts w:asciiTheme="minorHAnsi" w:hAnsiTheme="minorHAnsi"/>
                <w:color w:val="000000"/>
              </w:rPr>
            </w:pPr>
          </w:p>
        </w:tc>
        <w:tc>
          <w:tcPr>
            <w:tcW w:w="20" w:type="dxa"/>
            <w:vAlign w:val="center"/>
            <w:hideMark/>
          </w:tcPr>
          <w:p w14:paraId="270A0B5F" w14:textId="77777777" w:rsidR="00587B2C" w:rsidRPr="000C0504" w:rsidRDefault="00587B2C" w:rsidP="00E5128F">
            <w:pPr>
              <w:rPr>
                <w:rFonts w:asciiTheme="minorHAnsi" w:hAnsiTheme="minorHAnsi"/>
              </w:rPr>
            </w:pPr>
          </w:p>
        </w:tc>
      </w:tr>
      <w:tr w:rsidR="00587B2C" w:rsidRPr="000C0504" w14:paraId="6953FF09"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C0C53D6"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F91D5F" w14:textId="77777777" w:rsidR="00587B2C" w:rsidRPr="000C0504" w:rsidRDefault="00587B2C" w:rsidP="00E5128F">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2E89D2D" w14:textId="77777777" w:rsidR="00587B2C" w:rsidRPr="000C0504" w:rsidRDefault="00587B2C" w:rsidP="00E5128F">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0E2B51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44B1DB5"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0BF927A"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3063377A" w14:textId="77777777" w:rsidR="00587B2C" w:rsidRPr="000C0504" w:rsidRDefault="00587B2C" w:rsidP="00E5128F">
            <w:pPr>
              <w:rPr>
                <w:rFonts w:asciiTheme="minorHAnsi" w:hAnsiTheme="minorHAnsi"/>
              </w:rPr>
            </w:pPr>
          </w:p>
        </w:tc>
      </w:tr>
      <w:tr w:rsidR="00587B2C" w:rsidRPr="000C0504" w14:paraId="39B8ADAF"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66BF38E" w14:textId="77777777" w:rsidR="00587B2C" w:rsidRPr="000C0504" w:rsidRDefault="00587B2C" w:rsidP="00E5128F">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66B6F06"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628EE3E3" w14:textId="77777777" w:rsidR="00587B2C" w:rsidRPr="000C0504" w:rsidRDefault="00587B2C" w:rsidP="00E5128F">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1EC969D6" w14:textId="77777777" w:rsidR="00587B2C" w:rsidRPr="000C0504" w:rsidRDefault="00587B2C" w:rsidP="00E5128F">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FEDFF93" w14:textId="77777777" w:rsidR="00587B2C" w:rsidRPr="000C0504" w:rsidRDefault="00587B2C" w:rsidP="00E5128F">
            <w:pPr>
              <w:rPr>
                <w:rFonts w:asciiTheme="minorHAnsi" w:hAnsiTheme="minorHAnsi"/>
                <w:color w:val="000000"/>
              </w:rPr>
            </w:pPr>
          </w:p>
        </w:tc>
        <w:tc>
          <w:tcPr>
            <w:tcW w:w="20" w:type="dxa"/>
            <w:vAlign w:val="center"/>
            <w:hideMark/>
          </w:tcPr>
          <w:p w14:paraId="58727328" w14:textId="77777777" w:rsidR="00587B2C" w:rsidRPr="000C0504" w:rsidRDefault="00587B2C" w:rsidP="00E5128F">
            <w:pPr>
              <w:rPr>
                <w:rFonts w:asciiTheme="minorHAnsi" w:hAnsiTheme="minorHAnsi"/>
              </w:rPr>
            </w:pPr>
          </w:p>
        </w:tc>
      </w:tr>
      <w:tr w:rsidR="00587B2C" w:rsidRPr="000C0504" w14:paraId="10292C05" w14:textId="77777777" w:rsidTr="00E5128F">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CEBD87B"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DCD29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87672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7D8E53CE" w14:textId="77777777" w:rsidR="00587B2C" w:rsidRPr="000C0504" w:rsidRDefault="00587B2C" w:rsidP="00E5128F">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8320F0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13776FDD" w14:textId="77777777" w:rsidR="00587B2C" w:rsidRPr="000C0504" w:rsidRDefault="00587B2C" w:rsidP="00E5128F">
            <w:pPr>
              <w:rPr>
                <w:rFonts w:asciiTheme="minorHAnsi" w:hAnsiTheme="minorHAnsi"/>
                <w:color w:val="000000"/>
              </w:rPr>
            </w:pPr>
          </w:p>
        </w:tc>
        <w:tc>
          <w:tcPr>
            <w:tcW w:w="20" w:type="dxa"/>
            <w:vAlign w:val="center"/>
            <w:hideMark/>
          </w:tcPr>
          <w:p w14:paraId="680B2F79" w14:textId="77777777" w:rsidR="00587B2C" w:rsidRPr="000C0504" w:rsidRDefault="00587B2C" w:rsidP="00E5128F">
            <w:pPr>
              <w:rPr>
                <w:rFonts w:asciiTheme="minorHAnsi" w:hAnsiTheme="minorHAnsi"/>
              </w:rPr>
            </w:pPr>
          </w:p>
        </w:tc>
      </w:tr>
    </w:tbl>
    <w:p w14:paraId="7E73268D" w14:textId="01FA898F" w:rsidR="00587B2C" w:rsidRPr="00F43906" w:rsidRDefault="00326BBE" w:rsidP="00496BC4">
      <w:pPr>
        <w:spacing w:before="240" w:after="120" w:line="240" w:lineRule="auto"/>
        <w:jc w:val="both"/>
        <w:rPr>
          <w:rFonts w:asciiTheme="minorHAnsi" w:hAnsiTheme="minorHAnsi" w:cstheme="minorHAnsi"/>
        </w:rPr>
      </w:pPr>
      <w:r w:rsidRPr="00F43906">
        <w:rPr>
          <w:rFonts w:asciiTheme="minorHAnsi" w:hAnsiTheme="minorHAnsi" w:cstheme="minorHAnsi"/>
        </w:rPr>
        <w:t>Oprávnené výdavky sa uhrádzajú vo vyššie uvedených pomeroch, ktoré sa percentuálne skladajú z nasledujúcich pomerov:</w:t>
      </w:r>
    </w:p>
    <w:p w14:paraId="7DD449D7"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3,45</w:t>
      </w:r>
      <w:r w:rsidR="00C25C59" w:rsidRPr="00F43906">
        <w:rPr>
          <w:rFonts w:asciiTheme="minorHAnsi" w:eastAsia="Calibri" w:hAnsiTheme="minorHAnsi" w:cstheme="minorHAnsi"/>
          <w:b/>
          <w:sz w:val="22"/>
          <w:szCs w:val="22"/>
          <w:lang w:eastAsia="en-US"/>
        </w:rPr>
        <w:t xml:space="preserve"> </w:t>
      </w:r>
      <w:r w:rsidRPr="00F43906">
        <w:rPr>
          <w:rFonts w:asciiTheme="minorHAnsi" w:eastAsia="Calibri" w:hAnsiTheme="minorHAnsi" w:cstheme="minorHAnsi"/>
          <w:b/>
          <w:sz w:val="22"/>
          <w:szCs w:val="22"/>
          <w:lang w:eastAsia="en-US"/>
        </w:rPr>
        <w:t>%</w:t>
      </w:r>
      <w:r w:rsidRPr="00F43906">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w:t>
      </w:r>
      <w:r w:rsidR="001057B3" w:rsidRPr="00F43906">
        <w:rPr>
          <w:rFonts w:asciiTheme="minorHAnsi" w:eastAsia="Calibri" w:hAnsiTheme="minorHAnsi" w:cstheme="minorHAnsi"/>
          <w:sz w:val="22"/>
          <w:szCs w:val="22"/>
          <w:lang w:eastAsia="en-US"/>
        </w:rPr>
        <w:t> </w:t>
      </w:r>
      <w:r w:rsidRPr="00F43906">
        <w:rPr>
          <w:rFonts w:asciiTheme="minorHAnsi" w:eastAsia="Calibri" w:hAnsiTheme="minorHAnsi" w:cstheme="minorHAnsi"/>
          <w:sz w:val="22"/>
          <w:szCs w:val="22"/>
          <w:lang w:eastAsia="en-US"/>
        </w:rPr>
        <w:t>cieľom podporiť rozvinutejšie regióny formou „pro rata“;</w:t>
      </w:r>
    </w:p>
    <w:p w14:paraId="5421B238"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85 %</w:t>
      </w:r>
      <w:r w:rsidRPr="00F43906">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2BBEE496" w14:textId="77777777" w:rsidR="003C2776"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15 %</w:t>
      </w:r>
      <w:r w:rsidRPr="00F43906">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55542AF4"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Časový harmonogram konania o ŽoNFP</w:t>
      </w:r>
      <w:r w:rsidRPr="00F43906">
        <w:rPr>
          <w:rFonts w:asciiTheme="minorHAnsi" w:hAnsiTheme="minorHAnsi" w:cstheme="minorHAnsi"/>
          <w:b/>
        </w:rPr>
        <w:tab/>
      </w:r>
    </w:p>
    <w:p w14:paraId="1900B207" w14:textId="77777777" w:rsidR="00220D59" w:rsidRPr="00F43906" w:rsidRDefault="00220D59" w:rsidP="00496BC4">
      <w:pPr>
        <w:spacing w:before="120" w:after="120" w:line="240" w:lineRule="auto"/>
        <w:jc w:val="both"/>
        <w:rPr>
          <w:rFonts w:asciiTheme="minorHAnsi" w:hAnsiTheme="minorHAnsi" w:cstheme="minorHAnsi"/>
        </w:rPr>
      </w:pPr>
      <w:r w:rsidRPr="00F43906">
        <w:rPr>
          <w:rFonts w:asciiTheme="minorHAnsi" w:hAnsiTheme="minorHAnsi" w:cstheme="minorHAnsi"/>
        </w:rPr>
        <w:t>Rozhodnutie o žiadosti o</w:t>
      </w:r>
      <w:r w:rsidR="00111F58" w:rsidRPr="00F43906">
        <w:rPr>
          <w:rFonts w:asciiTheme="minorHAnsi" w:hAnsiTheme="minorHAnsi" w:cstheme="minorHAnsi"/>
        </w:rPr>
        <w:t xml:space="preserve"> poskytnutí </w:t>
      </w:r>
      <w:r w:rsidRPr="00F43906">
        <w:rPr>
          <w:rFonts w:asciiTheme="minorHAnsi" w:hAnsiTheme="minorHAnsi" w:cstheme="minorHAnsi"/>
        </w:rPr>
        <w:t>nenávratn</w:t>
      </w:r>
      <w:r w:rsidR="00111F58" w:rsidRPr="00F43906">
        <w:rPr>
          <w:rFonts w:asciiTheme="minorHAnsi" w:hAnsiTheme="minorHAnsi" w:cstheme="minorHAnsi"/>
        </w:rPr>
        <w:t>ého</w:t>
      </w:r>
      <w:r w:rsidRPr="00F43906">
        <w:rPr>
          <w:rFonts w:asciiTheme="minorHAnsi" w:hAnsiTheme="minorHAnsi" w:cstheme="minorHAnsi"/>
        </w:rPr>
        <w:t xml:space="preserve"> finančn</w:t>
      </w:r>
      <w:r w:rsidR="00111F58" w:rsidRPr="00F43906">
        <w:rPr>
          <w:rFonts w:asciiTheme="minorHAnsi" w:hAnsiTheme="minorHAnsi" w:cstheme="minorHAnsi"/>
        </w:rPr>
        <w:t>ého</w:t>
      </w:r>
      <w:r w:rsidRPr="00F43906">
        <w:rPr>
          <w:rFonts w:asciiTheme="minorHAnsi" w:hAnsiTheme="minorHAnsi" w:cstheme="minorHAnsi"/>
        </w:rPr>
        <w:t xml:space="preserve"> príspevk</w:t>
      </w:r>
      <w:r w:rsidR="00111F58" w:rsidRPr="00F43906">
        <w:rPr>
          <w:rFonts w:asciiTheme="minorHAnsi" w:hAnsiTheme="minorHAnsi" w:cstheme="minorHAnsi"/>
        </w:rPr>
        <w:t xml:space="preserve">u (ďalej aj „žiadosť o NFP“ alebo „ŽoNFP“) </w:t>
      </w:r>
      <w:r w:rsidRPr="00F43906">
        <w:rPr>
          <w:rFonts w:asciiTheme="minorHAnsi" w:hAnsiTheme="minorHAnsi" w:cstheme="minorHAnsi"/>
        </w:rPr>
        <w:t xml:space="preserve">bude vydané najneskôr </w:t>
      </w:r>
      <w:r w:rsidRPr="00CD4E2E">
        <w:rPr>
          <w:rFonts w:asciiTheme="minorHAnsi" w:hAnsiTheme="minorHAnsi" w:cstheme="minorHAnsi"/>
          <w:b/>
        </w:rPr>
        <w:t xml:space="preserve">do </w:t>
      </w:r>
      <w:r w:rsidR="004E6D55" w:rsidRPr="00CD4E2E">
        <w:rPr>
          <w:rFonts w:asciiTheme="minorHAnsi" w:hAnsiTheme="minorHAnsi" w:cstheme="minorHAnsi"/>
          <w:b/>
        </w:rPr>
        <w:t>70</w:t>
      </w:r>
      <w:r w:rsidR="00C25C59" w:rsidRPr="00CD4E2E">
        <w:rPr>
          <w:rFonts w:asciiTheme="minorHAnsi" w:hAnsiTheme="minorHAnsi" w:cstheme="minorHAnsi"/>
          <w:b/>
        </w:rPr>
        <w:t xml:space="preserve"> </w:t>
      </w:r>
      <w:r w:rsidRPr="00CD4E2E">
        <w:rPr>
          <w:rFonts w:asciiTheme="minorHAnsi" w:hAnsiTheme="minorHAnsi" w:cstheme="minorHAnsi"/>
          <w:b/>
        </w:rPr>
        <w:t>pracovných dní</w:t>
      </w:r>
      <w:r w:rsidRPr="00F43906">
        <w:rPr>
          <w:rFonts w:asciiTheme="minorHAnsi" w:hAnsiTheme="minorHAnsi" w:cstheme="minorHAnsi"/>
        </w:rPr>
        <w:t xml:space="preserve"> od </w:t>
      </w:r>
      <w:r w:rsidR="00DE46A3" w:rsidRPr="00F43906">
        <w:rPr>
          <w:rFonts w:asciiTheme="minorHAnsi" w:hAnsiTheme="minorHAnsi" w:cstheme="minorHAnsi"/>
        </w:rPr>
        <w:t xml:space="preserve">konečného termínu príslušného posudzovaného časového obdobia </w:t>
      </w:r>
      <w:r w:rsidR="002D400C" w:rsidRPr="00F43906">
        <w:rPr>
          <w:rFonts w:asciiTheme="minorHAnsi" w:hAnsiTheme="minorHAnsi" w:cstheme="minorHAnsi"/>
        </w:rPr>
        <w:t>vyzvania</w:t>
      </w:r>
      <w:r w:rsidRPr="00F43906">
        <w:rPr>
          <w:rFonts w:asciiTheme="minorHAnsi" w:hAnsiTheme="minorHAnsi" w:cstheme="minorHAnsi"/>
        </w:rPr>
        <w:t xml:space="preserve">. </w:t>
      </w:r>
    </w:p>
    <w:p w14:paraId="4ABA72C9" w14:textId="77777777" w:rsidR="002D400C" w:rsidRPr="00F43906" w:rsidRDefault="002D400C" w:rsidP="00496BC4">
      <w:pPr>
        <w:spacing w:before="120" w:after="120" w:line="240" w:lineRule="auto"/>
        <w:jc w:val="both"/>
        <w:rPr>
          <w:rFonts w:asciiTheme="minorHAnsi" w:hAnsiTheme="minorHAnsi" w:cstheme="minorHAnsi"/>
        </w:rPr>
      </w:pPr>
      <w:r w:rsidRPr="00F43906">
        <w:rPr>
          <w:rFonts w:asciiTheme="minorHAnsi" w:hAnsiTheme="minorHAnsi" w:cstheme="minorHAnsi"/>
        </w:rPr>
        <w:t>Posudzovaným obdobím tohto vyzvania je kalendárny týždeň, pričom posudzovanie žiadosti začne v prvý pracovný deň nasledujúceho týždňa.</w:t>
      </w:r>
    </w:p>
    <w:p w14:paraId="657DE376" w14:textId="77777777" w:rsidR="00FF487B" w:rsidRDefault="00220D59"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Riadiaci orgán </w:t>
      </w:r>
      <w:r w:rsidR="004135E7" w:rsidRPr="00F43906">
        <w:rPr>
          <w:rFonts w:asciiTheme="minorHAnsi" w:hAnsiTheme="minorHAnsi" w:cstheme="minorHAnsi"/>
        </w:rPr>
        <w:t xml:space="preserve">OP TP </w:t>
      </w:r>
      <w:r w:rsidRPr="00F43906">
        <w:rPr>
          <w:rFonts w:asciiTheme="minorHAnsi" w:hAnsiTheme="minorHAnsi" w:cstheme="minorHAnsi"/>
        </w:rPr>
        <w:t>je oprávnený predĺžiť lehotu na vydanie rozhodnutia o žiadosti o</w:t>
      </w:r>
      <w:r w:rsidR="00627CC7" w:rsidRPr="00F43906">
        <w:rPr>
          <w:rFonts w:asciiTheme="minorHAnsi" w:hAnsiTheme="minorHAnsi" w:cstheme="minorHAnsi"/>
        </w:rPr>
        <w:t> </w:t>
      </w:r>
      <w:r w:rsidRPr="00F43906">
        <w:rPr>
          <w:rFonts w:asciiTheme="minorHAnsi" w:hAnsiTheme="minorHAnsi" w:cstheme="minorHAnsi"/>
        </w:rPr>
        <w:t xml:space="preserve">NFP v prípade, ak nie je možné ukončiť konanie o žiadosti o NFP </w:t>
      </w:r>
      <w:r w:rsidR="00DE46A3" w:rsidRPr="00CD4E2E">
        <w:rPr>
          <w:rFonts w:asciiTheme="minorHAnsi" w:hAnsiTheme="minorHAnsi" w:cstheme="minorHAnsi"/>
        </w:rPr>
        <w:t xml:space="preserve">do </w:t>
      </w:r>
      <w:r w:rsidR="004E6D55" w:rsidRPr="00CD4E2E">
        <w:rPr>
          <w:rFonts w:asciiTheme="minorHAnsi" w:hAnsiTheme="minorHAnsi" w:cstheme="minorHAnsi"/>
        </w:rPr>
        <w:t>70</w:t>
      </w:r>
      <w:r w:rsidR="00DE46A3" w:rsidRPr="00CD4E2E">
        <w:rPr>
          <w:rFonts w:asciiTheme="minorHAnsi" w:hAnsiTheme="minorHAnsi" w:cstheme="minorHAnsi"/>
        </w:rPr>
        <w:t xml:space="preserve"> pracovných</w:t>
      </w:r>
      <w:r w:rsidR="00DE46A3" w:rsidRPr="00F43906">
        <w:rPr>
          <w:rFonts w:asciiTheme="minorHAnsi" w:hAnsiTheme="minorHAnsi" w:cstheme="minorHAnsi"/>
        </w:rPr>
        <w:t xml:space="preserve"> dní od konečného termínu príslušného posudzovaného časového obdobia v</w:t>
      </w:r>
      <w:r w:rsidR="00F5657B" w:rsidRPr="00F43906">
        <w:rPr>
          <w:rFonts w:asciiTheme="minorHAnsi" w:hAnsiTheme="minorHAnsi" w:cstheme="minorHAnsi"/>
        </w:rPr>
        <w:t>y</w:t>
      </w:r>
      <w:r w:rsidR="00DE46A3" w:rsidRPr="00F43906">
        <w:rPr>
          <w:rFonts w:asciiTheme="minorHAnsi" w:hAnsiTheme="minorHAnsi" w:cstheme="minorHAnsi"/>
        </w:rPr>
        <w:t>zv</w:t>
      </w:r>
      <w:r w:rsidR="00F5657B" w:rsidRPr="00F43906">
        <w:rPr>
          <w:rFonts w:asciiTheme="minorHAnsi" w:hAnsiTheme="minorHAnsi" w:cstheme="minorHAnsi"/>
        </w:rPr>
        <w:t>ania</w:t>
      </w:r>
      <w:r w:rsidRPr="00F43906">
        <w:rPr>
          <w:rFonts w:asciiTheme="minorHAnsi" w:hAnsiTheme="minorHAnsi" w:cstheme="minorHAnsi"/>
        </w:rPr>
        <w:t xml:space="preserve">. </w:t>
      </w:r>
    </w:p>
    <w:p w14:paraId="6DD2645B" w14:textId="1F2B919C" w:rsidR="00220D59" w:rsidRPr="00F43906" w:rsidRDefault="00A93FD3" w:rsidP="00496BC4">
      <w:pPr>
        <w:spacing w:before="120" w:after="120" w:line="240" w:lineRule="auto"/>
        <w:jc w:val="both"/>
        <w:rPr>
          <w:rFonts w:asciiTheme="minorHAnsi" w:hAnsiTheme="minorHAnsi" w:cstheme="minorHAnsi"/>
        </w:rPr>
      </w:pPr>
      <w:r>
        <w:t xml:space="preserve">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 </w:t>
      </w:r>
      <w:r w:rsidR="00220D59" w:rsidRPr="00F43906">
        <w:rPr>
          <w:rFonts w:asciiTheme="minorHAnsi" w:hAnsiTheme="minorHAnsi" w:cstheme="minorHAnsi"/>
        </w:rPr>
        <w:t xml:space="preserve"> </w:t>
      </w:r>
    </w:p>
    <w:p w14:paraId="3B60E102" w14:textId="5B5B2A9F" w:rsidR="00C25C59" w:rsidRDefault="00220D59"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4135E7" w:rsidRPr="00F43906">
        <w:rPr>
          <w:rFonts w:asciiTheme="minorHAnsi" w:hAnsiTheme="minorHAnsi" w:cstheme="minorHAnsi"/>
        </w:rPr>
        <w:t xml:space="preserve">OP TP </w:t>
      </w:r>
      <w:r w:rsidRPr="00F43906">
        <w:rPr>
          <w:rFonts w:asciiTheme="minorHAnsi" w:hAnsiTheme="minorHAnsi" w:cstheme="minorHAnsi"/>
        </w:rPr>
        <w:t xml:space="preserve">(t. j. prerušuje sa </w:t>
      </w:r>
      <w:r w:rsidR="008E21E5" w:rsidRPr="00F43906">
        <w:rPr>
          <w:rFonts w:asciiTheme="minorHAnsi" w:hAnsiTheme="minorHAnsi" w:cstheme="minorHAnsi"/>
        </w:rPr>
        <w:t>dňom</w:t>
      </w:r>
      <w:r w:rsidRPr="00F43906">
        <w:rPr>
          <w:rFonts w:asciiTheme="minorHAnsi" w:hAnsiTheme="minorHAnsi" w:cstheme="minorHAnsi"/>
        </w:rPr>
        <w:t xml:space="preserve"> zaslania výzvy </w:t>
      </w:r>
      <w:r w:rsidRPr="00F43906">
        <w:rPr>
          <w:rFonts w:asciiTheme="minorHAnsi" w:hAnsiTheme="minorHAnsi" w:cstheme="minorHAnsi"/>
        </w:rPr>
        <w:lastRenderedPageBreak/>
        <w:t xml:space="preserve">na doplnenie chýbajúcich náležitostí a začína plynúť </w:t>
      </w:r>
      <w:r w:rsidR="008E21E5" w:rsidRPr="00F43906">
        <w:rPr>
          <w:rFonts w:asciiTheme="minorHAnsi" w:hAnsiTheme="minorHAnsi" w:cstheme="minorHAnsi"/>
        </w:rPr>
        <w:t>dň</w:t>
      </w:r>
      <w:r w:rsidRPr="00F43906">
        <w:rPr>
          <w:rFonts w:asciiTheme="minorHAnsi" w:hAnsiTheme="minorHAnsi" w:cstheme="minorHAnsi"/>
        </w:rPr>
        <w:t>om doručenia náležitostí na riadiaci orgán</w:t>
      </w:r>
      <w:r w:rsidR="004135E7" w:rsidRPr="00F43906">
        <w:rPr>
          <w:rFonts w:asciiTheme="minorHAnsi" w:hAnsiTheme="minorHAnsi" w:cstheme="minorHAnsi"/>
        </w:rPr>
        <w:t xml:space="preserve"> OP TP</w:t>
      </w:r>
      <w:r w:rsidRPr="00F43906">
        <w:rPr>
          <w:rFonts w:asciiTheme="minorHAnsi" w:hAnsiTheme="minorHAnsi" w:cstheme="minorHAnsi"/>
        </w:rPr>
        <w:t>).</w:t>
      </w:r>
      <w:r w:rsidR="008A01C9" w:rsidRPr="00F43906">
        <w:rPr>
          <w:rFonts w:asciiTheme="minorHAnsi" w:hAnsiTheme="minorHAnsi" w:cstheme="minorHAnsi"/>
        </w:rPr>
        <w:t xml:space="preserve"> </w:t>
      </w:r>
    </w:p>
    <w:p w14:paraId="0EA4DD9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Miesto a spôsob podania ŽoNFP</w:t>
      </w:r>
    </w:p>
    <w:p w14:paraId="65D50DB1" w14:textId="77777777" w:rsidR="0034321A" w:rsidRPr="00F43906" w:rsidRDefault="00B13786" w:rsidP="00496BC4">
      <w:pPr>
        <w:spacing w:before="120" w:after="120" w:line="240" w:lineRule="auto"/>
        <w:jc w:val="both"/>
        <w:rPr>
          <w:rFonts w:asciiTheme="minorHAnsi" w:hAnsiTheme="minorHAnsi" w:cstheme="minorHAnsi"/>
        </w:rPr>
      </w:pPr>
      <w:r w:rsidRPr="00F43906">
        <w:rPr>
          <w:rFonts w:asciiTheme="minorHAnsi" w:hAnsiTheme="minorHAnsi" w:cstheme="minorHAnsi"/>
        </w:rPr>
        <w:t>Žiadateľ je povinný predložiť žiadosť o NFP riadne, včas a v určenej forme</w:t>
      </w:r>
      <w:r w:rsidR="00F62EE8" w:rsidRPr="00F43906">
        <w:rPr>
          <w:rFonts w:asciiTheme="minorHAnsi" w:hAnsiTheme="minorHAnsi" w:cstheme="minorHAnsi"/>
        </w:rPr>
        <w:t>.</w:t>
      </w:r>
      <w:r w:rsidRPr="00F43906">
        <w:rPr>
          <w:rFonts w:asciiTheme="minorHAnsi" w:hAnsiTheme="minorHAnsi" w:cstheme="minorHAnsi"/>
        </w:rPr>
        <w:t xml:space="preserve"> </w:t>
      </w:r>
    </w:p>
    <w:p w14:paraId="397B2F78" w14:textId="17DE849B" w:rsidR="00422C02" w:rsidRPr="00F43906" w:rsidRDefault="00F62EE8"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Žiadosť o NFP je doručená vo </w:t>
      </w:r>
      <w:r w:rsidRPr="00F43906">
        <w:rPr>
          <w:rFonts w:asciiTheme="minorHAnsi" w:hAnsiTheme="minorHAnsi" w:cstheme="minorHAnsi"/>
          <w:b/>
        </w:rPr>
        <w:t>forme</w:t>
      </w:r>
      <w:r w:rsidRPr="00F43906">
        <w:rPr>
          <w:rFonts w:asciiTheme="minorHAnsi" w:hAnsiTheme="minorHAnsi" w:cstheme="minorHAnsi"/>
        </w:rPr>
        <w:t xml:space="preserve"> určenej RO OP TP, ak je formulár žiadosti o</w:t>
      </w:r>
      <w:r w:rsidR="006A2FFE" w:rsidRPr="00F43906">
        <w:rPr>
          <w:rFonts w:asciiTheme="minorHAnsi" w:hAnsiTheme="minorHAnsi" w:cstheme="minorHAnsi"/>
        </w:rPr>
        <w:t> </w:t>
      </w:r>
      <w:r w:rsidRPr="00F43906">
        <w:rPr>
          <w:rFonts w:asciiTheme="minorHAnsi" w:hAnsiTheme="minorHAnsi" w:cstheme="minorHAnsi"/>
        </w:rPr>
        <w:t>NFP</w:t>
      </w:r>
      <w:r w:rsidR="006A2FFE" w:rsidRPr="00F43906">
        <w:rPr>
          <w:rFonts w:asciiTheme="minorHAnsi" w:hAnsiTheme="minorHAnsi" w:cstheme="minorHAnsi"/>
        </w:rPr>
        <w:t xml:space="preserve"> (spolu so všetkými </w:t>
      </w:r>
      <w:r w:rsidR="00FC4B87">
        <w:rPr>
          <w:rFonts w:asciiTheme="minorHAnsi" w:hAnsiTheme="minorHAnsi" w:cstheme="minorHAnsi"/>
        </w:rPr>
        <w:t xml:space="preserve">relevantnými </w:t>
      </w:r>
      <w:r w:rsidR="006A2FFE" w:rsidRPr="00F43906">
        <w:rPr>
          <w:rFonts w:asciiTheme="minorHAnsi" w:hAnsiTheme="minorHAnsi" w:cstheme="minorHAnsi"/>
        </w:rPr>
        <w:t>prílohami)</w:t>
      </w:r>
      <w:r w:rsidRPr="00F43906">
        <w:rPr>
          <w:rFonts w:asciiTheme="minorHAnsi" w:hAnsiTheme="minorHAnsi" w:cstheme="minorHAnsi"/>
        </w:rPr>
        <w:t xml:space="preserve"> zaslaný</w:t>
      </w:r>
      <w:r w:rsidR="00E755F5" w:rsidRPr="00F43906">
        <w:rPr>
          <w:rFonts w:asciiTheme="minorHAnsi" w:hAnsiTheme="minorHAnsi" w:cstheme="minorHAnsi"/>
        </w:rPr>
        <w:t xml:space="preserve"> </w:t>
      </w:r>
      <w:r w:rsidR="00C201CD" w:rsidRPr="00F43906">
        <w:rPr>
          <w:rFonts w:asciiTheme="minorHAnsi" w:hAnsiTheme="minorHAnsi" w:cstheme="minorHAnsi"/>
          <w:b/>
        </w:rPr>
        <w:t>elektronicky</w:t>
      </w:r>
      <w:r w:rsidR="00C201CD" w:rsidRPr="00F43906">
        <w:rPr>
          <w:rFonts w:asciiTheme="minorHAnsi" w:hAnsiTheme="minorHAnsi" w:cstheme="minorHAnsi"/>
        </w:rPr>
        <w:t xml:space="preserve"> prostredníctvom ITMS2014+ </w:t>
      </w:r>
      <w:r w:rsidR="006541C8" w:rsidRPr="00F43906">
        <w:rPr>
          <w:rFonts w:asciiTheme="minorHAnsi" w:hAnsiTheme="minorHAnsi" w:cstheme="minorHAnsi"/>
          <w:b/>
        </w:rPr>
        <w:t xml:space="preserve">a zároveň </w:t>
      </w:r>
      <w:r w:rsidR="00B25C3F" w:rsidRPr="00F43906">
        <w:rPr>
          <w:rFonts w:asciiTheme="minorHAnsi" w:hAnsiTheme="minorHAnsi" w:cstheme="minorHAnsi"/>
          <w:b/>
        </w:rPr>
        <w:t>písomne</w:t>
      </w:r>
      <w:r w:rsidR="006A2FFE" w:rsidRPr="00F43906">
        <w:rPr>
          <w:rFonts w:asciiTheme="minorHAnsi" w:hAnsiTheme="minorHAnsi" w:cstheme="minorHAnsi"/>
        </w:rPr>
        <w:t xml:space="preserve"> </w:t>
      </w:r>
      <w:r w:rsidR="00B13786" w:rsidRPr="00F43906">
        <w:rPr>
          <w:rFonts w:asciiTheme="minorHAnsi" w:hAnsiTheme="minorHAnsi" w:cstheme="minorHAnsi"/>
        </w:rPr>
        <w:t>jedným z</w:t>
      </w:r>
      <w:r w:rsidR="006A2FFE" w:rsidRPr="00F43906">
        <w:rPr>
          <w:rFonts w:asciiTheme="minorHAnsi" w:hAnsiTheme="minorHAnsi" w:cstheme="minorHAnsi"/>
        </w:rPr>
        <w:t> </w:t>
      </w:r>
      <w:r w:rsidR="00B13786" w:rsidRPr="00F43906">
        <w:rPr>
          <w:rFonts w:asciiTheme="minorHAnsi" w:hAnsiTheme="minorHAnsi" w:cstheme="minorHAnsi"/>
        </w:rPr>
        <w:t>nasledovných spôsobov:</w:t>
      </w:r>
    </w:p>
    <w:p w14:paraId="30322274" w14:textId="2DC95464" w:rsidR="00B13786" w:rsidRPr="00F43906" w:rsidRDefault="00B13786" w:rsidP="00CD4E2E">
      <w:pPr>
        <w:pStyle w:val="Odsekzoznamu"/>
        <w:numPr>
          <w:ilvl w:val="0"/>
          <w:numId w:val="32"/>
        </w:numPr>
        <w:spacing w:before="120" w:after="120"/>
        <w:contextualSpacing w:val="0"/>
        <w:jc w:val="both"/>
        <w:rPr>
          <w:rFonts w:asciiTheme="minorHAnsi" w:hAnsiTheme="minorHAnsi" w:cstheme="minorHAnsi"/>
          <w:sz w:val="22"/>
          <w:szCs w:val="22"/>
        </w:rPr>
      </w:pPr>
      <w:r w:rsidRPr="000D621C">
        <w:rPr>
          <w:rFonts w:asciiTheme="minorHAnsi" w:hAnsiTheme="minorHAnsi" w:cstheme="minorHAnsi"/>
          <w:sz w:val="22"/>
          <w:szCs w:val="22"/>
        </w:rPr>
        <w:t xml:space="preserve">V zmysle zákona </w:t>
      </w:r>
      <w:r w:rsidR="000D621C" w:rsidRPr="002F200A">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Pr="000D621C">
        <w:rPr>
          <w:rFonts w:asciiTheme="minorHAnsi" w:hAnsiTheme="minorHAnsi" w:cstheme="minorHAnsi"/>
          <w:sz w:val="22"/>
          <w:szCs w:val="22"/>
        </w:rPr>
        <w:t xml:space="preserve"> žiadateľ </w:t>
      </w:r>
      <w:r w:rsidR="006F2E62" w:rsidRPr="000D621C">
        <w:rPr>
          <w:rFonts w:asciiTheme="minorHAnsi" w:hAnsiTheme="minorHAnsi" w:cstheme="minorHAnsi"/>
          <w:sz w:val="22"/>
          <w:szCs w:val="22"/>
        </w:rPr>
        <w:t xml:space="preserve">doručuje </w:t>
      </w:r>
      <w:r w:rsidRPr="000D621C">
        <w:rPr>
          <w:rFonts w:asciiTheme="minorHAnsi" w:hAnsiTheme="minorHAnsi" w:cstheme="minorHAnsi"/>
          <w:sz w:val="22"/>
          <w:szCs w:val="22"/>
        </w:rPr>
        <w:t xml:space="preserve">ŽoNFP </w:t>
      </w:r>
      <w:r w:rsidR="00CD1679" w:rsidRPr="000D621C">
        <w:rPr>
          <w:rFonts w:asciiTheme="minorHAnsi" w:hAnsiTheme="minorHAnsi"/>
          <w:b/>
          <w:bCs/>
          <w:sz w:val="22"/>
          <w:szCs w:val="22"/>
        </w:rPr>
        <w:t xml:space="preserve">elektronicky </w:t>
      </w:r>
      <w:r w:rsidR="00CD1679" w:rsidRPr="000D621C">
        <w:rPr>
          <w:rFonts w:asciiTheme="minorHAnsi" w:hAnsiTheme="minorHAnsi"/>
          <w:sz w:val="22"/>
          <w:szCs w:val="22"/>
        </w:rPr>
        <w:t xml:space="preserve">do schránky </w:t>
      </w:r>
      <w:r w:rsidR="00CD1679" w:rsidRPr="00925837">
        <w:rPr>
          <w:rFonts w:asciiTheme="minorHAnsi" w:hAnsiTheme="minorHAnsi"/>
          <w:sz w:val="22"/>
          <w:szCs w:val="22"/>
        </w:rPr>
        <w:t>RO OP TP</w:t>
      </w:r>
      <w:r w:rsidR="00CD1679" w:rsidRPr="00925837">
        <w:rPr>
          <w:rFonts w:asciiTheme="minorHAnsi" w:hAnsiTheme="minorHAnsi"/>
          <w:b/>
          <w:bCs/>
          <w:sz w:val="22"/>
          <w:szCs w:val="22"/>
        </w:rPr>
        <w:t xml:space="preserve"> prostredníctvom Ústredného portálu verejnej správy </w:t>
      </w:r>
      <w:r w:rsidR="00CD1679" w:rsidRPr="00925837">
        <w:rPr>
          <w:rFonts w:asciiTheme="minorHAnsi" w:hAnsiTheme="minorHAnsi"/>
          <w:sz w:val="22"/>
          <w:szCs w:val="22"/>
        </w:rPr>
        <w:t xml:space="preserve">(ďalej aj „ÚPVS“) na adrese </w:t>
      </w:r>
      <w:hyperlink r:id="rId9" w:history="1">
        <w:r w:rsidR="00CD1679" w:rsidRPr="00925837">
          <w:rPr>
            <w:rStyle w:val="Hypertextovprepojenie"/>
            <w:rFonts w:asciiTheme="minorHAnsi" w:hAnsiTheme="minorHAnsi"/>
            <w:sz w:val="22"/>
            <w:szCs w:val="22"/>
          </w:rPr>
          <w:t>www.slovensko.sk</w:t>
        </w:r>
      </w:hyperlink>
      <w:r w:rsidR="00CD1679" w:rsidRPr="00925837">
        <w:rPr>
          <w:rFonts w:asciiTheme="minorHAnsi" w:hAnsiTheme="minorHAnsi"/>
          <w:sz w:val="22"/>
          <w:szCs w:val="22"/>
        </w:rPr>
        <w:t xml:space="preserve"> (identifikácia schránky: MIRRI SR – RO OPTP, IČO: 50349287, suffix: 10007, číslo schránky: E0007130310), resp. prostredníctvom  </w:t>
      </w:r>
      <w:r w:rsidR="000D621C">
        <w:rPr>
          <w:rFonts w:asciiTheme="minorHAnsi" w:hAnsiTheme="minorHAnsi"/>
          <w:sz w:val="22"/>
          <w:szCs w:val="22"/>
        </w:rPr>
        <w:t>elektronickej</w:t>
      </w:r>
      <w:r w:rsidR="00CD1679" w:rsidRPr="00925837">
        <w:rPr>
          <w:rFonts w:asciiTheme="minorHAnsi" w:hAnsiTheme="minorHAnsi"/>
          <w:sz w:val="22"/>
          <w:szCs w:val="22"/>
        </w:rPr>
        <w:t xml:space="preserve"> služby MIRRI SR zriadenej pre takéto podanie „</w:t>
      </w:r>
      <w:r w:rsidR="00CD1679" w:rsidRPr="00925837">
        <w:rPr>
          <w:rFonts w:asciiTheme="minorHAnsi" w:hAnsiTheme="minorHAnsi"/>
          <w:b/>
          <w:bCs/>
          <w:sz w:val="22"/>
          <w:szCs w:val="22"/>
        </w:rPr>
        <w:t>Podanie na RO OP TP - dokumenty k projektom</w:t>
      </w:r>
      <w:r w:rsidR="00CD1679" w:rsidRPr="00925837">
        <w:rPr>
          <w:rFonts w:asciiTheme="minorHAnsi" w:hAnsiTheme="minorHAnsi"/>
          <w:sz w:val="22"/>
          <w:szCs w:val="22"/>
        </w:rPr>
        <w:t>“ na ÚPVS</w:t>
      </w:r>
      <w:r w:rsidRPr="00F43906">
        <w:rPr>
          <w:rFonts w:asciiTheme="minorHAnsi" w:hAnsiTheme="minorHAnsi" w:cstheme="minorHAnsi"/>
          <w:sz w:val="22"/>
          <w:szCs w:val="22"/>
        </w:rPr>
        <w:t>.</w:t>
      </w:r>
    </w:p>
    <w:p w14:paraId="0E608221" w14:textId="77777777" w:rsidR="00B13786" w:rsidRPr="00F43906" w:rsidRDefault="00B13786" w:rsidP="00CD4E2E">
      <w:pPr>
        <w:spacing w:before="120" w:after="120" w:line="240" w:lineRule="auto"/>
        <w:ind w:left="708"/>
        <w:jc w:val="both"/>
        <w:rPr>
          <w:rFonts w:asciiTheme="minorHAnsi" w:hAnsiTheme="minorHAnsi" w:cstheme="minorHAnsi"/>
        </w:rPr>
      </w:pPr>
      <w:r w:rsidRPr="00F43906">
        <w:rPr>
          <w:rFonts w:asciiTheme="minorHAnsi" w:hAnsiTheme="minorHAnsi" w:cstheme="minorHAnsi"/>
        </w:rPr>
        <w:t xml:space="preserve">Žiadateľ postupuje pri predložení ŽoNFP do elektronickej schránky RO OP TP </w:t>
      </w:r>
      <w:r w:rsidR="00122D9B" w:rsidRPr="00F43906">
        <w:rPr>
          <w:rFonts w:asciiTheme="minorHAnsi" w:hAnsiTheme="minorHAnsi" w:cstheme="minorHAnsi"/>
        </w:rPr>
        <w:t>jedným z </w:t>
      </w:r>
      <w:r w:rsidR="00334F79" w:rsidRPr="00F43906">
        <w:rPr>
          <w:rFonts w:asciiTheme="minorHAnsi" w:hAnsiTheme="minorHAnsi" w:cstheme="minorHAnsi"/>
        </w:rPr>
        <w:t>nasledovný</w:t>
      </w:r>
      <w:r w:rsidR="00122D9B" w:rsidRPr="00F43906">
        <w:rPr>
          <w:rFonts w:asciiTheme="minorHAnsi" w:hAnsiTheme="minorHAnsi" w:cstheme="minorHAnsi"/>
        </w:rPr>
        <w:t>ch</w:t>
      </w:r>
      <w:r w:rsidR="00334F79" w:rsidRPr="00F43906">
        <w:rPr>
          <w:rFonts w:asciiTheme="minorHAnsi" w:hAnsiTheme="minorHAnsi" w:cstheme="minorHAnsi"/>
        </w:rPr>
        <w:t xml:space="preserve"> spôsob</w:t>
      </w:r>
      <w:r w:rsidR="00122D9B" w:rsidRPr="00F43906">
        <w:rPr>
          <w:rFonts w:asciiTheme="minorHAnsi" w:hAnsiTheme="minorHAnsi" w:cstheme="minorHAnsi"/>
        </w:rPr>
        <w:t>ov</w:t>
      </w:r>
      <w:r w:rsidR="00334F79" w:rsidRPr="00F43906">
        <w:rPr>
          <w:rFonts w:asciiTheme="minorHAnsi" w:hAnsiTheme="minorHAnsi" w:cstheme="minorHAnsi"/>
        </w:rPr>
        <w:t>:</w:t>
      </w:r>
    </w:p>
    <w:p w14:paraId="276CD221" w14:textId="77777777" w:rsidR="00B13786" w:rsidRPr="00F43906" w:rsidRDefault="00B13786" w:rsidP="00496BC4">
      <w:pPr>
        <w:pStyle w:val="SRKNorm"/>
        <w:numPr>
          <w:ilvl w:val="0"/>
          <w:numId w:val="31"/>
        </w:numPr>
        <w:spacing w:before="120" w:after="120"/>
        <w:ind w:left="1134"/>
        <w:contextualSpacing w:val="0"/>
        <w:rPr>
          <w:rFonts w:asciiTheme="minorHAnsi" w:hAnsiTheme="minorHAnsi" w:cstheme="minorHAnsi"/>
          <w:sz w:val="22"/>
          <w:szCs w:val="22"/>
        </w:rPr>
      </w:pPr>
      <w:r w:rsidRPr="00F43906">
        <w:rPr>
          <w:rFonts w:asciiTheme="minorHAnsi" w:hAnsiTheme="minorHAnsi" w:cstheme="minorHAnsi"/>
          <w:sz w:val="22"/>
          <w:szCs w:val="22"/>
        </w:rPr>
        <w:t>žiadateľ odošle žiadosť o NFP, vrátane príloh</w:t>
      </w:r>
      <w:r w:rsidR="006111DC" w:rsidRPr="00F43906">
        <w:rPr>
          <w:rFonts w:asciiTheme="minorHAnsi" w:hAnsiTheme="minorHAnsi" w:cstheme="minorHAnsi"/>
          <w:sz w:val="22"/>
          <w:szCs w:val="22"/>
        </w:rPr>
        <w:t>,</w:t>
      </w:r>
      <w:r w:rsidRPr="00F43906">
        <w:rPr>
          <w:rFonts w:asciiTheme="minorHAnsi" w:hAnsiTheme="minorHAnsi" w:cstheme="minorHAnsi"/>
          <w:sz w:val="22"/>
          <w:szCs w:val="22"/>
        </w:rPr>
        <w:t xml:space="preserve"> prostredníctvom ITMS2014+, následne vygenerovaný pdf súbor ŽoNFP  uloží do verzie PDF/A-1a, autorizuje </w:t>
      </w:r>
      <w:r w:rsidR="00650147" w:rsidRPr="00F43906">
        <w:rPr>
          <w:rFonts w:asciiTheme="minorHAnsi" w:hAnsiTheme="minorHAnsi" w:cstheme="minorHAnsi"/>
          <w:sz w:val="22"/>
          <w:szCs w:val="22"/>
        </w:rPr>
        <w:t xml:space="preserve">ho </w:t>
      </w:r>
      <w:r w:rsidRPr="00F43906">
        <w:rPr>
          <w:rFonts w:asciiTheme="minorHAnsi" w:hAnsiTheme="minorHAnsi" w:cstheme="minorHAnsi"/>
          <w:sz w:val="22"/>
          <w:szCs w:val="22"/>
        </w:rPr>
        <w:t xml:space="preserve">kvalifikovaným elektronickým podpisom, kvalifikovaným elektronickým podpisom s mandátnym certifikátom alebo kvalifikovanou elektronickou pečaťou a odošle </w:t>
      </w:r>
      <w:r w:rsidR="00650147" w:rsidRPr="00F43906">
        <w:rPr>
          <w:rFonts w:asciiTheme="minorHAnsi" w:hAnsiTheme="minorHAnsi" w:cstheme="minorHAnsi"/>
          <w:sz w:val="22"/>
          <w:szCs w:val="22"/>
        </w:rPr>
        <w:t>ho</w:t>
      </w:r>
      <w:r w:rsidR="006111DC" w:rsidRPr="00F43906">
        <w:rPr>
          <w:rFonts w:asciiTheme="minorHAnsi" w:hAnsiTheme="minorHAnsi" w:cstheme="minorHAnsi"/>
          <w:sz w:val="22"/>
          <w:szCs w:val="22"/>
        </w:rPr>
        <w:t xml:space="preserve">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do elektronickej schránky RO OP TP;</w:t>
      </w:r>
    </w:p>
    <w:p w14:paraId="14C600ED" w14:textId="77777777" w:rsidR="00B13786" w:rsidRPr="00F43906" w:rsidRDefault="00B13786" w:rsidP="00496BC4">
      <w:pPr>
        <w:pStyle w:val="SRKNorm"/>
        <w:numPr>
          <w:ilvl w:val="0"/>
          <w:numId w:val="31"/>
        </w:numPr>
        <w:spacing w:before="120" w:after="120"/>
        <w:ind w:left="1134"/>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žiadateľ autorizuje a odošle ŽoNFP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priamo z prostredia ITMS2014+ (podrobnejšie informácie žiadateľ</w:t>
      </w:r>
      <w:r w:rsidR="000D68BA" w:rsidRPr="00F43906">
        <w:rPr>
          <w:rFonts w:asciiTheme="minorHAnsi" w:hAnsiTheme="minorHAnsi" w:cstheme="minorHAnsi"/>
          <w:sz w:val="22"/>
          <w:szCs w:val="22"/>
        </w:rPr>
        <w:t xml:space="preserve"> nájde</w:t>
      </w:r>
      <w:r w:rsidRPr="00F43906">
        <w:rPr>
          <w:rFonts w:asciiTheme="minorHAnsi" w:hAnsiTheme="minorHAnsi" w:cstheme="minorHAnsi"/>
          <w:sz w:val="22"/>
          <w:szCs w:val="22"/>
        </w:rPr>
        <w:t xml:space="preserve"> na webovom sídle</w:t>
      </w:r>
      <w:r w:rsidR="00BD3E68" w:rsidRPr="00F43906">
        <w:rPr>
          <w:rFonts w:asciiTheme="minorHAnsi" w:hAnsiTheme="minorHAnsi" w:cstheme="minorHAnsi"/>
          <w:sz w:val="22"/>
          <w:szCs w:val="22"/>
        </w:rPr>
        <w:t xml:space="preserve"> </w:t>
      </w:r>
      <w:hyperlink r:id="rId10" w:history="1">
        <w:r w:rsidR="000D68BA" w:rsidRPr="00F43906">
          <w:rPr>
            <w:rFonts w:asciiTheme="minorHAnsi" w:hAnsiTheme="minorHAnsi" w:cstheme="minorHAnsi"/>
            <w:sz w:val="22"/>
            <w:szCs w:val="22"/>
          </w:rPr>
          <w:t>www.itms2014</w:t>
        </w:r>
      </w:hyperlink>
      <w:r w:rsidR="000D68BA" w:rsidRPr="00F43906">
        <w:rPr>
          <w:rFonts w:asciiTheme="minorHAnsi" w:hAnsiTheme="minorHAnsi" w:cstheme="minorHAnsi"/>
          <w:sz w:val="22"/>
          <w:szCs w:val="22"/>
        </w:rPr>
        <w:t>+ (</w:t>
      </w:r>
      <w:hyperlink r:id="rId11" w:history="1">
        <w:r w:rsidR="00EF5792" w:rsidRPr="00F43906">
          <w:rPr>
            <w:rStyle w:val="Hypertextovprepojenie"/>
            <w:rFonts w:asciiTheme="minorHAnsi" w:hAnsiTheme="minorHAnsi" w:cstheme="minorHAnsi"/>
            <w:sz w:val="22"/>
            <w:szCs w:val="22"/>
          </w:rPr>
          <w:t>https://www.itms2014.sk/aktuality/aktualita?id=3177b6ce-fe6d-40a4-b9b2-d8fbb2e439f8</w:t>
        </w:r>
      </w:hyperlink>
      <w:r w:rsidRPr="00F43906">
        <w:rPr>
          <w:rFonts w:asciiTheme="minorHAnsi" w:hAnsiTheme="minorHAnsi" w:cstheme="minorHAnsi"/>
          <w:sz w:val="22"/>
          <w:szCs w:val="22"/>
        </w:rPr>
        <w:t xml:space="preserve">). </w:t>
      </w:r>
    </w:p>
    <w:p w14:paraId="0B1E3BC6" w14:textId="5586E8EE" w:rsidR="00DC55CF" w:rsidRDefault="003B0199" w:rsidP="00496BC4">
      <w:pPr>
        <w:spacing w:before="120" w:after="120" w:line="240" w:lineRule="auto"/>
        <w:jc w:val="both"/>
        <w:rPr>
          <w:rFonts w:asciiTheme="minorHAnsi" w:hAnsiTheme="minorHAnsi" w:cstheme="minorHAnsi"/>
        </w:rPr>
      </w:pPr>
      <w:r w:rsidRPr="00F43906">
        <w:rPr>
          <w:rFonts w:asciiTheme="minorHAnsi" w:hAnsiTheme="minorHAnsi" w:cstheme="minorHAnsi"/>
        </w:rPr>
        <w:t>V prípade elektronického doručenia žiadosti o NFP prostredníctvom Ú</w:t>
      </w:r>
      <w:r w:rsidR="00566EE4" w:rsidRPr="00F43906">
        <w:rPr>
          <w:rFonts w:asciiTheme="minorHAnsi" w:hAnsiTheme="minorHAnsi" w:cstheme="minorHAnsi"/>
        </w:rPr>
        <w:t xml:space="preserve">PVS </w:t>
      </w:r>
      <w:r w:rsidRPr="00F43906">
        <w:rPr>
          <w:rFonts w:asciiTheme="minorHAnsi" w:hAnsiTheme="minorHAnsi" w:cstheme="minorHAnsi"/>
        </w:rPr>
        <w:t>žiadateľ p</w:t>
      </w:r>
      <w:r w:rsidR="00BA51B8" w:rsidRPr="00F43906">
        <w:rPr>
          <w:rFonts w:asciiTheme="minorHAnsi" w:hAnsiTheme="minorHAnsi" w:cstheme="minorHAnsi"/>
        </w:rPr>
        <w:t xml:space="preserve">ovinné </w:t>
      </w:r>
      <w:r w:rsidR="00B13786" w:rsidRPr="00F43906">
        <w:rPr>
          <w:rFonts w:asciiTheme="minorHAnsi" w:hAnsiTheme="minorHAnsi" w:cstheme="minorHAnsi"/>
        </w:rPr>
        <w:t xml:space="preserve">prílohy </w:t>
      </w:r>
      <w:r w:rsidR="00BA51B8" w:rsidRPr="00F43906">
        <w:rPr>
          <w:rFonts w:asciiTheme="minorHAnsi" w:hAnsiTheme="minorHAnsi" w:cstheme="minorHAnsi"/>
        </w:rPr>
        <w:t>k</w:t>
      </w:r>
      <w:r w:rsidR="00627CC7" w:rsidRPr="00F43906">
        <w:rPr>
          <w:rFonts w:asciiTheme="minorHAnsi" w:hAnsiTheme="minorHAnsi" w:cstheme="minorHAnsi"/>
        </w:rPr>
        <w:t> </w:t>
      </w:r>
      <w:r w:rsidR="00B13786" w:rsidRPr="00F43906">
        <w:rPr>
          <w:rFonts w:asciiTheme="minorHAnsi" w:hAnsiTheme="minorHAnsi" w:cstheme="minorHAnsi"/>
        </w:rPr>
        <w:t>ŽoNFP iba vloží do ITMS2014+</w:t>
      </w:r>
      <w:r w:rsidRPr="00F43906">
        <w:rPr>
          <w:rFonts w:asciiTheme="minorHAnsi" w:hAnsiTheme="minorHAnsi" w:cstheme="minorHAnsi"/>
        </w:rPr>
        <w:t xml:space="preserve">, nezasiela ich do elektronickej schránky </w:t>
      </w:r>
      <w:r w:rsidR="00EF5792" w:rsidRPr="00F43906">
        <w:rPr>
          <w:rFonts w:asciiTheme="minorHAnsi" w:hAnsiTheme="minorHAnsi" w:cstheme="minorHAnsi"/>
        </w:rPr>
        <w:br/>
      </w:r>
      <w:r w:rsidRPr="00F43906">
        <w:rPr>
          <w:rFonts w:asciiTheme="minorHAnsi" w:hAnsiTheme="minorHAnsi" w:cstheme="minorHAnsi"/>
        </w:rPr>
        <w:t>RO OP TP</w:t>
      </w:r>
      <w:r w:rsidR="00B13786" w:rsidRPr="00F43906">
        <w:rPr>
          <w:rFonts w:asciiTheme="minorHAnsi" w:hAnsiTheme="minorHAnsi" w:cstheme="minorHAnsi"/>
        </w:rPr>
        <w:t xml:space="preserve">. V  prípade prílohy </w:t>
      </w:r>
      <w:r w:rsidR="00FA5CCF" w:rsidRPr="00F43906">
        <w:rPr>
          <w:rFonts w:asciiTheme="minorHAnsi" w:hAnsiTheme="minorHAnsi" w:cstheme="minorHAnsi"/>
        </w:rPr>
        <w:t>Splnomocneni</w:t>
      </w:r>
      <w:r w:rsidR="00FA5CCF">
        <w:rPr>
          <w:rFonts w:asciiTheme="minorHAnsi" w:hAnsiTheme="minorHAnsi" w:cstheme="minorHAnsi"/>
        </w:rPr>
        <w:t>e</w:t>
      </w:r>
      <w:r w:rsidR="00FA5CCF" w:rsidRPr="00F43906">
        <w:rPr>
          <w:rFonts w:asciiTheme="minorHAnsi" w:hAnsiTheme="minorHAnsi" w:cstheme="minorHAnsi"/>
        </w:rPr>
        <w:t xml:space="preserve"> </w:t>
      </w:r>
      <w:r w:rsidR="00B13786" w:rsidRPr="00F43906">
        <w:rPr>
          <w:rFonts w:asciiTheme="minorHAnsi" w:hAnsiTheme="minorHAnsi" w:cstheme="minorHAnsi"/>
        </w:rPr>
        <w:t>osoby splnomocnenej zastupovať žiadateľa v konaní o ŽoNFP je potrebné</w:t>
      </w:r>
      <w:r w:rsidR="00E86D82" w:rsidRPr="00F43906">
        <w:rPr>
          <w:rFonts w:asciiTheme="minorHAnsi" w:hAnsiTheme="minorHAnsi" w:cstheme="minorHAnsi"/>
        </w:rPr>
        <w:t xml:space="preserve"> vložiť do ITMS2014+ elektronicky autorizovanú prílohu. Ak nie je možné túto prílohu autorizovať, žiadateľ vloží do IT</w:t>
      </w:r>
      <w:r w:rsidR="00091658" w:rsidRPr="00F43906">
        <w:rPr>
          <w:rFonts w:asciiTheme="minorHAnsi" w:hAnsiTheme="minorHAnsi" w:cstheme="minorHAnsi"/>
        </w:rPr>
        <w:t>MS2014+ ske</w:t>
      </w:r>
      <w:r w:rsidR="00E86D82" w:rsidRPr="00F43906">
        <w:rPr>
          <w:rFonts w:asciiTheme="minorHAnsi" w:hAnsiTheme="minorHAnsi" w:cstheme="minorHAnsi"/>
        </w:rPr>
        <w:t xml:space="preserve">n prílohy a zároveň doručí </w:t>
      </w:r>
      <w:r w:rsidR="00DC55CF" w:rsidRPr="00F43906">
        <w:rPr>
          <w:rFonts w:asciiTheme="minorHAnsi" w:hAnsiTheme="minorHAnsi" w:cstheme="minorHAnsi"/>
        </w:rPr>
        <w:t xml:space="preserve">originál </w:t>
      </w:r>
      <w:r w:rsidR="00E86D82" w:rsidRPr="00F43906">
        <w:rPr>
          <w:rFonts w:asciiTheme="minorHAnsi" w:hAnsiTheme="minorHAnsi" w:cstheme="minorHAnsi"/>
        </w:rPr>
        <w:t>príloh</w:t>
      </w:r>
      <w:r w:rsidR="00DC55CF" w:rsidRPr="00F43906">
        <w:rPr>
          <w:rFonts w:asciiTheme="minorHAnsi" w:hAnsiTheme="minorHAnsi" w:cstheme="minorHAnsi"/>
        </w:rPr>
        <w:t>y</w:t>
      </w:r>
      <w:r w:rsidR="00E86D82" w:rsidRPr="00F43906">
        <w:rPr>
          <w:rFonts w:asciiTheme="minorHAnsi" w:hAnsiTheme="minorHAnsi" w:cstheme="minorHAnsi"/>
        </w:rPr>
        <w:t xml:space="preserve"> na RO</w:t>
      </w:r>
      <w:r w:rsidR="003D28AF">
        <w:rPr>
          <w:rFonts w:asciiTheme="minorHAnsi" w:hAnsiTheme="minorHAnsi" w:cstheme="minorHAnsi"/>
        </w:rPr>
        <w:t> </w:t>
      </w:r>
      <w:r w:rsidR="00E86D82" w:rsidRPr="00F43906">
        <w:rPr>
          <w:rFonts w:asciiTheme="minorHAnsi" w:hAnsiTheme="minorHAnsi" w:cstheme="minorHAnsi"/>
        </w:rPr>
        <w:t>OP TP v listinnej podobe a to najneskôr do troch pracovných dní od odoslania ŽoNFP do elektronickej schránky RO OP TP.</w:t>
      </w:r>
      <w:r w:rsidR="00B13786" w:rsidRPr="00F43906">
        <w:rPr>
          <w:rFonts w:asciiTheme="minorHAnsi" w:hAnsiTheme="minorHAnsi" w:cstheme="minorHAnsi"/>
        </w:rPr>
        <w:t xml:space="preserve"> </w:t>
      </w:r>
    </w:p>
    <w:p w14:paraId="316EB2D1" w14:textId="77777777" w:rsidR="00EB3CD9" w:rsidRPr="00F43906" w:rsidRDefault="00EB3CD9" w:rsidP="00496BC4">
      <w:pPr>
        <w:spacing w:before="120" w:after="120" w:line="240" w:lineRule="auto"/>
        <w:jc w:val="both"/>
        <w:rPr>
          <w:rFonts w:asciiTheme="minorHAnsi" w:hAnsiTheme="minorHAnsi" w:cstheme="minorHAnsi"/>
        </w:rPr>
      </w:pPr>
      <w:r w:rsidRPr="00F43906">
        <w:rPr>
          <w:rFonts w:asciiTheme="minorHAnsi" w:hAnsiTheme="minorHAnsi" w:cstheme="minorHAnsi"/>
        </w:rPr>
        <w:t>V prípade, ak žiadateľ predloží ŽoNFP bez príloh elektronickým spôsobom a má aktivovanú elektronickú schránku, RO OP TP je povinný doručovať všetky rozhodnutia, vydané v konaní o ŽoNFP elektronicky, v súlade so zákonom o e-Governmente.</w:t>
      </w:r>
    </w:p>
    <w:p w14:paraId="1624BF3D" w14:textId="77777777" w:rsidR="00FC0970" w:rsidRDefault="00001977" w:rsidP="00FC0970">
      <w:pPr>
        <w:pStyle w:val="Odsekzoznamu"/>
        <w:numPr>
          <w:ilvl w:val="0"/>
          <w:numId w:val="32"/>
        </w:numPr>
        <w:spacing w:before="240" w:after="120"/>
        <w:ind w:left="714" w:hanging="357"/>
        <w:contextualSpacing w:val="0"/>
        <w:jc w:val="both"/>
        <w:rPr>
          <w:rFonts w:asciiTheme="minorHAnsi" w:hAnsiTheme="minorHAnsi" w:cstheme="minorHAnsi"/>
          <w:sz w:val="22"/>
          <w:szCs w:val="22"/>
        </w:rPr>
      </w:pPr>
      <w:r w:rsidRPr="00001977">
        <w:rPr>
          <w:rFonts w:asciiTheme="minorHAnsi" w:hAnsiTheme="minorHAnsi" w:cstheme="minorHAnsi"/>
          <w:sz w:val="22"/>
          <w:szCs w:val="22"/>
        </w:rPr>
        <w:t xml:space="preserve">V osobitných prípadoch (ak je to potrebné alebo vhodné, napr. z dôvodov technických alebo prevádzkových obmedzení, na základe dohody s RO OP TP) je žiadateľ oprávnený predložiť ŽoNFP v </w:t>
      </w:r>
      <w:r w:rsidRPr="002F200A">
        <w:rPr>
          <w:rFonts w:asciiTheme="minorHAnsi" w:hAnsiTheme="minorHAnsi" w:cstheme="minorHAnsi"/>
          <w:b/>
          <w:sz w:val="22"/>
          <w:szCs w:val="22"/>
        </w:rPr>
        <w:t>listinnej podobe</w:t>
      </w:r>
      <w:r w:rsidRPr="00001977">
        <w:rPr>
          <w:rFonts w:asciiTheme="minorHAnsi" w:hAnsiTheme="minorHAnsi" w:cstheme="minorHAnsi"/>
          <w:sz w:val="22"/>
          <w:szCs w:val="22"/>
        </w:rPr>
        <w:t xml:space="preserve">. </w:t>
      </w:r>
    </w:p>
    <w:p w14:paraId="2779E7BA" w14:textId="5A87D211" w:rsidR="00973488" w:rsidRPr="00FC0970" w:rsidRDefault="00FC0970" w:rsidP="00FC0970">
      <w:pPr>
        <w:pStyle w:val="Odsekzoznamu"/>
        <w:spacing w:before="120" w:after="120"/>
        <w:ind w:left="714"/>
        <w:contextualSpacing w:val="0"/>
        <w:jc w:val="both"/>
        <w:rPr>
          <w:rFonts w:asciiTheme="minorHAnsi" w:hAnsiTheme="minorHAnsi" w:cstheme="minorHAnsi"/>
          <w:sz w:val="22"/>
          <w:szCs w:val="22"/>
        </w:rPr>
      </w:pPr>
      <w:r>
        <w:rPr>
          <w:rFonts w:asciiTheme="minorHAnsi" w:hAnsiTheme="minorHAnsi" w:cstheme="minorHAnsi"/>
          <w:sz w:val="22"/>
          <w:szCs w:val="22"/>
        </w:rPr>
        <w:t>Ž</w:t>
      </w:r>
      <w:r w:rsidR="00001977" w:rsidRPr="00FC0970">
        <w:rPr>
          <w:rFonts w:asciiTheme="minorHAnsi" w:hAnsiTheme="minorHAnsi" w:cstheme="minorHAnsi"/>
          <w:sz w:val="22"/>
          <w:szCs w:val="22"/>
        </w:rPr>
        <w:t xml:space="preserve">iadosť o NFP, vrátane všetkých príloh, </w:t>
      </w:r>
      <w:r>
        <w:rPr>
          <w:rFonts w:asciiTheme="minorHAnsi" w:hAnsiTheme="minorHAnsi" w:cstheme="minorHAnsi"/>
          <w:sz w:val="22"/>
          <w:szCs w:val="22"/>
        </w:rPr>
        <w:t xml:space="preserve">je </w:t>
      </w:r>
      <w:r w:rsidR="00001977" w:rsidRPr="00FC0970">
        <w:rPr>
          <w:rFonts w:asciiTheme="minorHAnsi" w:hAnsiTheme="minorHAnsi" w:cstheme="minorHAnsi"/>
          <w:sz w:val="22"/>
          <w:szCs w:val="22"/>
        </w:rPr>
        <w:t xml:space="preserve">možné doručiť </w:t>
      </w:r>
      <w:r>
        <w:rPr>
          <w:rFonts w:asciiTheme="minorHAnsi" w:hAnsiTheme="minorHAnsi" w:cstheme="minorHAnsi"/>
          <w:sz w:val="22"/>
          <w:szCs w:val="22"/>
        </w:rPr>
        <w:t xml:space="preserve">v listinnej podobe </w:t>
      </w:r>
      <w:r w:rsidR="00001977" w:rsidRPr="00FC0970">
        <w:rPr>
          <w:rFonts w:asciiTheme="minorHAnsi" w:hAnsiTheme="minorHAnsi" w:cstheme="minorHAnsi"/>
          <w:sz w:val="22"/>
          <w:szCs w:val="22"/>
        </w:rPr>
        <w:t>v jednom origináli (vytlačenom po odoslaní prostredníctvom ITMS2014+ a</w:t>
      </w:r>
      <w:r w:rsidR="00504454" w:rsidRPr="00FC0970">
        <w:rPr>
          <w:rFonts w:asciiTheme="minorHAnsi" w:hAnsiTheme="minorHAnsi" w:cstheme="minorHAnsi"/>
          <w:sz w:val="22"/>
          <w:szCs w:val="22"/>
        </w:rPr>
        <w:t> </w:t>
      </w:r>
      <w:r w:rsidR="00001977" w:rsidRPr="00FC0970">
        <w:rPr>
          <w:rFonts w:asciiTheme="minorHAnsi" w:hAnsiTheme="minorHAnsi" w:cstheme="minorHAnsi"/>
          <w:sz w:val="22"/>
          <w:szCs w:val="22"/>
        </w:rPr>
        <w:t>podpísanom) a jednej kópii:</w:t>
      </w:r>
    </w:p>
    <w:p w14:paraId="0ABB88FD" w14:textId="77777777" w:rsidR="00973488" w:rsidRPr="00F43906" w:rsidRDefault="00973488" w:rsidP="00973488">
      <w:pPr>
        <w:pStyle w:val="Odsekzoznamu"/>
        <w:numPr>
          <w:ilvl w:val="0"/>
          <w:numId w:val="6"/>
        </w:numPr>
        <w:spacing w:before="240" w:after="120"/>
        <w:ind w:left="1134" w:hanging="357"/>
        <w:jc w:val="both"/>
        <w:rPr>
          <w:rFonts w:asciiTheme="minorHAnsi" w:hAnsiTheme="minorHAnsi" w:cstheme="minorHAnsi"/>
          <w:sz w:val="22"/>
          <w:szCs w:val="22"/>
        </w:rPr>
      </w:pPr>
      <w:r w:rsidRPr="00F43906">
        <w:rPr>
          <w:rFonts w:asciiTheme="minorHAnsi" w:hAnsiTheme="minorHAnsi" w:cstheme="minorHAnsi"/>
          <w:sz w:val="22"/>
          <w:szCs w:val="22"/>
        </w:rPr>
        <w:t>doporučenou poštou alebo kuriérskou službou na adresu:</w:t>
      </w:r>
    </w:p>
    <w:p w14:paraId="57831126" w14:textId="77777777" w:rsidR="00973488" w:rsidRDefault="00973488" w:rsidP="00973488">
      <w:pPr>
        <w:spacing w:before="120" w:after="120" w:line="240" w:lineRule="auto"/>
        <w:ind w:left="1134"/>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F43906">
        <w:rPr>
          <w:rFonts w:asciiTheme="minorHAnsi" w:hAnsiTheme="minorHAnsi" w:cstheme="minorHAnsi"/>
        </w:rPr>
        <w:t>Slovenskej republiky</w:t>
      </w:r>
    </w:p>
    <w:p w14:paraId="5A35C455" w14:textId="77777777" w:rsidR="00973488" w:rsidRPr="00F43906" w:rsidRDefault="00973488" w:rsidP="00973488">
      <w:pPr>
        <w:spacing w:before="120" w:after="120" w:line="240" w:lineRule="auto"/>
        <w:ind w:left="1134"/>
        <w:contextualSpacing/>
        <w:jc w:val="both"/>
        <w:rPr>
          <w:rFonts w:asciiTheme="minorHAnsi" w:hAnsiTheme="minorHAnsi" w:cstheme="minorHAnsi"/>
        </w:rPr>
      </w:pPr>
      <w:r>
        <w:rPr>
          <w:rFonts w:asciiTheme="minorHAnsi" w:hAnsiTheme="minorHAnsi" w:cstheme="minorHAnsi"/>
        </w:rPr>
        <w:lastRenderedPageBreak/>
        <w:t xml:space="preserve">sekcia </w:t>
      </w:r>
      <w:r w:rsidRPr="00D131F2">
        <w:rPr>
          <w:rFonts w:asciiTheme="minorHAnsi" w:hAnsiTheme="minorHAnsi" w:cstheme="minorHAnsi"/>
        </w:rPr>
        <w:t>OP TP a iných finančných mechanizmov</w:t>
      </w:r>
    </w:p>
    <w:p w14:paraId="5BB9CF70" w14:textId="77777777" w:rsidR="00973488" w:rsidRPr="00F43906" w:rsidRDefault="00973488" w:rsidP="00973488">
      <w:pPr>
        <w:spacing w:before="120" w:after="120" w:line="240" w:lineRule="auto"/>
        <w:ind w:left="1134"/>
        <w:contextualSpacing/>
        <w:jc w:val="both"/>
        <w:rPr>
          <w:rFonts w:asciiTheme="minorHAnsi" w:hAnsiTheme="minorHAnsi" w:cstheme="minorHAnsi"/>
        </w:rPr>
      </w:pPr>
      <w:r w:rsidRPr="00F43906">
        <w:rPr>
          <w:rFonts w:asciiTheme="minorHAnsi" w:hAnsiTheme="minorHAnsi" w:cstheme="minorHAnsi"/>
        </w:rPr>
        <w:t>odbor implementácie projektov OP TP</w:t>
      </w:r>
    </w:p>
    <w:p w14:paraId="0257DE5F" w14:textId="77777777" w:rsidR="00973488" w:rsidRPr="00F43906" w:rsidRDefault="00973488" w:rsidP="00973488">
      <w:pPr>
        <w:spacing w:before="120" w:after="120" w:line="240" w:lineRule="auto"/>
        <w:ind w:left="1134"/>
        <w:contextualSpacing/>
        <w:jc w:val="both"/>
        <w:rPr>
          <w:rFonts w:asciiTheme="minorHAnsi" w:hAnsiTheme="minorHAnsi" w:cstheme="minorHAnsi"/>
        </w:rPr>
      </w:pPr>
      <w:r>
        <w:rPr>
          <w:rFonts w:asciiTheme="minorHAnsi" w:hAnsiTheme="minorHAnsi" w:cstheme="minorHAnsi"/>
        </w:rPr>
        <w:t>Štefánikova 15</w:t>
      </w:r>
      <w:r w:rsidRPr="00F43906">
        <w:rPr>
          <w:rFonts w:asciiTheme="minorHAnsi" w:hAnsiTheme="minorHAnsi" w:cstheme="minorHAnsi"/>
        </w:rPr>
        <w:t xml:space="preserve"> </w:t>
      </w:r>
    </w:p>
    <w:p w14:paraId="7FFA9E73" w14:textId="77777777" w:rsidR="00973488" w:rsidRPr="00F43906" w:rsidRDefault="00973488" w:rsidP="00973488">
      <w:pPr>
        <w:spacing w:before="120" w:after="120" w:line="240" w:lineRule="auto"/>
        <w:ind w:left="1134"/>
        <w:jc w:val="both"/>
        <w:rPr>
          <w:rFonts w:asciiTheme="minorHAnsi" w:hAnsiTheme="minorHAnsi" w:cstheme="minorHAnsi"/>
        </w:rPr>
      </w:pPr>
      <w:r>
        <w:rPr>
          <w:rFonts w:asciiTheme="minorHAnsi" w:hAnsiTheme="minorHAnsi" w:cstheme="minorHAnsi"/>
        </w:rPr>
        <w:t>811 05</w:t>
      </w:r>
      <w:r w:rsidRPr="00F43906">
        <w:rPr>
          <w:rFonts w:asciiTheme="minorHAnsi" w:hAnsiTheme="minorHAnsi" w:cstheme="minorHAnsi"/>
        </w:rPr>
        <w:t xml:space="preserve"> Bratislava</w:t>
      </w:r>
    </w:p>
    <w:p w14:paraId="4C9DADF8" w14:textId="77777777" w:rsidR="00973488" w:rsidRPr="00F43906" w:rsidRDefault="00973488" w:rsidP="00973488">
      <w:pPr>
        <w:pStyle w:val="Odsekzoznamu"/>
        <w:numPr>
          <w:ilvl w:val="0"/>
          <w:numId w:val="6"/>
        </w:numPr>
        <w:spacing w:before="120" w:after="120"/>
        <w:ind w:left="1134"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osobne v pracovných dňoch </w:t>
      </w:r>
    </w:p>
    <w:p w14:paraId="5827EE2A" w14:textId="77777777" w:rsidR="00973488" w:rsidRDefault="00973488" w:rsidP="00973488">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0EE8B0C1" w14:textId="77777777" w:rsidR="00973488" w:rsidRPr="00F43906" w:rsidRDefault="00973488" w:rsidP="00973488">
      <w:pPr>
        <w:pStyle w:val="Odsekzoznamu"/>
        <w:spacing w:before="120" w:after="120"/>
        <w:ind w:left="1418"/>
        <w:contextualSpacing w:val="0"/>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9:00 -14:00 hod.  (obedňajšia prestávka 11:30 - 12:30 hod.):</w:t>
      </w:r>
    </w:p>
    <w:p w14:paraId="0FD19A62" w14:textId="77777777" w:rsidR="00973488" w:rsidRPr="00F43906" w:rsidRDefault="00973488" w:rsidP="00973488">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F43906">
        <w:rPr>
          <w:rFonts w:asciiTheme="minorHAnsi" w:hAnsiTheme="minorHAnsi" w:cstheme="minorHAnsi"/>
        </w:rPr>
        <w:t xml:space="preserve">Slovenskej republiky </w:t>
      </w:r>
    </w:p>
    <w:p w14:paraId="771C52E7" w14:textId="77777777" w:rsidR="00973488" w:rsidRPr="00F43906" w:rsidRDefault="00973488" w:rsidP="00973488">
      <w:pPr>
        <w:spacing w:before="120" w:after="120" w:line="240" w:lineRule="auto"/>
        <w:ind w:left="1418"/>
        <w:contextualSpacing/>
        <w:jc w:val="both"/>
        <w:rPr>
          <w:rFonts w:asciiTheme="minorHAnsi" w:hAnsiTheme="minorHAnsi" w:cstheme="minorHAnsi"/>
        </w:rPr>
      </w:pPr>
      <w:r>
        <w:rPr>
          <w:rFonts w:asciiTheme="minorHAnsi" w:hAnsiTheme="minorHAnsi" w:cstheme="minorHAnsi"/>
        </w:rPr>
        <w:t>Štefánikova 15</w:t>
      </w:r>
      <w:r w:rsidRPr="00F43906">
        <w:rPr>
          <w:rFonts w:asciiTheme="minorHAnsi" w:hAnsiTheme="minorHAnsi" w:cstheme="minorHAnsi"/>
        </w:rPr>
        <w:t xml:space="preserve"> </w:t>
      </w:r>
    </w:p>
    <w:p w14:paraId="14A555B1" w14:textId="77777777" w:rsidR="00973488" w:rsidRPr="00F43906" w:rsidRDefault="00973488" w:rsidP="00973488">
      <w:pPr>
        <w:spacing w:before="120" w:after="120" w:line="240" w:lineRule="auto"/>
        <w:ind w:left="1418"/>
        <w:jc w:val="both"/>
        <w:rPr>
          <w:rFonts w:asciiTheme="minorHAnsi" w:hAnsiTheme="minorHAnsi" w:cstheme="minorHAnsi"/>
        </w:rPr>
      </w:pPr>
      <w:r>
        <w:rPr>
          <w:rFonts w:asciiTheme="minorHAnsi" w:hAnsiTheme="minorHAnsi" w:cstheme="minorHAnsi"/>
        </w:rPr>
        <w:t>811 05</w:t>
      </w:r>
      <w:r w:rsidRPr="00F43906">
        <w:rPr>
          <w:rFonts w:asciiTheme="minorHAnsi" w:hAnsiTheme="minorHAnsi" w:cstheme="minorHAnsi"/>
        </w:rPr>
        <w:t xml:space="preserve"> Bratislava</w:t>
      </w:r>
    </w:p>
    <w:p w14:paraId="25D51ED3" w14:textId="35DD1450" w:rsidR="00973488" w:rsidRPr="00F43906" w:rsidRDefault="00973488" w:rsidP="00973488">
      <w:pPr>
        <w:pStyle w:val="Odsekzoznamu"/>
        <w:numPr>
          <w:ilvl w:val="1"/>
          <w:numId w:val="6"/>
        </w:numPr>
        <w:spacing w:before="120" w:after="120"/>
        <w:ind w:hanging="306"/>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čase od </w:t>
      </w:r>
      <w:r w:rsidR="0083419F">
        <w:rPr>
          <w:rFonts w:asciiTheme="minorHAnsi" w:hAnsiTheme="minorHAnsi" w:cstheme="minorHAnsi"/>
          <w:sz w:val="22"/>
          <w:szCs w:val="22"/>
        </w:rPr>
        <w:t>8</w:t>
      </w:r>
      <w:r>
        <w:rPr>
          <w:rFonts w:asciiTheme="minorHAnsi" w:hAnsiTheme="minorHAnsi" w:cstheme="minorHAnsi"/>
          <w:sz w:val="22"/>
          <w:szCs w:val="22"/>
        </w:rPr>
        <w:t>:</w:t>
      </w:r>
      <w:r w:rsidR="0083419F">
        <w:rPr>
          <w:rFonts w:asciiTheme="minorHAnsi" w:hAnsiTheme="minorHAnsi" w:cstheme="minorHAnsi"/>
          <w:sz w:val="22"/>
          <w:szCs w:val="22"/>
        </w:rPr>
        <w:t>3</w:t>
      </w:r>
      <w:r>
        <w:rPr>
          <w:rFonts w:asciiTheme="minorHAnsi" w:hAnsiTheme="minorHAnsi" w:cstheme="minorHAnsi"/>
          <w:sz w:val="22"/>
          <w:szCs w:val="22"/>
        </w:rPr>
        <w:t>0</w:t>
      </w:r>
      <w:r w:rsidRPr="004B245F">
        <w:rPr>
          <w:rFonts w:asciiTheme="minorHAnsi" w:hAnsiTheme="minorHAnsi" w:cstheme="minorHAnsi"/>
          <w:sz w:val="22"/>
          <w:szCs w:val="22"/>
        </w:rPr>
        <w:t xml:space="preserve"> hod. do </w:t>
      </w:r>
      <w:r>
        <w:rPr>
          <w:rFonts w:asciiTheme="minorHAnsi" w:hAnsiTheme="minorHAnsi" w:cstheme="minorHAnsi"/>
          <w:sz w:val="22"/>
          <w:szCs w:val="22"/>
        </w:rPr>
        <w:t>1</w:t>
      </w:r>
      <w:r w:rsidR="0083419F">
        <w:rPr>
          <w:rFonts w:asciiTheme="minorHAnsi" w:hAnsiTheme="minorHAnsi" w:cstheme="minorHAnsi"/>
          <w:sz w:val="22"/>
          <w:szCs w:val="22"/>
        </w:rPr>
        <w:t>4</w:t>
      </w:r>
      <w:r>
        <w:rPr>
          <w:rFonts w:asciiTheme="minorHAnsi" w:hAnsiTheme="minorHAnsi" w:cstheme="minorHAnsi"/>
          <w:sz w:val="22"/>
          <w:szCs w:val="22"/>
        </w:rPr>
        <w:t>:</w:t>
      </w:r>
      <w:r w:rsidR="0083419F">
        <w:rPr>
          <w:rFonts w:asciiTheme="minorHAnsi" w:hAnsiTheme="minorHAnsi" w:cstheme="minorHAnsi"/>
          <w:sz w:val="22"/>
          <w:szCs w:val="22"/>
        </w:rPr>
        <w:t>3</w:t>
      </w:r>
      <w:r>
        <w:rPr>
          <w:rFonts w:asciiTheme="minorHAnsi" w:hAnsiTheme="minorHAnsi" w:cstheme="minorHAnsi"/>
          <w:sz w:val="22"/>
          <w:szCs w:val="22"/>
        </w:rPr>
        <w:t>0</w:t>
      </w:r>
      <w:r w:rsidRPr="004B245F">
        <w:rPr>
          <w:rFonts w:asciiTheme="minorHAnsi" w:hAnsiTheme="minorHAnsi" w:cstheme="minorHAnsi"/>
          <w:sz w:val="22"/>
          <w:szCs w:val="22"/>
        </w:rPr>
        <w:t xml:space="preserve"> </w:t>
      </w:r>
      <w:r w:rsidRPr="00F43906">
        <w:rPr>
          <w:rFonts w:asciiTheme="minorHAnsi" w:hAnsiTheme="minorHAnsi" w:cstheme="minorHAnsi"/>
          <w:sz w:val="22"/>
          <w:szCs w:val="22"/>
        </w:rPr>
        <w:t>hod. na adresu:</w:t>
      </w:r>
    </w:p>
    <w:p w14:paraId="7C0C4EFA" w14:textId="77777777" w:rsidR="00973488" w:rsidRDefault="00973488" w:rsidP="00973488">
      <w:pPr>
        <w:spacing w:before="120" w:after="120" w:line="240" w:lineRule="auto"/>
        <w:ind w:left="1418"/>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F43906">
        <w:rPr>
          <w:rFonts w:asciiTheme="minorHAnsi" w:hAnsiTheme="minorHAnsi" w:cstheme="minorHAnsi"/>
        </w:rPr>
        <w:t>Slovenskej republiky</w:t>
      </w:r>
    </w:p>
    <w:p w14:paraId="7F3ED436" w14:textId="77777777" w:rsidR="00973488" w:rsidRPr="00F43906" w:rsidRDefault="00973488" w:rsidP="00973488">
      <w:pPr>
        <w:spacing w:before="120" w:after="120" w:line="240" w:lineRule="auto"/>
        <w:ind w:left="1134" w:firstLine="282"/>
        <w:contextualSpacing/>
        <w:jc w:val="both"/>
        <w:rPr>
          <w:rFonts w:asciiTheme="minorHAnsi" w:hAnsiTheme="minorHAnsi" w:cstheme="minorHAnsi"/>
        </w:rPr>
      </w:pPr>
      <w:r>
        <w:rPr>
          <w:rFonts w:asciiTheme="minorHAnsi" w:hAnsiTheme="minorHAnsi" w:cstheme="minorHAnsi"/>
        </w:rPr>
        <w:t xml:space="preserve">sekcia </w:t>
      </w:r>
      <w:r w:rsidRPr="00D131F2">
        <w:rPr>
          <w:rFonts w:asciiTheme="minorHAnsi" w:hAnsiTheme="minorHAnsi" w:cstheme="minorHAnsi"/>
        </w:rPr>
        <w:t>OP TP a iných finančných mechanizmov</w:t>
      </w:r>
    </w:p>
    <w:p w14:paraId="28602483" w14:textId="77777777" w:rsidR="00973488" w:rsidRPr="00F43906" w:rsidRDefault="00973488" w:rsidP="00973488">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odbor implementácie projektov OP TP </w:t>
      </w:r>
    </w:p>
    <w:p w14:paraId="0B658A0A" w14:textId="77777777" w:rsidR="00973488" w:rsidRPr="00F43906" w:rsidRDefault="00973488" w:rsidP="00973488">
      <w:pPr>
        <w:spacing w:before="120" w:after="120" w:line="240" w:lineRule="auto"/>
        <w:ind w:left="1418"/>
        <w:contextualSpacing/>
        <w:jc w:val="both"/>
        <w:rPr>
          <w:rFonts w:asciiTheme="minorHAnsi" w:hAnsiTheme="minorHAnsi" w:cstheme="minorHAnsi"/>
        </w:rPr>
      </w:pPr>
      <w:r>
        <w:rPr>
          <w:rFonts w:asciiTheme="minorHAnsi" w:hAnsiTheme="minorHAnsi" w:cstheme="minorHAnsi"/>
        </w:rPr>
        <w:t>Dunajská 68</w:t>
      </w:r>
    </w:p>
    <w:p w14:paraId="516D49F2" w14:textId="77777777" w:rsidR="00973488" w:rsidRPr="00F43906" w:rsidRDefault="00973488" w:rsidP="00973488">
      <w:pPr>
        <w:spacing w:before="120" w:after="120" w:line="240" w:lineRule="auto"/>
        <w:ind w:left="1418"/>
        <w:jc w:val="both"/>
        <w:rPr>
          <w:rFonts w:asciiTheme="minorHAnsi" w:hAnsiTheme="minorHAnsi" w:cstheme="minorHAnsi"/>
        </w:rPr>
      </w:pPr>
      <w:r w:rsidRPr="00F43906">
        <w:rPr>
          <w:rFonts w:asciiTheme="minorHAnsi" w:hAnsiTheme="minorHAnsi" w:cstheme="minorHAnsi"/>
        </w:rPr>
        <w:t>811 0</w:t>
      </w:r>
      <w:r>
        <w:rPr>
          <w:rFonts w:asciiTheme="minorHAnsi" w:hAnsiTheme="minorHAnsi" w:cstheme="minorHAnsi"/>
        </w:rPr>
        <w:t>8</w:t>
      </w:r>
      <w:r w:rsidRPr="00F43906">
        <w:rPr>
          <w:rFonts w:asciiTheme="minorHAnsi" w:hAnsiTheme="minorHAnsi" w:cstheme="minorHAnsi"/>
        </w:rPr>
        <w:t xml:space="preserve"> Bratislava</w:t>
      </w:r>
    </w:p>
    <w:p w14:paraId="54A9E02B" w14:textId="2D30B6A3" w:rsidR="00B13786" w:rsidRPr="00F43906" w:rsidRDefault="00B13786" w:rsidP="00496BC4">
      <w:pPr>
        <w:spacing w:before="240" w:after="120" w:line="240" w:lineRule="auto"/>
        <w:jc w:val="both"/>
        <w:rPr>
          <w:rFonts w:asciiTheme="minorHAnsi" w:hAnsiTheme="minorHAnsi" w:cstheme="minorHAnsi"/>
        </w:rPr>
      </w:pPr>
      <w:r w:rsidRPr="00F43906">
        <w:rPr>
          <w:rFonts w:asciiTheme="minorHAnsi" w:hAnsiTheme="minorHAnsi" w:cstheme="minorHAnsi"/>
        </w:rPr>
        <w:t xml:space="preserve">Žiadosť o NFP vrátane príloh je predložená </w:t>
      </w:r>
      <w:r w:rsidRPr="00F43906">
        <w:rPr>
          <w:rFonts w:asciiTheme="minorHAnsi" w:hAnsiTheme="minorHAnsi" w:cstheme="minorHAnsi"/>
          <w:b/>
        </w:rPr>
        <w:t>riadne</w:t>
      </w:r>
      <w:r w:rsidRPr="00F43906">
        <w:rPr>
          <w:rFonts w:asciiTheme="minorHAnsi" w:hAnsiTheme="minorHAnsi" w:cstheme="minorHAnsi"/>
        </w:rPr>
        <w:t xml:space="preserve">, ak sú formulár žiadosti o NFP a prílohy </w:t>
      </w:r>
      <w:r w:rsidR="00A93FD3">
        <w:rPr>
          <w:rFonts w:asciiTheme="minorHAnsi" w:hAnsiTheme="minorHAnsi" w:cstheme="minorHAnsi"/>
        </w:rPr>
        <w:t>vyplnené v</w:t>
      </w:r>
      <w:r w:rsidR="00496BC4">
        <w:rPr>
          <w:rFonts w:asciiTheme="minorHAnsi" w:hAnsiTheme="minorHAnsi" w:cstheme="minorHAnsi"/>
        </w:rPr>
        <w:t> </w:t>
      </w:r>
      <w:r w:rsidR="00A93FD3">
        <w:rPr>
          <w:rFonts w:asciiTheme="minorHAnsi" w:hAnsiTheme="minorHAnsi" w:cstheme="minorHAnsi"/>
        </w:rPr>
        <w:t xml:space="preserve">súlade s popismi vo vzoroch (prílohy k vyzvaniu) </w:t>
      </w:r>
      <w:r w:rsidRPr="00F43906">
        <w:rPr>
          <w:rFonts w:asciiTheme="minorHAnsi" w:hAnsiTheme="minorHAnsi" w:cstheme="minorHAnsi"/>
        </w:rPr>
        <w:t xml:space="preserve"> na počítači v slovenskom jazyku, resp. v</w:t>
      </w:r>
      <w:r w:rsidR="003D28AF">
        <w:rPr>
          <w:rFonts w:asciiTheme="minorHAnsi" w:hAnsiTheme="minorHAnsi" w:cstheme="minorHAnsi"/>
        </w:rPr>
        <w:t> </w:t>
      </w:r>
      <w:r w:rsidRPr="00F43906">
        <w:rPr>
          <w:rFonts w:asciiTheme="minorHAnsi" w:hAnsiTheme="minorHAnsi" w:cstheme="minorHAnsi"/>
        </w:rPr>
        <w:t xml:space="preserve">prípade príloh predložených v inom ako slovenskom jazyku, je priložený </w:t>
      </w:r>
      <w:r w:rsidR="00EF537A">
        <w:rPr>
          <w:rFonts w:asciiTheme="minorHAnsi" w:hAnsiTheme="minorHAnsi" w:cstheme="minorHAnsi"/>
        </w:rPr>
        <w:t xml:space="preserve">úradný </w:t>
      </w:r>
      <w:r w:rsidRPr="00F43906">
        <w:rPr>
          <w:rFonts w:asciiTheme="minorHAnsi" w:hAnsiTheme="minorHAnsi" w:cstheme="minorHAnsi"/>
        </w:rPr>
        <w:t>preklad do slovenského jazyka. Preklad do slovenského jazyka sa nevyžaduje v prípade príloh, ktoré sú originálne vyhotovené v českom jazyku a sú vypracované vo formáte, ktorý umožňuje objektívne posúdenie obsahu žiadosti (t.</w:t>
      </w:r>
      <w:r w:rsidR="00A34169" w:rsidRPr="00F43906">
        <w:rPr>
          <w:rFonts w:asciiTheme="minorHAnsi" w:hAnsiTheme="minorHAnsi" w:cstheme="minorHAnsi"/>
        </w:rPr>
        <w:t xml:space="preserve"> </w:t>
      </w:r>
      <w:r w:rsidRPr="00F43906">
        <w:rPr>
          <w:rFonts w:asciiTheme="minorHAnsi" w:hAnsiTheme="minorHAnsi" w:cstheme="minorHAnsi"/>
        </w:rPr>
        <w:t xml:space="preserve">j. čitateľnosť písma). </w:t>
      </w:r>
    </w:p>
    <w:p w14:paraId="1409B4D4" w14:textId="14E672D2" w:rsidR="00B13786" w:rsidRDefault="00B13786" w:rsidP="00496BC4">
      <w:pPr>
        <w:pStyle w:val="Default"/>
        <w:spacing w:before="120" w:after="120"/>
        <w:jc w:val="both"/>
        <w:rPr>
          <w:rFonts w:asciiTheme="minorHAnsi" w:hAnsiTheme="minorHAnsi" w:cstheme="minorHAnsi"/>
          <w:sz w:val="22"/>
          <w:szCs w:val="22"/>
        </w:rPr>
      </w:pPr>
      <w:r w:rsidRPr="0004052E">
        <w:rPr>
          <w:rFonts w:asciiTheme="minorHAnsi" w:hAnsiTheme="minorHAnsi" w:cstheme="minorHAnsi"/>
          <w:sz w:val="22"/>
          <w:szCs w:val="22"/>
        </w:rPr>
        <w:t xml:space="preserve">Žiadosť o NFP  je doručená </w:t>
      </w:r>
      <w:r w:rsidRPr="0004052E">
        <w:rPr>
          <w:rFonts w:asciiTheme="minorHAnsi" w:hAnsiTheme="minorHAnsi" w:cstheme="minorHAnsi"/>
          <w:b/>
          <w:sz w:val="22"/>
          <w:szCs w:val="22"/>
        </w:rPr>
        <w:t>včas</w:t>
      </w:r>
      <w:r w:rsidRPr="0004052E">
        <w:rPr>
          <w:rFonts w:asciiTheme="minorHAnsi" w:hAnsiTheme="minorHAnsi" w:cstheme="minorHAnsi"/>
          <w:sz w:val="22"/>
          <w:szCs w:val="22"/>
        </w:rPr>
        <w:t xml:space="preserve">, ak je </w:t>
      </w:r>
      <w:r w:rsidR="00EF537A">
        <w:rPr>
          <w:rFonts w:asciiTheme="minorHAnsi" w:hAnsiTheme="minorHAnsi" w:cstheme="minorHAnsi"/>
          <w:sz w:val="22"/>
          <w:szCs w:val="22"/>
        </w:rPr>
        <w:t>odoslaná</w:t>
      </w:r>
      <w:r w:rsidR="00EF537A" w:rsidRPr="0004052E">
        <w:rPr>
          <w:rFonts w:asciiTheme="minorHAnsi" w:hAnsiTheme="minorHAnsi" w:cstheme="minorHAnsi"/>
          <w:sz w:val="22"/>
          <w:szCs w:val="22"/>
        </w:rPr>
        <w:t xml:space="preserve"> </w:t>
      </w:r>
      <w:r w:rsidR="0004052E" w:rsidRPr="002F200A">
        <w:rPr>
          <w:rFonts w:asciiTheme="minorHAnsi" w:hAnsiTheme="minorHAnsi" w:cstheme="minorHAnsi"/>
          <w:sz w:val="22"/>
          <w:szCs w:val="22"/>
        </w:rPr>
        <w:t>elektronicky, do elektronickej schránky RO OP TP alebo</w:t>
      </w:r>
      <w:r w:rsidR="0004052E" w:rsidRPr="0004052E">
        <w:rPr>
          <w:rFonts w:asciiTheme="minorHAnsi" w:hAnsiTheme="minorHAnsi" w:cstheme="minorHAnsi"/>
          <w:sz w:val="22"/>
          <w:szCs w:val="22"/>
        </w:rPr>
        <w:t xml:space="preserve"> </w:t>
      </w:r>
      <w:r w:rsidRPr="0004052E">
        <w:rPr>
          <w:rFonts w:asciiTheme="minorHAnsi" w:hAnsiTheme="minorHAnsi" w:cstheme="minorHAnsi"/>
          <w:sz w:val="22"/>
          <w:szCs w:val="22"/>
        </w:rPr>
        <w:t>v listinnej podobe na adresu</w:t>
      </w:r>
      <w:r w:rsidRPr="00F43906">
        <w:rPr>
          <w:rFonts w:asciiTheme="minorHAnsi" w:hAnsiTheme="minorHAnsi" w:cstheme="minorHAnsi"/>
          <w:sz w:val="22"/>
          <w:szCs w:val="22"/>
        </w:rPr>
        <w:t xml:space="preserve"> stanovenú vo vyzvaní, do dátumu uzatvorenia vyzvania, osobne na podateľňu </w:t>
      </w:r>
      <w:r w:rsidR="009F221E">
        <w:rPr>
          <w:rFonts w:asciiTheme="minorHAnsi" w:hAnsiTheme="minorHAnsi" w:cstheme="minorHAnsi"/>
          <w:sz w:val="22"/>
          <w:szCs w:val="22"/>
        </w:rPr>
        <w:t>MIRRI</w:t>
      </w:r>
      <w:r w:rsidRPr="00F43906">
        <w:rPr>
          <w:rFonts w:asciiTheme="minorHAnsi" w:hAnsiTheme="minorHAnsi" w:cstheme="minorHAnsi"/>
          <w:sz w:val="22"/>
          <w:szCs w:val="22"/>
        </w:rPr>
        <w:t xml:space="preserve"> SR alebo RO OP TP alebo odovzdaná na poštovú, resp. inú prepravu (napr. zaslanie prostredníctvom kuriéra). </w:t>
      </w:r>
      <w:r w:rsidR="00977D4F">
        <w:rPr>
          <w:rFonts w:asciiTheme="minorHAnsi" w:hAnsiTheme="minorHAnsi" w:cstheme="minorHAnsi"/>
          <w:sz w:val="22"/>
          <w:szCs w:val="22"/>
        </w:rPr>
        <w:t>Rozhodujúcim dátumom na splnenie podmienky podať ŽoNFP včas je</w:t>
      </w:r>
      <w:r w:rsidRPr="00F43906">
        <w:rPr>
          <w:rFonts w:asciiTheme="minorHAnsi" w:hAnsiTheme="minorHAnsi" w:cstheme="minorHAnsi"/>
          <w:sz w:val="22"/>
          <w:szCs w:val="22"/>
        </w:rPr>
        <w:t xml:space="preserve">: </w:t>
      </w:r>
    </w:p>
    <w:p w14:paraId="2E740B17" w14:textId="69BC4428" w:rsidR="0004052E" w:rsidRPr="00F43906" w:rsidRDefault="0004052E" w:rsidP="002F200A">
      <w:pPr>
        <w:pStyle w:val="Default"/>
        <w:numPr>
          <w:ilvl w:val="0"/>
          <w:numId w:val="6"/>
        </w:numPr>
        <w:spacing w:before="120" w:after="120"/>
        <w:jc w:val="both"/>
        <w:rPr>
          <w:rFonts w:asciiTheme="minorHAnsi" w:hAnsiTheme="minorHAnsi" w:cstheme="minorHAnsi"/>
          <w:sz w:val="22"/>
          <w:szCs w:val="22"/>
        </w:rPr>
      </w:pPr>
      <w:r w:rsidRPr="0004052E">
        <w:rPr>
          <w:rFonts w:asciiTheme="minorHAnsi" w:hAnsiTheme="minorHAnsi" w:cstheme="minorHAnsi"/>
          <w:sz w:val="22"/>
          <w:szCs w:val="22"/>
        </w:rPr>
        <w:t>dátum odoslania ŽoNFP do elektronickej schránky RO OP TP</w:t>
      </w:r>
      <w:r>
        <w:rPr>
          <w:rFonts w:asciiTheme="minorHAnsi" w:hAnsiTheme="minorHAnsi" w:cstheme="minorHAnsi"/>
          <w:sz w:val="22"/>
          <w:szCs w:val="22"/>
        </w:rPr>
        <w:t>;</w:t>
      </w:r>
    </w:p>
    <w:p w14:paraId="536AEF5F" w14:textId="7E21487E"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osobného doručenia deň jej fyzického doručenia v </w:t>
      </w:r>
      <w:r w:rsidR="002824E9" w:rsidRPr="00F43906">
        <w:rPr>
          <w:rFonts w:asciiTheme="minorHAnsi" w:hAnsiTheme="minorHAnsi" w:cstheme="minorHAnsi"/>
          <w:sz w:val="22"/>
          <w:szCs w:val="22"/>
        </w:rPr>
        <w:t>listinnej</w:t>
      </w:r>
      <w:r w:rsidRPr="00F43906">
        <w:rPr>
          <w:rFonts w:asciiTheme="minorHAnsi" w:hAnsiTheme="minorHAnsi" w:cstheme="minorHAnsi"/>
          <w:sz w:val="22"/>
          <w:szCs w:val="22"/>
        </w:rPr>
        <w:t xml:space="preserve"> </w:t>
      </w:r>
      <w:r w:rsidR="001D44EB" w:rsidRPr="00F43906">
        <w:rPr>
          <w:rFonts w:asciiTheme="minorHAnsi" w:hAnsiTheme="minorHAnsi" w:cstheme="minorHAnsi"/>
          <w:sz w:val="22"/>
          <w:szCs w:val="22"/>
        </w:rPr>
        <w:t>podobe</w:t>
      </w:r>
      <w:r w:rsidRPr="00F43906">
        <w:rPr>
          <w:rFonts w:asciiTheme="minorHAnsi" w:hAnsiTheme="minorHAnsi" w:cstheme="minorHAnsi"/>
          <w:sz w:val="22"/>
          <w:szCs w:val="22"/>
        </w:rPr>
        <w:t xml:space="preserve"> na adresu </w:t>
      </w:r>
      <w:r w:rsidR="009F221E">
        <w:rPr>
          <w:rFonts w:asciiTheme="minorHAnsi" w:hAnsiTheme="minorHAnsi" w:cstheme="minorHAnsi"/>
          <w:sz w:val="22"/>
          <w:szCs w:val="22"/>
        </w:rPr>
        <w:t>MIRRI</w:t>
      </w:r>
      <w:r w:rsidRPr="00F43906">
        <w:rPr>
          <w:rFonts w:asciiTheme="minorHAnsi" w:hAnsiTheme="minorHAnsi" w:cstheme="minorHAnsi"/>
          <w:sz w:val="22"/>
          <w:szCs w:val="22"/>
        </w:rPr>
        <w:t xml:space="preserve"> SR alebo RO OP TP uvedenú vyššie; </w:t>
      </w:r>
    </w:p>
    <w:p w14:paraId="486DFEDB" w14:textId="67CFA5F2"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v prípade zaslania poštou alebo kuriérom deň odovzdania žiadosti na takúto prepravu</w:t>
      </w:r>
      <w:r w:rsidR="0004052E">
        <w:rPr>
          <w:rFonts w:asciiTheme="minorHAnsi" w:hAnsiTheme="minorHAnsi" w:cstheme="minorHAnsi"/>
          <w:sz w:val="22"/>
          <w:szCs w:val="22"/>
        </w:rPr>
        <w:t>.</w:t>
      </w:r>
    </w:p>
    <w:p w14:paraId="567EED28" w14:textId="7845276A" w:rsidR="0062456D" w:rsidRPr="00F43906" w:rsidRDefault="00A93FD3" w:rsidP="00496BC4">
      <w:pPr>
        <w:spacing w:before="120" w:after="120" w:line="240" w:lineRule="auto"/>
        <w:jc w:val="both"/>
        <w:rPr>
          <w:rFonts w:asciiTheme="minorHAnsi" w:hAnsiTheme="minorHAnsi" w:cstheme="minorHAnsi"/>
        </w:rPr>
      </w:pPr>
      <w:r w:rsidRPr="00C77BDB">
        <w:t xml:space="preserve">V prípade, ak na základe </w:t>
      </w:r>
      <w:r>
        <w:t>overenia</w:t>
      </w:r>
      <w:r w:rsidRPr="00C77BDB">
        <w:t xml:space="preserve"> </w:t>
      </w:r>
      <w:r w:rsidR="00A464DF" w:rsidRPr="00A7301A">
        <w:t>splnenia podmienok doručenia</w:t>
      </w:r>
      <w:r w:rsidR="00A464DF" w:rsidRPr="00C77BDB">
        <w:t xml:space="preserve"> </w:t>
      </w:r>
      <w:r w:rsidRPr="00C77BDB">
        <w:t xml:space="preserve">ŽoNFP a jej príloh </w:t>
      </w:r>
      <w:r w:rsidR="00C10E4F">
        <w:t xml:space="preserve">riadne, včas a v určenej forme </w:t>
      </w:r>
      <w:r w:rsidRPr="00C77BDB">
        <w:t xml:space="preserve">vzniknú pochybnosti o pravdivosti alebo úplnosti ŽoNFP alebo jej príloh, RO </w:t>
      </w:r>
      <w:r>
        <w:t>OP TP vyzve žiadateľa na doplnenie neúplných údajov, vysvetlenie nejasností alebo vysvetlenie nesprávne uvedených údajov zaslaním výzvy na doplnenie ŽoNFP</w:t>
      </w:r>
      <w:r w:rsidRPr="00C77BDB">
        <w:t xml:space="preserve"> </w:t>
      </w:r>
      <w:r>
        <w:t xml:space="preserve">a ďalej </w:t>
      </w:r>
      <w:r w:rsidRPr="00C77BDB">
        <w:t>postupuje</w:t>
      </w:r>
      <w:r>
        <w:t xml:space="preserve"> v zmysle </w:t>
      </w:r>
      <w:hyperlink w:anchor="kapitola_3211_ods_8" w:history="1">
        <w:r w:rsidRPr="00C760A7">
          <w:t>kapitoly</w:t>
        </w:r>
        <w:r w:rsidR="00A464DF">
          <w:t xml:space="preserve"> </w:t>
        </w:r>
        <w:r w:rsidRPr="00A93FD3">
          <w:t>3.</w:t>
        </w:r>
        <w:r w:rsidR="009C07CA">
          <w:t> </w:t>
        </w:r>
        <w:r w:rsidR="002214EB">
          <w:t>„</w:t>
        </w:r>
        <w:r w:rsidRPr="00C760A7">
          <w:t>Overovanie podmienok poskytnutia príspevku a ďalšie informácie k vyzvaniu, Schvaľovanie ŽoNFP</w:t>
        </w:r>
        <w:r w:rsidR="002214EB">
          <w:t>“</w:t>
        </w:r>
        <w:r w:rsidRPr="00C760A7">
          <w:t xml:space="preserve">. </w:t>
        </w:r>
      </w:hyperlink>
      <w:r w:rsidR="0062456D" w:rsidRPr="00F43906">
        <w:rPr>
          <w:rFonts w:asciiTheme="minorHAnsi" w:hAnsiTheme="minorHAnsi" w:cstheme="minorHAnsi"/>
        </w:rPr>
        <w:t xml:space="preserve">V prípade, ak žiadateľ nepredloží žiadosť o NFP riadne, včas alebo v určenej forme, </w:t>
      </w:r>
      <w:r w:rsidR="00122D9B" w:rsidRPr="00F43906">
        <w:rPr>
          <w:rFonts w:asciiTheme="minorHAnsi" w:hAnsiTheme="minorHAnsi" w:cstheme="minorHAnsi"/>
        </w:rPr>
        <w:t>RO</w:t>
      </w:r>
      <w:r w:rsidR="00627CC7" w:rsidRPr="00F43906">
        <w:rPr>
          <w:rFonts w:asciiTheme="minorHAnsi" w:hAnsiTheme="minorHAnsi" w:cstheme="minorHAnsi"/>
        </w:rPr>
        <w:t> </w:t>
      </w:r>
      <w:r w:rsidR="00122D9B" w:rsidRPr="00F43906">
        <w:rPr>
          <w:rFonts w:asciiTheme="minorHAnsi" w:hAnsiTheme="minorHAnsi" w:cstheme="minorHAnsi"/>
        </w:rPr>
        <w:t>OP</w:t>
      </w:r>
      <w:r w:rsidR="00627CC7" w:rsidRPr="00F43906">
        <w:rPr>
          <w:rFonts w:asciiTheme="minorHAnsi" w:hAnsiTheme="minorHAnsi" w:cstheme="minorHAnsi"/>
        </w:rPr>
        <w:t> </w:t>
      </w:r>
      <w:r w:rsidR="00122D9B" w:rsidRPr="00F43906">
        <w:rPr>
          <w:rFonts w:asciiTheme="minorHAnsi" w:hAnsiTheme="minorHAnsi" w:cstheme="minorHAnsi"/>
        </w:rPr>
        <w:t xml:space="preserve">TP </w:t>
      </w:r>
      <w:r w:rsidR="0062456D" w:rsidRPr="00F43906">
        <w:rPr>
          <w:rFonts w:asciiTheme="minorHAnsi" w:hAnsiTheme="minorHAnsi" w:cstheme="minorHAnsi"/>
        </w:rPr>
        <w:t xml:space="preserve">zastaví konanie vydaním rozhodnutia o zastavení konania o žiadosti o NFP. </w:t>
      </w:r>
      <w:r w:rsidR="00464291" w:rsidRPr="00E85121">
        <w:rPr>
          <w:rFonts w:asciiTheme="minorHAnsi" w:hAnsiTheme="minorHAnsi" w:cstheme="minorHAnsi"/>
        </w:rPr>
        <w:t>O tejto skutočnosti RO OP TP informuje elektronicky žiadateľa najneskôr nasledujúci pracovný deň po vydaní rozhodnutia.</w:t>
      </w:r>
    </w:p>
    <w:p w14:paraId="5E5D048D" w14:textId="1005FF54" w:rsidR="00D9576B" w:rsidRPr="00F43906" w:rsidRDefault="00D9576B"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V prípade, že žiadosť o NFP podpisuje v mene </w:t>
      </w:r>
      <w:r w:rsidR="00FC3FB2">
        <w:rPr>
          <w:rFonts w:asciiTheme="minorHAnsi" w:hAnsiTheme="minorHAnsi" w:cstheme="minorHAnsi"/>
        </w:rPr>
        <w:t>štatutárneho orgánu</w:t>
      </w:r>
      <w:r w:rsidR="00FC3FB2" w:rsidRPr="00F43906">
        <w:rPr>
          <w:rFonts w:asciiTheme="minorHAnsi" w:hAnsiTheme="minorHAnsi" w:cstheme="minorHAnsi"/>
        </w:rPr>
        <w:t xml:space="preserve"> </w:t>
      </w:r>
      <w:r w:rsidRPr="00F43906">
        <w:rPr>
          <w:rFonts w:asciiTheme="minorHAnsi" w:hAnsiTheme="minorHAnsi" w:cstheme="minorHAnsi"/>
        </w:rPr>
        <w:t xml:space="preserve">splnomocnená osoba, je žiadateľ povinný predložiť spolu so žiadosťou o NFP aj splnomocnenie na tento </w:t>
      </w:r>
      <w:r w:rsidR="00F236A9">
        <w:rPr>
          <w:rFonts w:asciiTheme="minorHAnsi" w:hAnsiTheme="minorHAnsi" w:cstheme="minorHAnsi"/>
        </w:rPr>
        <w:t xml:space="preserve">právny </w:t>
      </w:r>
      <w:r w:rsidRPr="00F43906">
        <w:rPr>
          <w:rFonts w:asciiTheme="minorHAnsi" w:hAnsiTheme="minorHAnsi" w:cstheme="minorHAnsi"/>
        </w:rPr>
        <w:t>úkon.</w:t>
      </w:r>
    </w:p>
    <w:p w14:paraId="31847A14" w14:textId="6441B840" w:rsidR="002824E9" w:rsidRDefault="0062456D"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Postup pri získavaní prístupu do verejnej časti ITMS2014+ je popísaný na webovom sídle </w:t>
      </w:r>
      <w:hyperlink r:id="rId12" w:history="1">
        <w:r w:rsidR="00AB2E1D" w:rsidRPr="00F43906">
          <w:rPr>
            <w:rStyle w:val="Hypertextovprepojenie"/>
            <w:rFonts w:asciiTheme="minorHAnsi" w:hAnsiTheme="minorHAnsi" w:cstheme="minorHAnsi"/>
          </w:rPr>
          <w:t>www.ITMS2014.sk</w:t>
        </w:r>
      </w:hyperlink>
      <w:r w:rsidR="00AB2E1D" w:rsidRPr="00F43906">
        <w:rPr>
          <w:rFonts w:asciiTheme="minorHAnsi" w:hAnsiTheme="minorHAnsi" w:cstheme="minorHAnsi"/>
        </w:rPr>
        <w:t xml:space="preserve"> </w:t>
      </w:r>
      <w:r w:rsidRPr="00F43906">
        <w:rPr>
          <w:rFonts w:asciiTheme="minorHAnsi" w:hAnsiTheme="minorHAnsi" w:cstheme="minorHAnsi"/>
        </w:rPr>
        <w:t>v časti ČASTO KLADENÉ OTÁZKY (REGISTRÁCIA DO ITMS2014+).</w:t>
      </w:r>
    </w:p>
    <w:p w14:paraId="48464917" w14:textId="200C79B5" w:rsidR="00421805" w:rsidRDefault="00421805" w:rsidP="00CD4E2E">
      <w:pPr>
        <w:spacing w:before="120" w:after="120" w:line="240" w:lineRule="auto"/>
        <w:ind w:firstLine="360"/>
        <w:jc w:val="both"/>
        <w:rPr>
          <w:rFonts w:asciiTheme="minorHAnsi" w:hAnsiTheme="minorHAnsi" w:cstheme="minorHAnsi"/>
        </w:rPr>
      </w:pPr>
    </w:p>
    <w:p w14:paraId="19A5CC6E" w14:textId="77777777" w:rsidR="00BA10F0" w:rsidRDefault="00BA10F0" w:rsidP="00CD4E2E">
      <w:pPr>
        <w:spacing w:before="120" w:after="120" w:line="240" w:lineRule="auto"/>
        <w:ind w:firstLine="360"/>
        <w:jc w:val="both"/>
        <w:rPr>
          <w:rFonts w:asciiTheme="minorHAnsi" w:hAnsiTheme="minorHAnsi" w:cstheme="minorHAnsi"/>
        </w:rPr>
      </w:pPr>
    </w:p>
    <w:p w14:paraId="1E13AF04" w14:textId="77777777" w:rsidR="009C07CA" w:rsidRDefault="009C07CA" w:rsidP="00CD4E2E">
      <w:pPr>
        <w:spacing w:before="120" w:after="120" w:line="240" w:lineRule="auto"/>
        <w:ind w:firstLine="360"/>
        <w:jc w:val="both"/>
        <w:rPr>
          <w:rFonts w:asciiTheme="minorHAnsi" w:hAnsiTheme="minorHAnsi" w:cstheme="minorHAnsi"/>
        </w:rPr>
      </w:pPr>
    </w:p>
    <w:p w14:paraId="424C1779" w14:textId="40CC69C2"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Kontaktné údaje poskytovateľa a spôs</w:t>
      </w:r>
      <w:r w:rsidR="00496BC4">
        <w:rPr>
          <w:rFonts w:asciiTheme="minorHAnsi" w:hAnsiTheme="minorHAnsi" w:cstheme="minorHAnsi"/>
          <w:b/>
        </w:rPr>
        <w:t>ob komunikácie s poskytovateľom</w:t>
      </w:r>
    </w:p>
    <w:p w14:paraId="7C2D5E5C" w14:textId="5E563A69" w:rsidR="003A2C31" w:rsidRPr="00F43906" w:rsidRDefault="003A2C31" w:rsidP="00496BC4">
      <w:pPr>
        <w:spacing w:before="120" w:after="120" w:line="240" w:lineRule="auto"/>
        <w:jc w:val="both"/>
        <w:rPr>
          <w:rFonts w:asciiTheme="minorHAnsi" w:hAnsiTheme="minorHAnsi" w:cstheme="minorHAnsi"/>
        </w:rPr>
      </w:pPr>
      <w:r w:rsidRPr="00F43906">
        <w:rPr>
          <w:rFonts w:asciiTheme="minorHAnsi" w:hAnsiTheme="minorHAnsi" w:cstheme="minorHAnsi"/>
        </w:rPr>
        <w:t xml:space="preserve">Všeobecné informácie o operačnom programe Technická pomoc a podporné dokumenty sú zverejnené na webovom sídle </w:t>
      </w:r>
      <w:hyperlink r:id="rId13" w:history="1">
        <w:r w:rsidR="00593B81" w:rsidRPr="00090615">
          <w:rPr>
            <w:rStyle w:val="Hypertextovprepojenie"/>
            <w:rFonts w:asciiTheme="minorHAnsi" w:hAnsiTheme="minorHAnsi" w:cstheme="minorHAnsi"/>
          </w:rPr>
          <w:t>http://optp.vlada.gov.sk</w:t>
        </w:r>
      </w:hyperlink>
      <w:r w:rsidR="00593B81" w:rsidRPr="00090615">
        <w:rPr>
          <w:rStyle w:val="Hypertextovprepojenie"/>
          <w:rFonts w:asciiTheme="minorHAnsi" w:hAnsiTheme="minorHAnsi" w:cstheme="minorHAnsi"/>
        </w:rPr>
        <w:t>.</w:t>
      </w:r>
    </w:p>
    <w:p w14:paraId="7389F4B7" w14:textId="42962CF1" w:rsidR="003A2C31" w:rsidRPr="00F43906" w:rsidRDefault="003A2C31" w:rsidP="00CD4E2E">
      <w:pPr>
        <w:spacing w:before="120" w:after="120" w:line="240" w:lineRule="auto"/>
        <w:jc w:val="both"/>
        <w:rPr>
          <w:rFonts w:asciiTheme="minorHAnsi" w:hAnsiTheme="minorHAnsi" w:cstheme="minorHAnsi"/>
        </w:rPr>
      </w:pPr>
      <w:r w:rsidRPr="00F43906">
        <w:rPr>
          <w:rFonts w:asciiTheme="minorHAnsi" w:hAnsiTheme="minorHAnsi" w:cstheme="minorHAnsi"/>
        </w:rPr>
        <w:t>Bližšie informácie týkajúce sa vyzvania a prípravy žiadosti o NFP je možné získať:</w:t>
      </w:r>
    </w:p>
    <w:p w14:paraId="0E7E1615" w14:textId="1646E827" w:rsidR="003A2C31" w:rsidRPr="00F43906" w:rsidRDefault="003A2C31" w:rsidP="00CD4E2E">
      <w:pPr>
        <w:pStyle w:val="Default"/>
        <w:numPr>
          <w:ilvl w:val="0"/>
          <w:numId w:val="6"/>
        </w:numPr>
        <w:tabs>
          <w:tab w:val="left" w:pos="4253"/>
        </w:tabs>
        <w:spacing w:before="120" w:after="120"/>
        <w:contextualSpacing/>
        <w:rPr>
          <w:rFonts w:asciiTheme="minorHAnsi" w:eastAsiaTheme="minorHAnsi" w:hAnsiTheme="minorHAnsi" w:cstheme="minorHAnsi"/>
          <w:sz w:val="22"/>
          <w:szCs w:val="22"/>
        </w:rPr>
      </w:pPr>
      <w:r w:rsidRPr="00090615">
        <w:rPr>
          <w:rFonts w:asciiTheme="minorHAnsi" w:eastAsiaTheme="minorHAnsi" w:hAnsiTheme="minorHAnsi" w:cstheme="minorHAnsi"/>
          <w:sz w:val="22"/>
          <w:szCs w:val="22"/>
        </w:rPr>
        <w:t>telefonicky na telefónnych číslach:</w:t>
      </w:r>
      <w:r w:rsidRPr="00F43906">
        <w:rPr>
          <w:rFonts w:asciiTheme="minorHAnsi" w:eastAsiaTheme="minorHAnsi" w:hAnsiTheme="minorHAnsi" w:cstheme="minorHAnsi"/>
          <w:sz w:val="22"/>
          <w:szCs w:val="22"/>
        </w:rPr>
        <w:t xml:space="preserve"> </w:t>
      </w:r>
      <w:r w:rsidRPr="00F43906">
        <w:rPr>
          <w:rFonts w:asciiTheme="minorHAnsi" w:eastAsiaTheme="minorHAnsi" w:hAnsiTheme="minorHAnsi" w:cstheme="minorHAnsi"/>
          <w:sz w:val="22"/>
          <w:szCs w:val="22"/>
        </w:rPr>
        <w:tab/>
      </w:r>
      <w:r w:rsidR="009C07CA" w:rsidRPr="00077DC8">
        <w:rPr>
          <w:rFonts w:asciiTheme="minorHAnsi" w:hAnsiTheme="minorHAnsi" w:cstheme="minorHAnsi"/>
          <w:sz w:val="22"/>
          <w:szCs w:val="22"/>
        </w:rPr>
        <w:t xml:space="preserve">02/2092 8480 </w:t>
      </w:r>
    </w:p>
    <w:p w14:paraId="1621D203" w14:textId="3944E866" w:rsidR="00AA49FC" w:rsidRPr="00F43906" w:rsidRDefault="009C07CA" w:rsidP="00CD4E2E">
      <w:pPr>
        <w:pStyle w:val="Default"/>
        <w:spacing w:before="120" w:after="120"/>
        <w:ind w:left="3540" w:firstLine="708"/>
        <w:contextualSpacing/>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2092 8483</w:t>
      </w:r>
    </w:p>
    <w:p w14:paraId="2A828147" w14:textId="23946ECB" w:rsidR="002C676B" w:rsidRPr="00F43906" w:rsidRDefault="009C07CA" w:rsidP="00CD4E2E">
      <w:pPr>
        <w:pStyle w:val="Default"/>
        <w:spacing w:before="120" w:after="120"/>
        <w:ind w:left="3824" w:firstLine="424"/>
        <w:rPr>
          <w:rFonts w:ascii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p>
    <w:p w14:paraId="6BA63F81" w14:textId="5120E9B2" w:rsidR="003A2C31" w:rsidRPr="00090615" w:rsidRDefault="003A2C31" w:rsidP="00CD4E2E">
      <w:pPr>
        <w:pStyle w:val="Odsekzoznamu"/>
        <w:numPr>
          <w:ilvl w:val="0"/>
          <w:numId w:val="6"/>
        </w:numPr>
        <w:spacing w:before="120" w:after="120"/>
        <w:ind w:left="714" w:hanging="357"/>
        <w:contextualSpacing w:val="0"/>
        <w:rPr>
          <w:rFonts w:asciiTheme="minorHAnsi" w:hAnsiTheme="minorHAnsi" w:cstheme="minorHAnsi"/>
          <w:color w:val="000000"/>
          <w:sz w:val="22"/>
          <w:szCs w:val="22"/>
          <w:lang w:eastAsia="en-US"/>
        </w:rPr>
      </w:pPr>
      <w:r w:rsidRPr="00F43906">
        <w:rPr>
          <w:rFonts w:asciiTheme="minorHAnsi" w:eastAsiaTheme="minorHAnsi" w:hAnsiTheme="minorHAnsi" w:cstheme="minorHAnsi"/>
          <w:sz w:val="22"/>
          <w:szCs w:val="22"/>
        </w:rPr>
        <w:t xml:space="preserve">e-mailom na adrese: </w:t>
      </w:r>
      <w:r w:rsidRPr="00F43906">
        <w:rPr>
          <w:rFonts w:asciiTheme="minorHAnsi" w:eastAsiaTheme="minorHAnsi" w:hAnsiTheme="minorHAnsi" w:cstheme="minorHAnsi"/>
          <w:sz w:val="22"/>
          <w:szCs w:val="22"/>
        </w:rPr>
        <w:tab/>
      </w:r>
      <w:hyperlink r:id="rId14" w:history="1">
        <w:r w:rsidR="00152CFB" w:rsidRPr="00152CFB">
          <w:rPr>
            <w:rStyle w:val="Hypertextovprepojenie"/>
            <w:rFonts w:asciiTheme="minorHAnsi" w:hAnsiTheme="minorHAnsi"/>
            <w:sz w:val="22"/>
            <w:szCs w:val="22"/>
          </w:rPr>
          <w:t>projektyoptp@mirri.gov.sk</w:t>
        </w:r>
      </w:hyperlink>
    </w:p>
    <w:p w14:paraId="4618EB6A" w14:textId="77777777" w:rsidR="00CD4E2E" w:rsidRDefault="003A2C31" w:rsidP="00CD4E2E">
      <w:pPr>
        <w:pStyle w:val="Default"/>
        <w:numPr>
          <w:ilvl w:val="0"/>
          <w:numId w:val="6"/>
        </w:numPr>
        <w:spacing w:before="120" w:after="120"/>
        <w:ind w:left="709" w:hanging="357"/>
        <w:jc w:val="both"/>
        <w:rPr>
          <w:rFonts w:asciiTheme="minorHAnsi" w:eastAsiaTheme="minorHAnsi" w:hAnsiTheme="minorHAnsi" w:cstheme="minorHAnsi"/>
          <w:sz w:val="22"/>
          <w:szCs w:val="22"/>
        </w:rPr>
      </w:pPr>
      <w:r w:rsidRPr="00CD4E2E">
        <w:rPr>
          <w:rFonts w:asciiTheme="minorHAnsi" w:eastAsiaTheme="minorHAnsi" w:hAnsiTheme="minorHAnsi" w:cstheme="minorHAnsi"/>
          <w:sz w:val="22"/>
          <w:szCs w:val="22"/>
        </w:rPr>
        <w:t>písomne na kontaktnej adrese riadiaceho orgánu pre oper</w:t>
      </w:r>
      <w:r w:rsidR="00CD4E2E">
        <w:rPr>
          <w:rFonts w:asciiTheme="minorHAnsi" w:eastAsiaTheme="minorHAnsi" w:hAnsiTheme="minorHAnsi" w:cstheme="minorHAnsi"/>
          <w:sz w:val="22"/>
          <w:szCs w:val="22"/>
        </w:rPr>
        <w:t>ačný program Technická pomoc:</w:t>
      </w:r>
    </w:p>
    <w:p w14:paraId="2B27BC71" w14:textId="2D0BB938" w:rsidR="00DB0B10" w:rsidRPr="00DB0B10" w:rsidRDefault="00776A84" w:rsidP="00DB0B10">
      <w:pPr>
        <w:pStyle w:val="Default"/>
        <w:spacing w:before="120" w:after="120"/>
        <w:ind w:left="709"/>
        <w:contextualSpacing/>
        <w:jc w:val="both"/>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DB0B10" w:rsidDel="00776A84">
        <w:rPr>
          <w:rFonts w:asciiTheme="minorHAnsi" w:eastAsiaTheme="minorHAnsi" w:hAnsiTheme="minorHAnsi" w:cstheme="minorHAnsi"/>
          <w:sz w:val="22"/>
          <w:szCs w:val="22"/>
        </w:rPr>
        <w:t xml:space="preserve"> </w:t>
      </w:r>
      <w:r w:rsidR="003A2C31" w:rsidRPr="00DB0B10">
        <w:rPr>
          <w:rFonts w:asciiTheme="minorHAnsi" w:eastAsiaTheme="minorHAnsi" w:hAnsiTheme="minorHAnsi" w:cstheme="minorHAnsi"/>
          <w:sz w:val="22"/>
          <w:szCs w:val="22"/>
        </w:rPr>
        <w:t>SR</w:t>
      </w:r>
    </w:p>
    <w:p w14:paraId="0EBAECA5" w14:textId="2347A096" w:rsidR="00DB0B10" w:rsidRPr="00DB0B10" w:rsidRDefault="00FA5CCF" w:rsidP="00DB0B10">
      <w:pPr>
        <w:pStyle w:val="Default"/>
        <w:spacing w:before="120" w:after="120"/>
        <w:ind w:left="709"/>
        <w:contextualSpacing/>
        <w:jc w:val="both"/>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D131F2" w:rsidRPr="00D131F2">
        <w:rPr>
          <w:rFonts w:asciiTheme="minorHAnsi" w:hAnsiTheme="minorHAnsi" w:cstheme="minorHAnsi"/>
          <w:sz w:val="22"/>
          <w:szCs w:val="22"/>
        </w:rPr>
        <w:t>OP TP a iných finančných mechanizmov</w:t>
      </w:r>
    </w:p>
    <w:p w14:paraId="676AEF61" w14:textId="33395CE9" w:rsidR="003A2C31" w:rsidRPr="00DB0B10" w:rsidRDefault="003A2C31" w:rsidP="00DB0B10">
      <w:pPr>
        <w:pStyle w:val="Default"/>
        <w:spacing w:before="120" w:after="120"/>
        <w:ind w:left="709"/>
        <w:contextualSpacing/>
        <w:jc w:val="both"/>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odbor implementácie projektov OP TP </w:t>
      </w:r>
    </w:p>
    <w:p w14:paraId="0C6E38DA" w14:textId="0DE87229" w:rsidR="003A2C31" w:rsidRPr="00DB0B10" w:rsidRDefault="00776A84"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p>
    <w:p w14:paraId="7B87CA26" w14:textId="55ABA5C8" w:rsidR="003A2C31" w:rsidRPr="00DB0B10" w:rsidRDefault="00776A84" w:rsidP="00902AA7">
      <w:pPr>
        <w:pStyle w:val="Default"/>
        <w:numPr>
          <w:ilvl w:val="0"/>
          <w:numId w:val="40"/>
        </w:numPr>
        <w:spacing w:before="120" w:after="120"/>
        <w:rPr>
          <w:rFonts w:asciiTheme="minorHAnsi" w:eastAsiaTheme="minorHAnsi" w:hAnsiTheme="minorHAnsi" w:cstheme="minorHAnsi"/>
          <w:sz w:val="22"/>
          <w:szCs w:val="22"/>
        </w:rPr>
      </w:pPr>
      <w:r>
        <w:rPr>
          <w:rFonts w:asciiTheme="minorHAnsi" w:eastAsiaTheme="minorHAnsi" w:hAnsiTheme="minorHAnsi" w:cstheme="minorHAnsi"/>
          <w:sz w:val="22"/>
          <w:szCs w:val="22"/>
        </w:rPr>
        <w:t>05</w:t>
      </w:r>
      <w:r w:rsidR="003D756B" w:rsidRPr="00DB0B10">
        <w:rPr>
          <w:rFonts w:asciiTheme="minorHAnsi" w:eastAsiaTheme="minorHAnsi" w:hAnsiTheme="minorHAnsi" w:cstheme="minorHAnsi"/>
          <w:sz w:val="22"/>
          <w:szCs w:val="22"/>
        </w:rPr>
        <w:t xml:space="preserve"> </w:t>
      </w:r>
      <w:r w:rsidR="003A2C31" w:rsidRPr="00DB0B10">
        <w:rPr>
          <w:rFonts w:asciiTheme="minorHAnsi" w:eastAsiaTheme="minorHAnsi" w:hAnsiTheme="minorHAnsi" w:cstheme="minorHAnsi"/>
          <w:sz w:val="22"/>
          <w:szCs w:val="22"/>
        </w:rPr>
        <w:t>Bratislava</w:t>
      </w:r>
    </w:p>
    <w:p w14:paraId="23631489" w14:textId="66ADD7B3" w:rsidR="003A2C31" w:rsidRPr="00F43906" w:rsidRDefault="003A2C31" w:rsidP="00CD4E2E">
      <w:pPr>
        <w:pStyle w:val="Default"/>
        <w:numPr>
          <w:ilvl w:val="0"/>
          <w:numId w:val="6"/>
        </w:numPr>
        <w:spacing w:before="120" w:after="120"/>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osobne v pracovných dňoch v čase od </w:t>
      </w:r>
      <w:r w:rsidR="00832C16">
        <w:rPr>
          <w:rFonts w:asciiTheme="minorHAnsi" w:hAnsiTheme="minorHAnsi" w:cstheme="minorHAnsi"/>
          <w:sz w:val="22"/>
          <w:szCs w:val="22"/>
        </w:rPr>
        <w:t>8</w:t>
      </w:r>
      <w:r w:rsidR="00776A84">
        <w:rPr>
          <w:rFonts w:asciiTheme="minorHAnsi" w:hAnsiTheme="minorHAnsi" w:cstheme="minorHAnsi"/>
          <w:sz w:val="22"/>
          <w:szCs w:val="22"/>
        </w:rPr>
        <w:t>:</w:t>
      </w:r>
      <w:r w:rsidR="00832C16">
        <w:rPr>
          <w:rFonts w:asciiTheme="minorHAnsi" w:hAnsiTheme="minorHAnsi" w:cstheme="minorHAnsi"/>
          <w:sz w:val="22"/>
          <w:szCs w:val="22"/>
        </w:rPr>
        <w:t>3</w:t>
      </w:r>
      <w:r w:rsidR="00776A84">
        <w:rPr>
          <w:rFonts w:asciiTheme="minorHAnsi" w:hAnsiTheme="minorHAnsi" w:cstheme="minorHAnsi"/>
          <w:sz w:val="22"/>
          <w:szCs w:val="22"/>
        </w:rPr>
        <w:t>0</w:t>
      </w:r>
      <w:r w:rsidR="00776A84" w:rsidRPr="00834239">
        <w:rPr>
          <w:rFonts w:asciiTheme="minorHAnsi" w:hAnsiTheme="minorHAnsi" w:cstheme="minorHAnsi"/>
          <w:sz w:val="22"/>
          <w:szCs w:val="22"/>
        </w:rPr>
        <w:t xml:space="preserve"> hod. do </w:t>
      </w:r>
      <w:r w:rsidR="00776A84">
        <w:rPr>
          <w:rFonts w:asciiTheme="minorHAnsi" w:hAnsiTheme="minorHAnsi" w:cstheme="minorHAnsi"/>
          <w:sz w:val="22"/>
          <w:szCs w:val="22"/>
        </w:rPr>
        <w:t>1</w:t>
      </w:r>
      <w:r w:rsidR="00832C16">
        <w:rPr>
          <w:rFonts w:asciiTheme="minorHAnsi" w:hAnsiTheme="minorHAnsi" w:cstheme="minorHAnsi"/>
          <w:sz w:val="22"/>
          <w:szCs w:val="22"/>
        </w:rPr>
        <w:t>4</w:t>
      </w:r>
      <w:r w:rsidR="00776A84">
        <w:rPr>
          <w:rFonts w:asciiTheme="minorHAnsi" w:hAnsiTheme="minorHAnsi" w:cstheme="minorHAnsi"/>
          <w:sz w:val="22"/>
          <w:szCs w:val="22"/>
        </w:rPr>
        <w:t>:</w:t>
      </w:r>
      <w:r w:rsidR="00832C16">
        <w:rPr>
          <w:rFonts w:asciiTheme="minorHAnsi" w:hAnsiTheme="minorHAnsi" w:cstheme="minorHAnsi"/>
          <w:sz w:val="22"/>
          <w:szCs w:val="22"/>
        </w:rPr>
        <w:t>3</w:t>
      </w:r>
      <w:r w:rsidR="00776A84">
        <w:rPr>
          <w:rFonts w:asciiTheme="minorHAnsi" w:hAnsiTheme="minorHAnsi" w:cstheme="minorHAnsi"/>
          <w:sz w:val="22"/>
          <w:szCs w:val="22"/>
        </w:rPr>
        <w:t>0</w:t>
      </w:r>
      <w:r w:rsidR="00776A84" w:rsidRPr="00834239">
        <w:rPr>
          <w:rFonts w:asciiTheme="minorHAnsi" w:hAnsiTheme="minorHAnsi" w:cstheme="minorHAnsi"/>
          <w:sz w:val="22"/>
          <w:szCs w:val="22"/>
        </w:rPr>
        <w:t xml:space="preserve"> </w:t>
      </w:r>
      <w:r w:rsidRPr="00F43906">
        <w:rPr>
          <w:rFonts w:asciiTheme="minorHAnsi" w:eastAsiaTheme="minorHAnsi" w:hAnsiTheme="minorHAnsi" w:cstheme="minorHAnsi"/>
          <w:sz w:val="22"/>
          <w:szCs w:val="22"/>
        </w:rPr>
        <w:t xml:space="preserve">hod. na kontaktnej adrese: </w:t>
      </w:r>
    </w:p>
    <w:p w14:paraId="324A4880" w14:textId="6ED11564" w:rsidR="007E10FA" w:rsidRDefault="00776A84"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F43906" w:rsidDel="00776A84">
        <w:rPr>
          <w:rFonts w:asciiTheme="minorHAnsi" w:eastAsiaTheme="minorHAnsi" w:hAnsiTheme="minorHAnsi" w:cstheme="minorHAnsi"/>
          <w:sz w:val="22"/>
          <w:szCs w:val="22"/>
        </w:rPr>
        <w:t xml:space="preserve"> </w:t>
      </w:r>
      <w:r w:rsidR="003A2C31" w:rsidRPr="00F43906">
        <w:rPr>
          <w:rFonts w:asciiTheme="minorHAnsi" w:eastAsiaTheme="minorHAnsi" w:hAnsiTheme="minorHAnsi" w:cstheme="minorHAnsi"/>
          <w:sz w:val="22"/>
          <w:szCs w:val="22"/>
        </w:rPr>
        <w:t>SR</w:t>
      </w:r>
    </w:p>
    <w:p w14:paraId="3FD5616C" w14:textId="20DAB025" w:rsidR="003A2C31" w:rsidRPr="00F43906" w:rsidRDefault="00360A90"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D131F2" w:rsidRPr="00D131F2">
        <w:rPr>
          <w:rFonts w:asciiTheme="minorHAnsi" w:hAnsiTheme="minorHAnsi" w:cstheme="minorHAnsi"/>
          <w:sz w:val="22"/>
          <w:szCs w:val="22"/>
        </w:rPr>
        <w:t>OP TP a iných finančných mechanizmov</w:t>
      </w:r>
    </w:p>
    <w:p w14:paraId="4782F652" w14:textId="77777777" w:rsidR="003A2C31" w:rsidRPr="00F43906" w:rsidRDefault="003A2C31" w:rsidP="00CD4E2E">
      <w:pPr>
        <w:pStyle w:val="Default"/>
        <w:spacing w:before="120" w:after="120"/>
        <w:ind w:left="709"/>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odbor implementácie projektov OP TP </w:t>
      </w:r>
    </w:p>
    <w:p w14:paraId="063075F1" w14:textId="438E50F2" w:rsidR="003A2C31" w:rsidRPr="00F43906" w:rsidRDefault="0086559E" w:rsidP="00CD4E2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F43906">
        <w:rPr>
          <w:rFonts w:asciiTheme="minorHAnsi" w:eastAsiaTheme="minorHAnsi" w:hAnsiTheme="minorHAnsi" w:cstheme="minorHAnsi"/>
          <w:sz w:val="22"/>
          <w:szCs w:val="22"/>
        </w:rPr>
        <w:t xml:space="preserve"> </w:t>
      </w:r>
    </w:p>
    <w:p w14:paraId="0C296357" w14:textId="00A43C7C" w:rsidR="003A2C31" w:rsidRPr="00F43906" w:rsidRDefault="00B71028" w:rsidP="00CD4E2E">
      <w:pPr>
        <w:pStyle w:val="Default"/>
        <w:spacing w:before="120" w:after="120"/>
        <w:ind w:left="709"/>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811 </w:t>
      </w:r>
      <w:r w:rsidR="00036F61" w:rsidRPr="00F43906">
        <w:rPr>
          <w:rFonts w:asciiTheme="minorHAnsi" w:eastAsiaTheme="minorHAnsi" w:hAnsiTheme="minorHAnsi" w:cstheme="minorHAnsi"/>
          <w:sz w:val="22"/>
          <w:szCs w:val="22"/>
        </w:rPr>
        <w:t>0</w:t>
      </w:r>
      <w:r w:rsidR="00036F61">
        <w:rPr>
          <w:rFonts w:asciiTheme="minorHAnsi" w:eastAsiaTheme="minorHAnsi" w:hAnsiTheme="minorHAnsi" w:cstheme="minorHAnsi"/>
          <w:sz w:val="22"/>
          <w:szCs w:val="22"/>
        </w:rPr>
        <w:t>8</w:t>
      </w:r>
      <w:r w:rsidR="00036F61" w:rsidRPr="00F43906">
        <w:rPr>
          <w:rFonts w:asciiTheme="minorHAnsi" w:eastAsiaTheme="minorHAnsi" w:hAnsiTheme="minorHAnsi" w:cstheme="minorHAnsi"/>
          <w:sz w:val="22"/>
          <w:szCs w:val="22"/>
        </w:rPr>
        <w:t xml:space="preserve"> </w:t>
      </w:r>
      <w:r w:rsidR="003A2C31" w:rsidRPr="00F43906">
        <w:rPr>
          <w:rFonts w:asciiTheme="minorHAnsi" w:eastAsiaTheme="minorHAnsi" w:hAnsiTheme="minorHAnsi" w:cstheme="minorHAnsi"/>
          <w:sz w:val="22"/>
          <w:szCs w:val="22"/>
        </w:rPr>
        <w:t>Bratislava</w:t>
      </w:r>
    </w:p>
    <w:p w14:paraId="2AD4AA58" w14:textId="77777777" w:rsidR="003A2C31" w:rsidRPr="00F43906" w:rsidRDefault="003A2C31" w:rsidP="00496BC4">
      <w:pPr>
        <w:spacing w:before="120" w:after="120" w:line="240" w:lineRule="auto"/>
        <w:jc w:val="both"/>
        <w:rPr>
          <w:rFonts w:asciiTheme="minorHAnsi" w:hAnsiTheme="minorHAnsi" w:cstheme="minorHAnsi"/>
        </w:rPr>
      </w:pPr>
      <w:r w:rsidRPr="00F43906">
        <w:rPr>
          <w:rFonts w:asciiTheme="minorHAnsi" w:hAnsiTheme="minorHAnsi" w:cstheme="minorHAnsi"/>
        </w:rPr>
        <w:t>V prípade záujmu o osobnú konzultáciu s pracovníkmi RO OP TP je nutné vopred si dohodnúť  termín stretnutia.</w:t>
      </w:r>
    </w:p>
    <w:p w14:paraId="3B97AC1D" w14:textId="7DFBF668" w:rsidR="003C2776" w:rsidRDefault="003A2C31" w:rsidP="00496BC4">
      <w:pPr>
        <w:spacing w:before="120" w:after="120" w:line="240" w:lineRule="auto"/>
        <w:jc w:val="both"/>
        <w:rPr>
          <w:rFonts w:asciiTheme="minorHAnsi" w:hAnsiTheme="minorHAnsi" w:cstheme="minorHAnsi"/>
        </w:rPr>
      </w:pPr>
      <w:r w:rsidRPr="00F43906">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4B2AC93"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Ďalšie formálne náležitosti</w:t>
      </w:r>
    </w:p>
    <w:p w14:paraId="35FC8761" w14:textId="7DD5849D" w:rsidR="008F1477" w:rsidRDefault="008F1477" w:rsidP="00496BC4">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w:t>
      </w:r>
      <w:r w:rsidR="00E60409">
        <w:rPr>
          <w:rFonts w:asciiTheme="minorHAnsi" w:hAnsiTheme="minorHAnsi" w:cstheme="minorHAnsi"/>
        </w:rPr>
        <w:t> </w:t>
      </w:r>
      <w:r>
        <w:rPr>
          <w:rFonts w:asciiTheme="minorHAnsi" w:hAnsiTheme="minorHAnsi" w:cstheme="minorHAnsi"/>
        </w:rPr>
        <w:t xml:space="preserve">z aktuálnej verzie operačného programu Technická pomoc zverejnenej na </w:t>
      </w:r>
      <w:hyperlink r:id="rId15" w:history="1">
        <w:r w:rsidRPr="00090615">
          <w:rPr>
            <w:rStyle w:val="Hypertextovprepojenie"/>
            <w:rFonts w:asciiTheme="minorHAnsi" w:hAnsiTheme="minorHAnsi" w:cstheme="minorHAnsi"/>
          </w:rPr>
          <w:t>https://www.optp.vlada.gov.sk/programovy-dokument/</w:t>
        </w:r>
      </w:hyperlink>
      <w:r w:rsidRPr="00090615">
        <w:rPr>
          <w:rFonts w:asciiTheme="minorHAnsi" w:hAnsiTheme="minorHAnsi" w:cstheme="minorHAnsi"/>
        </w:rPr>
        <w:t>, v</w:t>
      </w:r>
      <w:r>
        <w:rPr>
          <w:rFonts w:asciiTheme="minorHAnsi" w:hAnsiTheme="minorHAnsi" w:cstheme="minorHAnsi"/>
        </w:rPr>
        <w:t xml:space="preserve">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33E25307" w14:textId="77777777" w:rsidR="008F1477" w:rsidRDefault="008F1477" w:rsidP="00496BC4">
      <w:pPr>
        <w:spacing w:before="120" w:after="120" w:line="240" w:lineRule="auto"/>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4377E8CB" w14:textId="144DAB61" w:rsidR="008F1477" w:rsidRDefault="008F1477" w:rsidP="00496BC4">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4B3D90">
        <w:rPr>
          <w:rFonts w:asciiTheme="minorHAnsi" w:hAnsiTheme="minorHAnsi" w:cstheme="minorHAnsi"/>
          <w:b/>
        </w:rPr>
        <w:t>na preukázanie hospodárnosti a efektívnosti výdavkov projektu</w:t>
      </w:r>
      <w:r>
        <w:rPr>
          <w:rFonts w:asciiTheme="minorHAnsi" w:hAnsiTheme="minorHAnsi" w:cstheme="minorHAnsi"/>
        </w:rPr>
        <w:t>. Kritérium hospodárnosti a efektívnosti výdavkov v projekte je jedným z najdôležitejších kritérií odborného hodnotenia ŽoNFP. Spôsob vyhodnotenia tohto</w:t>
      </w:r>
      <w:r w:rsidR="000C1666">
        <w:rPr>
          <w:rFonts w:asciiTheme="minorHAnsi" w:hAnsiTheme="minorHAnsi" w:cstheme="minorHAnsi"/>
        </w:rPr>
        <w:t>,</w:t>
      </w:r>
      <w:r>
        <w:rPr>
          <w:rFonts w:asciiTheme="minorHAnsi" w:hAnsiTheme="minorHAnsi" w:cstheme="minorHAnsi"/>
        </w:rPr>
        <w:t xml:space="preserve"> ako aj ostatných kritérií pre výber projektov zo strany odborných hodnotiteľov</w:t>
      </w:r>
      <w:r w:rsidR="000C1666">
        <w:rPr>
          <w:rFonts w:asciiTheme="minorHAnsi" w:hAnsiTheme="minorHAnsi" w:cstheme="minorHAnsi"/>
        </w:rPr>
        <w:t>,</w:t>
      </w:r>
      <w:r>
        <w:rPr>
          <w:rFonts w:asciiTheme="minorHAnsi" w:hAnsiTheme="minorHAnsi" w:cstheme="minorHAnsi"/>
        </w:rPr>
        <w:t xml:space="preserve">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w:t>
        </w:r>
        <w:r w:rsidRPr="00656FBC">
          <w:rPr>
            <w:rStyle w:val="Hypertextovprepojenie"/>
            <w:rFonts w:asciiTheme="minorHAnsi" w:hAnsiTheme="minorHAnsi" w:cstheme="minorHAnsi"/>
          </w:rPr>
          <w:lastRenderedPageBreak/>
          <w:t>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6A2A84D1" w14:textId="77777777" w:rsidR="008F1477" w:rsidRDefault="008F1477" w:rsidP="00496BC4">
      <w:pPr>
        <w:spacing w:before="120" w:after="120" w:line="240" w:lineRule="auto"/>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7C36344B" w14:textId="6586C1DE" w:rsidR="008F1477" w:rsidRPr="00230311" w:rsidRDefault="008F1477" w:rsidP="00496BC4">
      <w:pPr>
        <w:spacing w:before="120" w:after="120" w:line="240" w:lineRule="auto"/>
        <w:jc w:val="both"/>
        <w:rPr>
          <w:rFonts w:asciiTheme="minorHAnsi" w:hAnsiTheme="minorHAnsi" w:cs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sidR="00EB45B1">
        <w:rPr>
          <w:rFonts w:asciiTheme="minorHAnsi" w:hAnsiTheme="minorHAnsi" w:cstheme="minorHAnsi"/>
        </w:rPr>
        <w:t xml:space="preserve">a ÚV SR </w:t>
      </w:r>
      <w:r w:rsidRPr="00230311">
        <w:rPr>
          <w:rFonts w:asciiTheme="minorHAnsi" w:hAnsiTheme="minorHAnsi" w:cstheme="minorHAnsi"/>
        </w:rPr>
        <w:t>zverejnených na webovom sídle</w:t>
      </w:r>
      <w:r w:rsidR="00B964CB">
        <w:rPr>
          <w:rFonts w:asciiTheme="minorHAnsi" w:hAnsiTheme="minorHAnsi" w:cstheme="minorHAnsi"/>
        </w:rPr>
        <w:t xml:space="preserve"> </w:t>
      </w:r>
      <w:hyperlink r:id="rId20" w:history="1">
        <w:r w:rsidR="00B964CB" w:rsidRPr="00CB266C">
          <w:rPr>
            <w:rStyle w:val="Hypertextovprepojenie"/>
          </w:rPr>
          <w:t>http://www.partnerskadohoda.gov.sk/metodicke-pokyny-cko-a-uv-sr/</w:t>
        </w:r>
      </w:hyperlink>
      <w:r w:rsidRPr="00230311">
        <w:rPr>
          <w:rFonts w:asciiTheme="minorHAnsi" w:hAnsiTheme="minorHAnsi" w:cstheme="minorHAnsi"/>
        </w:rPr>
        <w:t>, najmä MP CKO č. 22 k</w:t>
      </w:r>
      <w:r w:rsidR="00E60409">
        <w:rPr>
          <w:rFonts w:asciiTheme="minorHAnsi" w:hAnsiTheme="minorHAnsi" w:cstheme="minorHAnsi"/>
        </w:rPr>
        <w:t> </w:t>
      </w:r>
      <w:r w:rsidRPr="00230311">
        <w:rPr>
          <w:rFonts w:asciiTheme="minorHAnsi" w:hAnsiTheme="minorHAnsi" w:cstheme="minorHAnsi"/>
        </w:rPr>
        <w:t>tvorbe organizačnej štruktúry a štandardizovaných pozícií RO/SO zap</w:t>
      </w:r>
      <w:r w:rsidR="00E5128F">
        <w:rPr>
          <w:rFonts w:asciiTheme="minorHAnsi" w:hAnsiTheme="minorHAnsi" w:cstheme="minorHAnsi"/>
        </w:rPr>
        <w:t>ojených do implementácie EŠIF v</w:t>
      </w:r>
      <w:r w:rsidR="00496BC4">
        <w:rPr>
          <w:rFonts w:asciiTheme="minorHAnsi" w:hAnsiTheme="minorHAnsi" w:cstheme="minorHAnsi"/>
        </w:rPr>
        <w:t> programovom období 2014 – </w:t>
      </w:r>
      <w:r w:rsidRPr="00230311">
        <w:rPr>
          <w:rFonts w:asciiTheme="minorHAnsi" w:hAnsiTheme="minorHAnsi" w:cstheme="minorHAnsi"/>
        </w:rPr>
        <w:t xml:space="preserve">2020. </w:t>
      </w:r>
    </w:p>
    <w:p w14:paraId="2FDE1E9C" w14:textId="17BBF27A" w:rsidR="00312228" w:rsidRPr="00330465" w:rsidRDefault="008F1477" w:rsidP="00496BC4">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vychádza pri príprave žiadosti o NFP </w:t>
      </w:r>
      <w:r w:rsidR="00F236A9">
        <w:rPr>
          <w:rFonts w:asciiTheme="minorHAnsi" w:hAnsiTheme="minorHAnsi" w:cstheme="minorHAnsi"/>
        </w:rPr>
        <w:t>aj</w:t>
      </w:r>
      <w:r w:rsidR="00F236A9" w:rsidRPr="00230311">
        <w:rPr>
          <w:rFonts w:asciiTheme="minorHAnsi" w:hAnsiTheme="minorHAnsi" w:cstheme="minorHAnsi"/>
        </w:rPr>
        <w:t xml:space="preserve"> </w:t>
      </w:r>
      <w:r w:rsidRPr="00230311">
        <w:rPr>
          <w:rFonts w:asciiTheme="minorHAnsi" w:hAnsiTheme="minorHAnsi" w:cstheme="minorHAnsi"/>
        </w:rPr>
        <w:t>z uznesenia vlády Slovenskej republiky</w:t>
      </w:r>
      <w:r>
        <w:rPr>
          <w:rFonts w:asciiTheme="minorHAnsi" w:hAnsiTheme="minorHAnsi" w:cstheme="minorHAnsi"/>
        </w:rPr>
        <w:br/>
      </w:r>
      <w:r w:rsidRPr="00230311">
        <w:rPr>
          <w:rFonts w:asciiTheme="minorHAnsi" w:hAnsiTheme="minorHAnsi" w:cstheme="minorHAnsi"/>
        </w:rPr>
        <w:t xml:space="preserve">č. </w:t>
      </w:r>
      <w:r w:rsidR="00855E14" w:rsidRPr="00855E14">
        <w:rPr>
          <w:rFonts w:asciiTheme="minorHAnsi" w:hAnsiTheme="minorHAnsi" w:cstheme="minorHAnsi"/>
        </w:rPr>
        <w:t>489 z 8. septembra 2021 k Prehodnoteniu a</w:t>
      </w:r>
      <w:r w:rsidR="00855E14">
        <w:rPr>
          <w:rFonts w:asciiTheme="minorHAnsi" w:hAnsiTheme="minorHAnsi" w:cstheme="minorHAnsi"/>
        </w:rPr>
        <w:t> </w:t>
      </w:r>
      <w:r w:rsidR="00855E14" w:rsidRPr="00855E14">
        <w:rPr>
          <w:rFonts w:asciiTheme="minorHAnsi" w:hAnsiTheme="minorHAnsi" w:cstheme="minorHAnsi"/>
        </w:rPr>
        <w:t>aktualizácii</w:t>
      </w:r>
      <w:r w:rsidR="00855E14">
        <w:rPr>
          <w:rFonts w:asciiTheme="minorHAnsi" w:hAnsiTheme="minorHAnsi" w:cstheme="minorHAnsi"/>
        </w:rPr>
        <w:t xml:space="preserve"> </w:t>
      </w:r>
      <w:r w:rsidRPr="00495F16">
        <w:rPr>
          <w:rFonts w:asciiTheme="minorHAnsi" w:hAnsiTheme="minorHAnsi" w:cstheme="minorHAnsi"/>
        </w:rPr>
        <w:t xml:space="preserve">počtu administratívnych kapacít  pre </w:t>
      </w:r>
      <w:r w:rsidR="008053EC" w:rsidRPr="008053EC">
        <w:rPr>
          <w:rFonts w:asciiTheme="minorHAnsi" w:hAnsiTheme="minorHAnsi" w:cstheme="minorHAnsi"/>
        </w:rPr>
        <w:t>európske štrukturálne a investičné fondy</w:t>
      </w:r>
      <w:r>
        <w:rPr>
          <w:rFonts w:asciiTheme="minorHAnsi" w:hAnsiTheme="minorHAnsi" w:cstheme="minorHAnsi"/>
        </w:rPr>
        <w:t xml:space="preserve"> </w:t>
      </w:r>
      <w:r w:rsidRPr="00495F16">
        <w:rPr>
          <w:rFonts w:asciiTheme="minorHAnsi" w:hAnsiTheme="minorHAnsi" w:cstheme="minorHAnsi"/>
        </w:rPr>
        <w:t>v programovom období 2014 – 2020</w:t>
      </w:r>
      <w:r w:rsidR="00855E14">
        <w:rPr>
          <w:rFonts w:asciiTheme="minorHAnsi" w:hAnsiTheme="minorHAnsi" w:cstheme="minorHAnsi"/>
        </w:rPr>
        <w:t xml:space="preserve"> </w:t>
      </w:r>
      <w:r w:rsidR="00855E14" w:rsidRPr="00855E14">
        <w:rPr>
          <w:rFonts w:asciiTheme="minorHAnsi" w:hAnsiTheme="minorHAnsi" w:cstheme="minorHAnsi"/>
        </w:rPr>
        <w:t>a k návrhu na zmenu niektorých uznesení vlády Slovenskej republiky</w:t>
      </w:r>
      <w:r w:rsidRPr="00495F16">
        <w:rPr>
          <w:rFonts w:asciiTheme="minorHAnsi" w:hAnsiTheme="minorHAnsi" w:cstheme="minorHAnsi"/>
        </w:rPr>
        <w:t>.</w:t>
      </w:r>
      <w:r w:rsidR="00717DDF">
        <w:rPr>
          <w:rFonts w:asciiTheme="minorHAnsi" w:hAnsiTheme="minorHAnsi" w:cstheme="minorHAnsi"/>
        </w:rPr>
        <w:t xml:space="preserve"> Pri aktivitách do obdobia platnosti uvedeného uznesenia je potrebné vychádzať z </w:t>
      </w:r>
      <w:r w:rsidR="00717DDF" w:rsidRPr="00330465">
        <w:rPr>
          <w:rFonts w:asciiTheme="minorHAnsi" w:hAnsiTheme="minorHAnsi" w:cstheme="minorHAnsi"/>
        </w:rPr>
        <w:t xml:space="preserve">predchádzajúceho uznesenia </w:t>
      </w:r>
      <w:r w:rsidR="00717DDF" w:rsidRPr="00330465">
        <w:t>vlády Slovenskej republiky č. 181 z 11. apríla 2017 k analýze stavu a určeniu počtu administratívnych kapacít  pre EŠIF v programovom období 2014 – 2020.</w:t>
      </w:r>
    </w:p>
    <w:p w14:paraId="6997CA31" w14:textId="3C728565" w:rsidR="00BA4CEE" w:rsidRDefault="00BA4CEE">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77491A37" w14:textId="1A19C498" w:rsidR="003C2776" w:rsidRPr="0063223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3223E">
        <w:rPr>
          <w:rFonts w:asciiTheme="minorHAnsi" w:hAnsiTheme="minorHAnsi" w:cstheme="minorHAnsi"/>
          <w:b/>
          <w:sz w:val="28"/>
          <w:szCs w:val="28"/>
        </w:rPr>
        <w:lastRenderedPageBreak/>
        <w:t>Podmienky poskytnutia príspevku</w:t>
      </w:r>
    </w:p>
    <w:p w14:paraId="4A7F9E20" w14:textId="77777777" w:rsidR="003C2776" w:rsidRPr="00F43906" w:rsidRDefault="003C2776" w:rsidP="003C2776">
      <w:pPr>
        <w:pStyle w:val="Odsekzoznamu1"/>
        <w:spacing w:before="240" w:after="240"/>
        <w:rPr>
          <w:rFonts w:asciiTheme="minorHAnsi" w:hAnsiTheme="minorHAnsi" w:cstheme="minorHAnsi"/>
          <w:b/>
          <w:sz w:val="22"/>
          <w:szCs w:val="22"/>
        </w:rPr>
      </w:pPr>
    </w:p>
    <w:p w14:paraId="1CE20C1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žiadateľa</w:t>
      </w:r>
    </w:p>
    <w:p w14:paraId="26F5A4DF" w14:textId="77777777" w:rsidR="00CD1A3F" w:rsidRPr="00F43906" w:rsidRDefault="00CD1A3F" w:rsidP="00BA4CEE">
      <w:pPr>
        <w:spacing w:before="120" w:after="120" w:line="240" w:lineRule="auto"/>
        <w:ind w:firstLine="360"/>
        <w:jc w:val="both"/>
        <w:rPr>
          <w:rFonts w:asciiTheme="minorHAnsi" w:hAnsiTheme="minorHAnsi" w:cstheme="minorHAnsi"/>
        </w:rPr>
      </w:pPr>
      <w:r w:rsidRPr="00F43906">
        <w:rPr>
          <w:rFonts w:asciiTheme="minorHAnsi" w:hAnsiTheme="minorHAnsi" w:cstheme="minorHAnsi"/>
          <w:u w:val="single"/>
        </w:rPr>
        <w:t>Oprávnený žiadateľ</w:t>
      </w:r>
      <w:r w:rsidRPr="00F43906">
        <w:rPr>
          <w:rFonts w:asciiTheme="minorHAnsi" w:hAnsiTheme="minorHAnsi" w:cstheme="minorHAnsi"/>
        </w:rPr>
        <w:t>:</w:t>
      </w:r>
    </w:p>
    <w:p w14:paraId="38C2B76F" w14:textId="49FD7F41"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Ministerstv</w:t>
      </w:r>
      <w:r w:rsidR="003D5017">
        <w:rPr>
          <w:rFonts w:asciiTheme="minorHAnsi" w:hAnsiTheme="minorHAnsi" w:cstheme="minorHAnsi"/>
          <w:sz w:val="22"/>
          <w:szCs w:val="22"/>
        </w:rPr>
        <w:t>o financií Slovenskej republiky</w:t>
      </w:r>
    </w:p>
    <w:p w14:paraId="2103EE8C"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xml:space="preserve"> ako certifikačný orgán</w:t>
      </w:r>
    </w:p>
    <w:p w14:paraId="2EE346CE"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ako orgán auditu</w:t>
      </w:r>
    </w:p>
    <w:p w14:paraId="60200D6C"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ako organizačné útvary p</w:t>
      </w:r>
      <w:r w:rsidR="004B7E6D" w:rsidRPr="00F43906">
        <w:rPr>
          <w:rFonts w:asciiTheme="minorHAnsi" w:hAnsiTheme="minorHAnsi" w:cstheme="minorHAnsi"/>
          <w:sz w:val="22"/>
          <w:szCs w:val="22"/>
        </w:rPr>
        <w:t>odieľajúce sa na implementácii finančných nástrojov</w:t>
      </w:r>
    </w:p>
    <w:p w14:paraId="48AFD81A"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DataCentrum</w:t>
      </w:r>
    </w:p>
    <w:p w14:paraId="1D023E8E"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vládneho auditu</w:t>
      </w:r>
    </w:p>
    <w:p w14:paraId="7A2690A5"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Protimonopolný úrad Slovenskej republiky </w:t>
      </w:r>
    </w:p>
    <w:p w14:paraId="3487F996" w14:textId="77777777" w:rsidR="0040122A" w:rsidRPr="00F43906" w:rsidRDefault="0040122A" w:rsidP="003D5017">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ako koordinátor štátnej pomoci</w:t>
      </w:r>
    </w:p>
    <w:p w14:paraId="5F7EBBD8"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ako orgán pre ochranu hospodárskej súťaže</w:t>
      </w:r>
    </w:p>
    <w:p w14:paraId="68302C66" w14:textId="01234B12" w:rsidR="003D5017" w:rsidRDefault="0040122A"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Úrad vlády S</w:t>
      </w:r>
      <w:r w:rsidR="00D059B8" w:rsidRPr="00F43906">
        <w:rPr>
          <w:rFonts w:asciiTheme="minorHAnsi" w:hAnsiTheme="minorHAnsi" w:cstheme="minorHAnsi"/>
          <w:sz w:val="22"/>
          <w:szCs w:val="22"/>
        </w:rPr>
        <w:t>lovenskej republiky</w:t>
      </w:r>
    </w:p>
    <w:p w14:paraId="5AD2DD43" w14:textId="77777777" w:rsidR="003D5017" w:rsidRDefault="0040122A" w:rsidP="003D5017">
      <w:pPr>
        <w:pStyle w:val="Odsekzoznamu"/>
        <w:numPr>
          <w:ilvl w:val="0"/>
          <w:numId w:val="44"/>
        </w:numPr>
        <w:spacing w:before="120" w:after="120"/>
        <w:ind w:left="1559" w:hanging="357"/>
        <w:jc w:val="both"/>
        <w:rPr>
          <w:rFonts w:asciiTheme="minorHAnsi" w:hAnsiTheme="minorHAnsi" w:cstheme="minorHAnsi"/>
          <w:sz w:val="22"/>
          <w:szCs w:val="22"/>
        </w:rPr>
      </w:pPr>
      <w:r w:rsidRPr="00F43906">
        <w:rPr>
          <w:rFonts w:asciiTheme="minorHAnsi" w:hAnsiTheme="minorHAnsi" w:cstheme="minorHAnsi"/>
          <w:sz w:val="22"/>
          <w:szCs w:val="22"/>
        </w:rPr>
        <w:t xml:space="preserve">ako </w:t>
      </w:r>
      <w:r w:rsidR="00D059B8" w:rsidRPr="00F43906">
        <w:rPr>
          <w:rFonts w:asciiTheme="minorHAnsi" w:hAnsiTheme="minorHAnsi" w:cstheme="minorHAnsi"/>
          <w:sz w:val="22"/>
          <w:szCs w:val="22"/>
        </w:rPr>
        <w:t>odbor Centrálny kontaktný útvar pre OLAF (Európsky úrad pre boj proti podvodom)</w:t>
      </w:r>
      <w:r w:rsidR="00776A84">
        <w:rPr>
          <w:rFonts w:asciiTheme="minorHAnsi" w:hAnsiTheme="minorHAnsi" w:cstheme="minorHAnsi"/>
          <w:sz w:val="22"/>
          <w:szCs w:val="22"/>
        </w:rPr>
        <w:t xml:space="preserve"> (do 30.09.2020); </w:t>
      </w:r>
    </w:p>
    <w:p w14:paraId="1BF92AD5" w14:textId="1B20F7E5" w:rsidR="0040122A" w:rsidRPr="00F43906" w:rsidRDefault="00BC6F9E" w:rsidP="003D5017">
      <w:pPr>
        <w:pStyle w:val="Odsekzoznamu"/>
        <w:numPr>
          <w:ilvl w:val="0"/>
          <w:numId w:val="44"/>
        </w:numPr>
        <w:spacing w:before="120" w:after="120"/>
        <w:ind w:left="1560"/>
        <w:contextualSpacing w:val="0"/>
        <w:jc w:val="both"/>
        <w:rPr>
          <w:rFonts w:asciiTheme="minorHAnsi" w:hAnsiTheme="minorHAnsi" w:cstheme="minorHAnsi"/>
          <w:sz w:val="22"/>
          <w:szCs w:val="22"/>
        </w:rPr>
      </w:pPr>
      <w:r>
        <w:rPr>
          <w:rFonts w:asciiTheme="minorHAnsi" w:hAnsiTheme="minorHAnsi" w:cstheme="minorHAnsi"/>
          <w:sz w:val="22"/>
          <w:szCs w:val="22"/>
        </w:rPr>
        <w:t xml:space="preserve">ako </w:t>
      </w:r>
      <w:r w:rsidR="00776A84">
        <w:rPr>
          <w:rFonts w:asciiTheme="minorHAnsi" w:hAnsiTheme="minorHAnsi" w:cstheme="minorHAnsi"/>
          <w:sz w:val="22"/>
          <w:szCs w:val="22"/>
        </w:rPr>
        <w:t>odbor Národný úrad pre OLAF (od</w:t>
      </w:r>
      <w:r w:rsidR="0009796B">
        <w:rPr>
          <w:rFonts w:asciiTheme="minorHAnsi" w:hAnsiTheme="minorHAnsi" w:cstheme="minorHAnsi"/>
          <w:sz w:val="22"/>
          <w:szCs w:val="22"/>
        </w:rPr>
        <w:t> </w:t>
      </w:r>
      <w:r w:rsidR="00776A84">
        <w:rPr>
          <w:rFonts w:asciiTheme="minorHAnsi" w:hAnsiTheme="minorHAnsi" w:cstheme="minorHAnsi"/>
          <w:sz w:val="22"/>
          <w:szCs w:val="22"/>
        </w:rPr>
        <w:t>01.10.2020)</w:t>
      </w:r>
    </w:p>
    <w:p w14:paraId="40ECED4B" w14:textId="77777777" w:rsidR="00E77D4D"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pre verejné obstarávanie</w:t>
      </w:r>
    </w:p>
    <w:p w14:paraId="3DE071AC" w14:textId="77777777" w:rsidR="00C13254" w:rsidRPr="00F43906" w:rsidRDefault="00C13254" w:rsidP="00BA4CEE">
      <w:pPr>
        <w:spacing w:before="120" w:after="120" w:line="240" w:lineRule="auto"/>
        <w:ind w:left="709"/>
        <w:jc w:val="both"/>
        <w:rPr>
          <w:rFonts w:asciiTheme="minorHAnsi" w:eastAsiaTheme="minorHAnsi" w:hAnsiTheme="minorHAnsi" w:cstheme="minorHAnsi"/>
          <w:i/>
          <w:color w:val="000000"/>
        </w:rPr>
      </w:pPr>
      <w:r w:rsidRPr="00F43906">
        <w:rPr>
          <w:rFonts w:asciiTheme="minorHAnsi" w:eastAsiaTheme="minorHAnsi" w:hAnsiTheme="minorHAnsi" w:cs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p>
    <w:p w14:paraId="4D5BA5BE" w14:textId="77777777" w:rsidR="00CD1A3F" w:rsidRPr="00F43906" w:rsidRDefault="00CD1A3F" w:rsidP="00BA10F0">
      <w:pPr>
        <w:spacing w:before="240" w:after="120" w:line="240" w:lineRule="auto"/>
        <w:ind w:left="397"/>
        <w:rPr>
          <w:rFonts w:asciiTheme="minorHAnsi" w:hAnsiTheme="minorHAnsi" w:cstheme="minorHAnsi"/>
        </w:rPr>
      </w:pPr>
      <w:r w:rsidRPr="00F43906">
        <w:rPr>
          <w:rFonts w:asciiTheme="minorHAnsi" w:hAnsiTheme="minorHAnsi" w:cstheme="minorHAnsi"/>
          <w:u w:val="single"/>
        </w:rPr>
        <w:t>Podmienky oprávnenosti žiadateľa</w:t>
      </w:r>
      <w:r w:rsidRPr="00F43906">
        <w:rPr>
          <w:rFonts w:asciiTheme="minorHAnsi" w:hAnsiTheme="minorHAnsi" w:cstheme="minorHAnsi"/>
        </w:rPr>
        <w:t>:</w:t>
      </w:r>
    </w:p>
    <w:p w14:paraId="1EE28746" w14:textId="2051E1C1" w:rsidR="00CD1A3F" w:rsidRPr="00F43906" w:rsidRDefault="000C6F15" w:rsidP="00BA4CEE">
      <w:pPr>
        <w:pStyle w:val="Odsekzoznamu"/>
        <w:numPr>
          <w:ilvl w:val="0"/>
          <w:numId w:val="7"/>
        </w:numPr>
        <w:spacing w:before="120" w:after="120"/>
        <w:contextualSpacing w:val="0"/>
        <w:jc w:val="both"/>
        <w:rPr>
          <w:rFonts w:asciiTheme="minorHAnsi" w:hAnsiTheme="minorHAnsi" w:cstheme="minorHAnsi"/>
          <w:sz w:val="22"/>
          <w:szCs w:val="22"/>
        </w:rPr>
      </w:pPr>
      <w:r w:rsidRPr="00897F25">
        <w:rPr>
          <w:rFonts w:asciiTheme="minorHAnsi" w:hAnsiTheme="minorHAnsi" w:cstheme="minorHAnsi"/>
          <w:color w:val="000000"/>
          <w:sz w:val="22"/>
          <w:szCs w:val="22"/>
        </w:rPr>
        <w:t>žiadateľ ani jeho štatutárny orgán, ani žiadny člen štatutárneho orgánu, ani prokurista/i, ani</w:t>
      </w:r>
      <w:r w:rsidRPr="00F43906" w:rsidDel="000C6F15">
        <w:rPr>
          <w:rFonts w:asciiTheme="minorHAnsi" w:hAnsiTheme="minorHAnsi" w:cstheme="minorHAnsi"/>
          <w:color w:val="000000"/>
          <w:sz w:val="22"/>
          <w:szCs w:val="22"/>
        </w:rPr>
        <w:t xml:space="preserve"> </w:t>
      </w:r>
      <w:r w:rsidR="00CD1A3F" w:rsidRPr="00F43906">
        <w:rPr>
          <w:rFonts w:asciiTheme="minorHAnsi" w:hAnsiTheme="minorHAnsi" w:cstheme="minorHAnsi"/>
          <w:color w:val="000000"/>
          <w:sz w:val="22"/>
          <w:szCs w:val="22"/>
        </w:rPr>
        <w:t> osoba splnomocnená zastupovať žiadateľa v konaní o ŽoNFP neboli právoplatne odsúdení za trestný čin korupcie, trestný čin poškodzovania finančných záujmov E</w:t>
      </w:r>
      <w:r w:rsidR="00CC6019" w:rsidRPr="00F43906">
        <w:rPr>
          <w:rFonts w:asciiTheme="minorHAnsi" w:hAnsiTheme="minorHAnsi" w:cstheme="minorHAnsi"/>
          <w:color w:val="000000"/>
          <w:sz w:val="22"/>
          <w:szCs w:val="22"/>
        </w:rPr>
        <w:t>urópske</w:t>
      </w:r>
      <w:r w:rsidR="00C83D67">
        <w:rPr>
          <w:rFonts w:asciiTheme="minorHAnsi" w:hAnsiTheme="minorHAnsi" w:cstheme="minorHAnsi"/>
          <w:color w:val="000000"/>
          <w:sz w:val="22"/>
          <w:szCs w:val="22"/>
        </w:rPr>
        <w:t>j</w:t>
      </w:r>
      <w:r w:rsidR="00CC6019" w:rsidRPr="00F43906">
        <w:rPr>
          <w:rFonts w:asciiTheme="minorHAnsi" w:hAnsiTheme="minorHAnsi" w:cstheme="minorHAnsi"/>
          <w:color w:val="000000"/>
          <w:sz w:val="22"/>
          <w:szCs w:val="22"/>
        </w:rPr>
        <w:t xml:space="preserve"> </w:t>
      </w:r>
      <w:r w:rsidR="00C83D67">
        <w:rPr>
          <w:rFonts w:asciiTheme="minorHAnsi" w:hAnsiTheme="minorHAnsi" w:cstheme="minorHAnsi"/>
          <w:color w:val="000000"/>
          <w:sz w:val="22"/>
          <w:szCs w:val="22"/>
        </w:rPr>
        <w:t>únie</w:t>
      </w:r>
      <w:r w:rsidR="00CD1A3F" w:rsidRPr="00F43906">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w:t>
      </w:r>
      <w:r w:rsidR="00614698">
        <w:rPr>
          <w:rFonts w:asciiTheme="minorHAnsi" w:hAnsiTheme="minorHAnsi" w:cstheme="minorHAnsi"/>
          <w:color w:val="000000"/>
          <w:sz w:val="22"/>
          <w:szCs w:val="22"/>
        </w:rPr>
        <w:t>e</w:t>
      </w:r>
      <w:r w:rsidR="00CD1A3F" w:rsidRPr="00F43906">
        <w:rPr>
          <w:rFonts w:asciiTheme="minorHAnsi" w:hAnsiTheme="minorHAnsi" w:cstheme="minorHAnsi"/>
          <w:color w:val="000000"/>
          <w:sz w:val="22"/>
          <w:szCs w:val="22"/>
        </w:rPr>
        <w:t xml:space="preserve"> pri verejnom obstarávaní a verejnej dražbe</w:t>
      </w:r>
    </w:p>
    <w:p w14:paraId="736C559A" w14:textId="004E5BC5" w:rsidR="00CD1A3F" w:rsidRDefault="00CD1A3F"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w:t>
      </w:r>
      <w:r w:rsidR="00614698">
        <w:rPr>
          <w:rFonts w:asciiTheme="minorHAnsi" w:hAnsiTheme="minorHAnsi" w:cstheme="minorHAnsi"/>
          <w:sz w:val="22"/>
          <w:szCs w:val="22"/>
        </w:rPr>
        <w:t xml:space="preserve">splnenie </w:t>
      </w:r>
      <w:r w:rsidRPr="00F43906">
        <w:rPr>
          <w:rFonts w:asciiTheme="minorHAnsi" w:hAnsiTheme="minorHAnsi" w:cstheme="minorHAnsi"/>
          <w:i/>
          <w:sz w:val="22"/>
          <w:szCs w:val="22"/>
        </w:rPr>
        <w:t>podmienk</w:t>
      </w:r>
      <w:r w:rsidR="00614698">
        <w:rPr>
          <w:rFonts w:asciiTheme="minorHAnsi" w:hAnsiTheme="minorHAnsi" w:cstheme="minorHAnsi"/>
          <w:i/>
          <w:sz w:val="22"/>
          <w:szCs w:val="22"/>
        </w:rPr>
        <w:t>y</w:t>
      </w:r>
      <w:r w:rsidRPr="00F43906">
        <w:rPr>
          <w:rFonts w:asciiTheme="minorHAnsi" w:hAnsiTheme="minorHAnsi" w:cstheme="minorHAnsi"/>
          <w:i/>
          <w:sz w:val="22"/>
          <w:szCs w:val="22"/>
        </w:rPr>
        <w:t xml:space="preserve"> sa preukazuje čestným vyhlásením žiadateľa</w:t>
      </w:r>
      <w:r w:rsidR="006F0AA9" w:rsidRPr="00F43906">
        <w:rPr>
          <w:rFonts w:asciiTheme="minorHAnsi" w:hAnsiTheme="minorHAnsi" w:cstheme="minorHAnsi"/>
          <w:i/>
          <w:sz w:val="22"/>
          <w:szCs w:val="22"/>
        </w:rPr>
        <w:t xml:space="preserve"> </w:t>
      </w:r>
      <w:r w:rsidR="00DA00EC" w:rsidRPr="00F43906">
        <w:rPr>
          <w:rFonts w:asciiTheme="minorHAnsi" w:hAnsiTheme="minorHAnsi" w:cstheme="minorHAnsi"/>
          <w:i/>
          <w:sz w:val="22"/>
          <w:szCs w:val="22"/>
        </w:rPr>
        <w:t>v časti č. 15 vo formulári ŽoNFP</w:t>
      </w:r>
      <w:r w:rsidRPr="00F43906">
        <w:rPr>
          <w:rFonts w:asciiTheme="minorHAnsi" w:hAnsiTheme="minorHAnsi" w:cstheme="minorHAnsi"/>
          <w:sz w:val="22"/>
          <w:szCs w:val="22"/>
        </w:rPr>
        <w:t>)</w:t>
      </w:r>
      <w:r w:rsidR="00DA00EC" w:rsidRPr="00F43906">
        <w:rPr>
          <w:rFonts w:asciiTheme="minorHAnsi" w:hAnsiTheme="minorHAnsi" w:cstheme="minorHAnsi"/>
          <w:sz w:val="22"/>
          <w:szCs w:val="22"/>
        </w:rPr>
        <w:t>;</w:t>
      </w:r>
    </w:p>
    <w:p w14:paraId="098BDE15" w14:textId="77777777" w:rsidR="00BF5CB9" w:rsidRPr="00E3587B" w:rsidRDefault="00BF5CB9" w:rsidP="00BF5CB9">
      <w:pPr>
        <w:pStyle w:val="Odsekzoznamu"/>
        <w:numPr>
          <w:ilvl w:val="0"/>
          <w:numId w:val="43"/>
        </w:numPr>
        <w:spacing w:before="120" w:after="120"/>
        <w:ind w:left="714" w:hanging="357"/>
        <w:contextualSpacing w:val="0"/>
        <w:jc w:val="both"/>
        <w:rPr>
          <w:rFonts w:asciiTheme="minorHAnsi" w:hAnsiTheme="minorHAnsi" w:cstheme="minorHAnsi"/>
          <w:sz w:val="22"/>
          <w:szCs w:val="22"/>
        </w:rPr>
      </w:pPr>
      <w:r w:rsidRPr="00E3587B">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14:paraId="011A013B" w14:textId="3536A161" w:rsidR="00BF5CB9" w:rsidRPr="00F43906" w:rsidRDefault="00BF5CB9" w:rsidP="00BF5CB9">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w:t>
      </w:r>
      <w:ins w:id="2" w:author="Autor">
        <w:r w:rsidR="004F0117">
          <w:rPr>
            <w:rFonts w:asciiTheme="minorHAnsi" w:hAnsiTheme="minorHAnsi" w:cstheme="minorHAnsi"/>
            <w:i/>
            <w:sz w:val="22"/>
            <w:szCs w:val="22"/>
          </w:rPr>
          <w:t xml:space="preserve">preukázanie </w:t>
        </w:r>
      </w:ins>
      <w:r w:rsidR="00614698">
        <w:rPr>
          <w:rFonts w:asciiTheme="minorHAnsi" w:hAnsiTheme="minorHAnsi" w:cstheme="minorHAnsi"/>
          <w:i/>
          <w:sz w:val="22"/>
          <w:szCs w:val="22"/>
        </w:rPr>
        <w:t>splneni</w:t>
      </w:r>
      <w:del w:id="3" w:author="Autor">
        <w:r w:rsidR="00614698" w:rsidDel="004F0117">
          <w:rPr>
            <w:rFonts w:asciiTheme="minorHAnsi" w:hAnsiTheme="minorHAnsi" w:cstheme="minorHAnsi"/>
            <w:i/>
            <w:sz w:val="22"/>
            <w:szCs w:val="22"/>
          </w:rPr>
          <w:delText>e</w:delText>
        </w:r>
      </w:del>
      <w:ins w:id="4" w:author="Autor">
        <w:r w:rsidR="004F0117">
          <w:rPr>
            <w:rFonts w:asciiTheme="minorHAnsi" w:hAnsiTheme="minorHAnsi" w:cstheme="minorHAnsi"/>
            <w:i/>
            <w:sz w:val="22"/>
            <w:szCs w:val="22"/>
          </w:rPr>
          <w:t>a tejto</w:t>
        </w:r>
      </w:ins>
      <w:r w:rsidR="00614698">
        <w:rPr>
          <w:rFonts w:asciiTheme="minorHAnsi" w:hAnsiTheme="minorHAnsi" w:cstheme="minorHAnsi"/>
          <w:i/>
          <w:sz w:val="22"/>
          <w:szCs w:val="22"/>
        </w:rPr>
        <w:t xml:space="preserve"> </w:t>
      </w:r>
      <w:r w:rsidRPr="00230311">
        <w:rPr>
          <w:rFonts w:asciiTheme="minorHAnsi" w:hAnsiTheme="minorHAnsi" w:cstheme="minorHAnsi"/>
          <w:i/>
          <w:sz w:val="22"/>
          <w:szCs w:val="22"/>
        </w:rPr>
        <w:t>podmienk</w:t>
      </w:r>
      <w:r w:rsidR="00614698">
        <w:rPr>
          <w:rFonts w:asciiTheme="minorHAnsi" w:hAnsiTheme="minorHAnsi" w:cstheme="minorHAnsi"/>
          <w:i/>
          <w:sz w:val="22"/>
          <w:szCs w:val="22"/>
        </w:rPr>
        <w:t>y</w:t>
      </w:r>
      <w:ins w:id="5" w:author="Autor">
        <w:r w:rsidR="004F0117">
          <w:rPr>
            <w:rFonts w:asciiTheme="minorHAnsi" w:hAnsiTheme="minorHAnsi" w:cstheme="minorHAnsi"/>
            <w:i/>
            <w:sz w:val="22"/>
            <w:szCs w:val="22"/>
          </w:rPr>
          <w:t xml:space="preserve"> poskytnutia príspevku</w:t>
        </w:r>
      </w:ins>
      <w:r w:rsidRPr="00230311">
        <w:rPr>
          <w:rFonts w:asciiTheme="minorHAnsi" w:hAnsiTheme="minorHAnsi" w:cstheme="minorHAnsi"/>
          <w:i/>
          <w:sz w:val="22"/>
          <w:szCs w:val="22"/>
        </w:rPr>
        <w:t xml:space="preserve"> sa </w:t>
      </w:r>
      <w:del w:id="6" w:author="Autor">
        <w:r w:rsidRPr="00230311" w:rsidDel="004F0117">
          <w:rPr>
            <w:rFonts w:asciiTheme="minorHAnsi" w:hAnsiTheme="minorHAnsi" w:cstheme="minorHAnsi"/>
            <w:i/>
            <w:sz w:val="22"/>
            <w:szCs w:val="22"/>
          </w:rPr>
          <w:delText xml:space="preserve">preukazuje čestným vyhlásením </w:delText>
        </w:r>
      </w:del>
      <w:ins w:id="7" w:author="Autor">
        <w:r w:rsidR="004F0117">
          <w:rPr>
            <w:rFonts w:asciiTheme="minorHAnsi" w:hAnsiTheme="minorHAnsi" w:cstheme="minorHAnsi"/>
            <w:i/>
            <w:sz w:val="22"/>
            <w:szCs w:val="22"/>
          </w:rPr>
          <w:t xml:space="preserve">od </w:t>
        </w:r>
      </w:ins>
      <w:r w:rsidRPr="00230311">
        <w:rPr>
          <w:rFonts w:asciiTheme="minorHAnsi" w:hAnsiTheme="minorHAnsi" w:cstheme="minorHAnsi"/>
          <w:i/>
          <w:sz w:val="22"/>
          <w:szCs w:val="22"/>
        </w:rPr>
        <w:t>žiadateľa</w:t>
      </w:r>
      <w:del w:id="8" w:author="Autor">
        <w:r w:rsidRPr="00230311" w:rsidDel="004F0117">
          <w:rPr>
            <w:rFonts w:asciiTheme="minorHAnsi" w:hAnsiTheme="minorHAnsi" w:cstheme="minorHAnsi"/>
            <w:i/>
            <w:sz w:val="22"/>
            <w:szCs w:val="22"/>
          </w:rPr>
          <w:delText xml:space="preserve"> v časti č. 15 vo formulári ŽoNFP</w:delText>
        </w:r>
      </w:del>
      <w:ins w:id="9" w:author="Autor">
        <w:r w:rsidR="004F0117">
          <w:rPr>
            <w:rFonts w:asciiTheme="minorHAnsi" w:hAnsiTheme="minorHAnsi" w:cstheme="minorHAnsi"/>
            <w:i/>
            <w:sz w:val="22"/>
            <w:szCs w:val="22"/>
          </w:rPr>
          <w:t xml:space="preserve"> nevyžaduje</w:t>
        </w:r>
      </w:ins>
      <w:r w:rsidRPr="00230311">
        <w:rPr>
          <w:rFonts w:asciiTheme="minorHAnsi" w:hAnsiTheme="minorHAnsi" w:cstheme="minorHAnsi"/>
          <w:sz w:val="22"/>
          <w:szCs w:val="22"/>
        </w:rPr>
        <w:t>)</w:t>
      </w:r>
      <w:r>
        <w:rPr>
          <w:rFonts w:asciiTheme="minorHAnsi" w:hAnsiTheme="minorHAnsi" w:cstheme="minorHAnsi"/>
          <w:sz w:val="22"/>
          <w:szCs w:val="22"/>
        </w:rPr>
        <w:t>.</w:t>
      </w:r>
    </w:p>
    <w:p w14:paraId="62DCD623"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Oprávnenosť aktivít realizácie projektu</w:t>
      </w:r>
    </w:p>
    <w:p w14:paraId="78CE3BE5" w14:textId="6069885E" w:rsidR="00810DAA" w:rsidRPr="00F43906" w:rsidRDefault="00810DAA" w:rsidP="00BA4CEE">
      <w:pPr>
        <w:pStyle w:val="Odsekzoznamu"/>
        <w:spacing w:before="120" w:after="120"/>
        <w:ind w:left="360"/>
        <w:contextualSpacing w:val="0"/>
        <w:jc w:val="both"/>
        <w:rPr>
          <w:rFonts w:asciiTheme="minorHAnsi" w:hAnsiTheme="minorHAnsi" w:cstheme="minorHAnsi"/>
          <w:b/>
          <w:sz w:val="22"/>
          <w:szCs w:val="22"/>
        </w:rPr>
      </w:pPr>
      <w:r w:rsidRPr="00F43906">
        <w:rPr>
          <w:rFonts w:asciiTheme="minorHAnsi" w:hAnsiTheme="minorHAnsi" w:cstheme="minorHAnsi"/>
          <w:sz w:val="22"/>
          <w:szCs w:val="22"/>
          <w:u w:val="single"/>
        </w:rPr>
        <w:t>Podmienky oprávnenosti aktivít:</w:t>
      </w:r>
    </w:p>
    <w:p w14:paraId="1ADCB42F" w14:textId="77777777" w:rsidR="00F875B0" w:rsidRPr="00F43906" w:rsidRDefault="00F875B0" w:rsidP="00BA4CE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F43906">
        <w:rPr>
          <w:rFonts w:asciiTheme="minorHAnsi" w:hAnsiTheme="minorHAnsi" w:cstheme="minorHAnsi"/>
          <w:color w:val="000000"/>
          <w:sz w:val="22"/>
          <w:szCs w:val="22"/>
        </w:rPr>
        <w:t>hlavné aktivity projektu sú vo vecnom súlade s oprávnenými aktivitami OP TP</w:t>
      </w:r>
      <w:r w:rsidR="005D616C" w:rsidRPr="00F43906">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na realizáciu ktorých je vyhlásené toto vyzvanie</w:t>
      </w:r>
    </w:p>
    <w:p w14:paraId="1FF92972" w14:textId="77777777" w:rsidR="00F875B0" w:rsidRPr="00F43906" w:rsidRDefault="00F875B0" w:rsidP="00BA4CE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F43906">
        <w:rPr>
          <w:rFonts w:asciiTheme="minorHAnsi" w:hAnsiTheme="minorHAnsi" w:cstheme="minorHAnsi"/>
          <w:color w:val="000000"/>
          <w:sz w:val="22"/>
          <w:szCs w:val="22"/>
        </w:rPr>
        <w:lastRenderedPageBreak/>
        <w:t xml:space="preserve">Oprávnené na poskytnutie príspevku sú výlučne projekty, ktoré svojimi aktivitami spadajú do oprávnenej aktivity: </w:t>
      </w:r>
      <w:r w:rsidRPr="00F43906">
        <w:rPr>
          <w:rFonts w:asciiTheme="minorHAnsi" w:hAnsiTheme="minorHAnsi" w:cstheme="minorHAnsi"/>
          <w:b/>
          <w:color w:val="000000"/>
          <w:sz w:val="22"/>
          <w:szCs w:val="22"/>
        </w:rPr>
        <w:t xml:space="preserve">301010011A001 </w:t>
      </w:r>
      <w:r w:rsidR="00BE48FD" w:rsidRPr="00F43906">
        <w:rPr>
          <w:rFonts w:asciiTheme="minorHAnsi" w:hAnsiTheme="minorHAnsi" w:cstheme="minorHAnsi"/>
          <w:b/>
          <w:color w:val="000000"/>
          <w:sz w:val="22"/>
          <w:szCs w:val="22"/>
        </w:rPr>
        <w:t>–</w:t>
      </w:r>
      <w:r w:rsidRPr="00F43906">
        <w:rPr>
          <w:rFonts w:asciiTheme="minorHAnsi" w:hAnsiTheme="minorHAnsi" w:cstheme="minorHAnsi"/>
          <w:color w:val="000000"/>
          <w:sz w:val="22"/>
          <w:szCs w:val="22"/>
        </w:rPr>
        <w:t xml:space="preserve"> </w:t>
      </w:r>
      <w:r w:rsidR="00BE48FD" w:rsidRPr="00F43906">
        <w:rPr>
          <w:rFonts w:asciiTheme="minorHAnsi" w:hAnsiTheme="minorHAnsi" w:cstheme="minorHAnsi"/>
          <w:b/>
          <w:sz w:val="22"/>
          <w:szCs w:val="22"/>
        </w:rPr>
        <w:t>A.</w:t>
      </w:r>
      <w:r w:rsidR="00BE48FD" w:rsidRPr="00F43906">
        <w:rPr>
          <w:rFonts w:asciiTheme="minorHAnsi" w:hAnsiTheme="minorHAnsi" w:cstheme="minorHAnsi"/>
          <w:color w:val="000000"/>
          <w:sz w:val="22"/>
          <w:szCs w:val="22"/>
        </w:rPr>
        <w:t xml:space="preserve"> </w:t>
      </w:r>
      <w:r w:rsidRPr="00F43906">
        <w:rPr>
          <w:rFonts w:asciiTheme="minorHAnsi" w:hAnsiTheme="minorHAnsi" w:cstheme="minorHAnsi"/>
          <w:b/>
          <w:sz w:val="22"/>
          <w:szCs w:val="22"/>
        </w:rPr>
        <w:t>Refundácia miezd AK priamo zapojených do riadenia, kontroly a auditu EŠIF</w:t>
      </w:r>
      <w:r w:rsidR="004D39AC" w:rsidRPr="00F43906">
        <w:rPr>
          <w:rFonts w:asciiTheme="minorHAnsi" w:hAnsiTheme="minorHAnsi" w:cstheme="minorHAnsi"/>
          <w:b/>
          <w:sz w:val="22"/>
          <w:szCs w:val="22"/>
        </w:rPr>
        <w:t>.</w:t>
      </w:r>
    </w:p>
    <w:p w14:paraId="0873D487" w14:textId="622E451C" w:rsidR="00B63E56" w:rsidRDefault="004D39AC"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4C828B52" w14:textId="77777777" w:rsidR="006A516A" w:rsidRPr="00F43906" w:rsidRDefault="006A516A" w:rsidP="006A516A">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časová oprávnenosť realizácie projektu</w:t>
      </w:r>
    </w:p>
    <w:p w14:paraId="4727AF97" w14:textId="424632DA" w:rsidR="006A516A" w:rsidRPr="00F43906" w:rsidRDefault="00F117A3" w:rsidP="006A516A">
      <w:pPr>
        <w:pStyle w:val="Odsekzoznamu"/>
        <w:spacing w:before="120" w:after="120"/>
        <w:contextualSpacing w:val="0"/>
        <w:jc w:val="both"/>
        <w:rPr>
          <w:rFonts w:asciiTheme="minorHAnsi" w:hAnsiTheme="minorHAnsi" w:cstheme="minorHAnsi"/>
          <w:i/>
          <w:sz w:val="22"/>
          <w:szCs w:val="22"/>
        </w:rPr>
      </w:pPr>
      <w:ins w:id="10" w:author="Autor">
        <w:del w:id="11" w:author="Autor">
          <w:r w:rsidDel="00A715C4">
            <w:rPr>
              <w:rFonts w:asciiTheme="minorHAnsi" w:hAnsiTheme="minorHAnsi" w:cstheme="minorHAnsi"/>
              <w:color w:val="000000"/>
              <w:sz w:val="22"/>
              <w:szCs w:val="22"/>
            </w:rPr>
            <w:delText xml:space="preserve">Maximálna dĺžka realizácie projektu je </w:delText>
          </w:r>
          <w:r w:rsidRPr="00F117A3" w:rsidDel="00A715C4">
            <w:rPr>
              <w:rFonts w:asciiTheme="minorHAnsi" w:hAnsiTheme="minorHAnsi" w:cstheme="minorHAnsi"/>
              <w:b/>
              <w:color w:val="000000"/>
              <w:sz w:val="22"/>
              <w:szCs w:val="22"/>
              <w:rPrChange w:id="12" w:author="Autor">
                <w:rPr>
                  <w:rFonts w:asciiTheme="minorHAnsi" w:hAnsiTheme="minorHAnsi" w:cstheme="minorHAnsi"/>
                  <w:color w:val="000000"/>
                  <w:sz w:val="22"/>
                  <w:szCs w:val="22"/>
                </w:rPr>
              </w:rPrChange>
            </w:rPr>
            <w:delText>3 mesiace</w:delText>
          </w:r>
          <w:r w:rsidDel="00A715C4">
            <w:rPr>
              <w:rFonts w:asciiTheme="minorHAnsi" w:hAnsiTheme="minorHAnsi" w:cstheme="minorHAnsi"/>
              <w:color w:val="000000"/>
              <w:sz w:val="22"/>
              <w:szCs w:val="22"/>
            </w:rPr>
            <w:delText xml:space="preserve">. </w:delText>
          </w:r>
        </w:del>
      </w:ins>
      <w:r w:rsidR="006A516A" w:rsidRPr="00F43906">
        <w:rPr>
          <w:rFonts w:asciiTheme="minorHAnsi" w:hAnsiTheme="minorHAnsi" w:cstheme="minorHAnsi"/>
          <w:color w:val="000000"/>
          <w:sz w:val="22"/>
          <w:szCs w:val="22"/>
        </w:rPr>
        <w:t xml:space="preserve">Hlavné aktivity projektu je prijímateľ povinný začať realizovať </w:t>
      </w:r>
      <w:r w:rsidR="006A516A" w:rsidRPr="003F00FD">
        <w:rPr>
          <w:rFonts w:asciiTheme="minorHAnsi" w:eastAsiaTheme="minorHAnsi" w:hAnsiTheme="minorHAnsi"/>
          <w:b/>
          <w:color w:val="000000"/>
          <w:sz w:val="22"/>
          <w:szCs w:val="22"/>
          <w:lang w:eastAsia="en-US"/>
        </w:rPr>
        <w:t>najskôr</w:t>
      </w:r>
      <w:ins w:id="13" w:author="Autor">
        <w:r>
          <w:rPr>
            <w:rFonts w:asciiTheme="minorHAnsi" w:eastAsiaTheme="minorHAnsi" w:hAnsiTheme="minorHAnsi"/>
            <w:b/>
            <w:color w:val="000000"/>
            <w:sz w:val="22"/>
            <w:szCs w:val="22"/>
            <w:lang w:eastAsia="en-US"/>
          </w:rPr>
          <w:t xml:space="preserve"> </w:t>
        </w:r>
      </w:ins>
      <w:del w:id="14" w:author="Autor">
        <w:r w:rsidR="006A516A" w:rsidRPr="003F00FD" w:rsidDel="00F117A3">
          <w:rPr>
            <w:rFonts w:asciiTheme="minorHAnsi" w:eastAsiaTheme="minorHAnsi" w:hAnsiTheme="minorHAnsi"/>
            <w:b/>
            <w:color w:val="000000"/>
            <w:sz w:val="22"/>
            <w:szCs w:val="22"/>
            <w:lang w:eastAsia="en-US"/>
          </w:rPr>
          <w:br/>
        </w:r>
      </w:del>
      <w:r w:rsidR="006A516A" w:rsidRPr="00CD0EF3">
        <w:rPr>
          <w:rFonts w:asciiTheme="minorHAnsi" w:eastAsiaTheme="minorHAnsi" w:hAnsiTheme="minorHAnsi"/>
          <w:b/>
          <w:color w:val="000000"/>
          <w:sz w:val="22"/>
          <w:szCs w:val="22"/>
          <w:lang w:eastAsia="en-US"/>
        </w:rPr>
        <w:t xml:space="preserve">od 01. </w:t>
      </w:r>
      <w:del w:id="15" w:author="Autor">
        <w:r w:rsidR="006A516A" w:rsidDel="00F117A3">
          <w:rPr>
            <w:rFonts w:asciiTheme="minorHAnsi" w:eastAsiaTheme="minorHAnsi" w:hAnsiTheme="minorHAnsi"/>
            <w:b/>
            <w:color w:val="000000"/>
            <w:sz w:val="22"/>
            <w:szCs w:val="22"/>
            <w:lang w:eastAsia="en-US"/>
          </w:rPr>
          <w:delText>12</w:delText>
        </w:r>
      </w:del>
      <w:ins w:id="16" w:author="Autor">
        <w:r>
          <w:rPr>
            <w:rFonts w:asciiTheme="minorHAnsi" w:eastAsiaTheme="minorHAnsi" w:hAnsiTheme="minorHAnsi"/>
            <w:b/>
            <w:color w:val="000000"/>
            <w:sz w:val="22"/>
            <w:szCs w:val="22"/>
            <w:lang w:eastAsia="en-US"/>
          </w:rPr>
          <w:t>01</w:t>
        </w:r>
      </w:ins>
      <w:r w:rsidR="006A516A" w:rsidRPr="00CD0EF3">
        <w:rPr>
          <w:rFonts w:asciiTheme="minorHAnsi" w:eastAsiaTheme="minorHAnsi" w:hAnsiTheme="minorHAnsi"/>
          <w:b/>
          <w:color w:val="000000"/>
          <w:sz w:val="22"/>
          <w:szCs w:val="22"/>
          <w:lang w:eastAsia="en-US"/>
        </w:rPr>
        <w:t>. 20</w:t>
      </w:r>
      <w:del w:id="17" w:author="Autor">
        <w:r w:rsidR="006A516A" w:rsidRPr="00CD0EF3" w:rsidDel="00F117A3">
          <w:rPr>
            <w:rFonts w:asciiTheme="minorHAnsi" w:eastAsiaTheme="minorHAnsi" w:hAnsiTheme="minorHAnsi"/>
            <w:b/>
            <w:color w:val="000000"/>
            <w:sz w:val="22"/>
            <w:szCs w:val="22"/>
            <w:lang w:eastAsia="en-US"/>
          </w:rPr>
          <w:delText>1</w:delText>
        </w:r>
        <w:r w:rsidR="006A516A" w:rsidDel="00F117A3">
          <w:rPr>
            <w:rFonts w:asciiTheme="minorHAnsi" w:eastAsiaTheme="minorHAnsi" w:hAnsiTheme="minorHAnsi"/>
            <w:b/>
            <w:color w:val="000000"/>
            <w:sz w:val="22"/>
            <w:szCs w:val="22"/>
            <w:lang w:eastAsia="en-US"/>
          </w:rPr>
          <w:delText>8</w:delText>
        </w:r>
      </w:del>
      <w:ins w:id="18" w:author="Autor">
        <w:r>
          <w:rPr>
            <w:rFonts w:asciiTheme="minorHAnsi" w:eastAsiaTheme="minorHAnsi" w:hAnsiTheme="minorHAnsi"/>
            <w:b/>
            <w:color w:val="000000"/>
            <w:sz w:val="22"/>
            <w:szCs w:val="22"/>
            <w:lang w:eastAsia="en-US"/>
          </w:rPr>
          <w:t>22</w:t>
        </w:r>
      </w:ins>
      <w:r w:rsidR="006A516A">
        <w:rPr>
          <w:rFonts w:asciiTheme="minorHAnsi" w:eastAsiaTheme="minorHAnsi" w:hAnsiTheme="minorHAnsi"/>
          <w:b/>
          <w:color w:val="000000"/>
          <w:sz w:val="22"/>
          <w:szCs w:val="22"/>
          <w:lang w:eastAsia="en-US"/>
        </w:rPr>
        <w:t xml:space="preserve"> </w:t>
      </w:r>
      <w:del w:id="19" w:author="Autor">
        <w:r w:rsidR="006A516A" w:rsidRPr="00F43906" w:rsidDel="00F117A3">
          <w:rPr>
            <w:rFonts w:asciiTheme="minorHAnsi" w:hAnsiTheme="minorHAnsi" w:cstheme="minorHAnsi"/>
            <w:color w:val="000000"/>
            <w:sz w:val="22"/>
            <w:szCs w:val="22"/>
          </w:rPr>
          <w:delText>najneskôr do 3 mesiacov od nadobudnutia účinnosti zmluvy o poskytnutí NFP</w:delText>
        </w:r>
        <w:r w:rsidR="006A516A" w:rsidDel="00F117A3">
          <w:rPr>
            <w:rFonts w:asciiTheme="minorHAnsi" w:hAnsiTheme="minorHAnsi" w:cstheme="minorHAnsi"/>
            <w:color w:val="000000"/>
            <w:sz w:val="22"/>
            <w:szCs w:val="22"/>
          </w:rPr>
          <w:delText xml:space="preserve"> </w:delText>
        </w:r>
        <w:r w:rsidR="006A516A" w:rsidRPr="00F43906" w:rsidDel="00F117A3">
          <w:rPr>
            <w:rFonts w:asciiTheme="minorHAnsi" w:hAnsiTheme="minorHAnsi" w:cstheme="minorHAnsi"/>
            <w:color w:val="000000"/>
            <w:sz w:val="22"/>
            <w:szCs w:val="22"/>
          </w:rPr>
          <w:delText xml:space="preserve">(ďalej aj „zmluva o NFP“)/interného </w:delText>
        </w:r>
        <w:r w:rsidR="006A516A" w:rsidDel="00F117A3">
          <w:rPr>
            <w:rFonts w:asciiTheme="minorHAnsi" w:hAnsiTheme="minorHAnsi" w:cstheme="minorHAnsi"/>
            <w:color w:val="000000"/>
            <w:sz w:val="22"/>
            <w:szCs w:val="22"/>
          </w:rPr>
          <w:delText>r</w:delText>
        </w:r>
        <w:r w:rsidR="006A516A" w:rsidRPr="00F43906" w:rsidDel="00F117A3">
          <w:rPr>
            <w:rFonts w:asciiTheme="minorHAnsi" w:hAnsiTheme="minorHAnsi" w:cstheme="minorHAnsi"/>
            <w:color w:val="000000"/>
            <w:sz w:val="22"/>
            <w:szCs w:val="22"/>
          </w:rPr>
          <w:delText xml:space="preserve">ozhodnutia o schválení žiadosti o NFP. Aktivity projektu je prijímateľ povinný </w:delText>
        </w:r>
      </w:del>
      <w:ins w:id="20" w:author="Autor">
        <w:r>
          <w:rPr>
            <w:rFonts w:asciiTheme="minorHAnsi" w:hAnsiTheme="minorHAnsi" w:cstheme="minorHAnsi"/>
            <w:color w:val="000000"/>
            <w:sz w:val="22"/>
            <w:szCs w:val="22"/>
          </w:rPr>
          <w:t>a</w:t>
        </w:r>
        <w:del w:id="21" w:author="Autor">
          <w:r w:rsidDel="00F4661D">
            <w:rPr>
              <w:rFonts w:asciiTheme="minorHAnsi" w:hAnsiTheme="minorHAnsi" w:cstheme="minorHAnsi"/>
              <w:color w:val="000000"/>
              <w:sz w:val="22"/>
              <w:szCs w:val="22"/>
            </w:rPr>
            <w:delText xml:space="preserve"> </w:delText>
          </w:r>
        </w:del>
        <w:r w:rsidR="00F4661D">
          <w:rPr>
            <w:rFonts w:asciiTheme="minorHAnsi" w:hAnsiTheme="minorHAnsi" w:cstheme="minorHAnsi"/>
            <w:color w:val="000000"/>
            <w:sz w:val="22"/>
            <w:szCs w:val="22"/>
          </w:rPr>
          <w:t> </w:t>
        </w:r>
      </w:ins>
      <w:r w:rsidR="006A516A" w:rsidRPr="00F43906">
        <w:rPr>
          <w:rFonts w:asciiTheme="minorHAnsi" w:hAnsiTheme="minorHAnsi" w:cstheme="minorHAnsi"/>
          <w:color w:val="000000"/>
          <w:sz w:val="22"/>
          <w:szCs w:val="22"/>
        </w:rPr>
        <w:t xml:space="preserve">ukončiť </w:t>
      </w:r>
      <w:r w:rsidR="006A516A" w:rsidRPr="00F43906">
        <w:rPr>
          <w:rFonts w:asciiTheme="minorHAnsi" w:hAnsiTheme="minorHAnsi" w:cstheme="minorHAnsi"/>
          <w:b/>
          <w:color w:val="000000"/>
          <w:sz w:val="22"/>
          <w:szCs w:val="22"/>
        </w:rPr>
        <w:t xml:space="preserve">najneskôr do </w:t>
      </w:r>
      <w:r w:rsidR="006A516A" w:rsidRPr="00F117A3">
        <w:rPr>
          <w:rFonts w:asciiTheme="minorHAnsi" w:hAnsiTheme="minorHAnsi" w:cstheme="minorHAnsi"/>
          <w:b/>
          <w:color w:val="000000"/>
          <w:sz w:val="22"/>
          <w:szCs w:val="22"/>
        </w:rPr>
        <w:t xml:space="preserve">31. </w:t>
      </w:r>
      <w:del w:id="22" w:author="Autor">
        <w:r w:rsidR="006A516A" w:rsidRPr="00F117A3" w:rsidDel="00F117A3">
          <w:rPr>
            <w:rFonts w:asciiTheme="minorHAnsi" w:hAnsiTheme="minorHAnsi" w:cstheme="minorHAnsi"/>
            <w:b/>
            <w:color w:val="000000"/>
            <w:sz w:val="22"/>
            <w:szCs w:val="22"/>
          </w:rPr>
          <w:delText>12</w:delText>
        </w:r>
      </w:del>
      <w:ins w:id="23" w:author="Autor">
        <w:r>
          <w:rPr>
            <w:rFonts w:asciiTheme="minorHAnsi" w:hAnsiTheme="minorHAnsi" w:cstheme="minorHAnsi"/>
            <w:b/>
            <w:color w:val="000000"/>
            <w:sz w:val="22"/>
            <w:szCs w:val="22"/>
          </w:rPr>
          <w:t>03</w:t>
        </w:r>
      </w:ins>
      <w:r w:rsidR="006A516A" w:rsidRPr="00F117A3">
        <w:rPr>
          <w:rFonts w:asciiTheme="minorHAnsi" w:hAnsiTheme="minorHAnsi" w:cstheme="minorHAnsi"/>
          <w:b/>
          <w:color w:val="000000"/>
          <w:sz w:val="22"/>
          <w:szCs w:val="22"/>
        </w:rPr>
        <w:t>. 202</w:t>
      </w:r>
      <w:del w:id="24" w:author="Autor">
        <w:r w:rsidR="006A516A" w:rsidRPr="00F117A3" w:rsidDel="00F117A3">
          <w:rPr>
            <w:rFonts w:asciiTheme="minorHAnsi" w:hAnsiTheme="minorHAnsi" w:cstheme="minorHAnsi"/>
            <w:b/>
            <w:color w:val="000000"/>
            <w:sz w:val="22"/>
            <w:szCs w:val="22"/>
          </w:rPr>
          <w:delText>1</w:delText>
        </w:r>
      </w:del>
      <w:ins w:id="25" w:author="Autor">
        <w:r>
          <w:rPr>
            <w:rFonts w:asciiTheme="minorHAnsi" w:hAnsiTheme="minorHAnsi" w:cstheme="minorHAnsi"/>
            <w:b/>
            <w:color w:val="000000"/>
            <w:sz w:val="22"/>
            <w:szCs w:val="22"/>
          </w:rPr>
          <w:t>2</w:t>
        </w:r>
      </w:ins>
      <w:r w:rsidR="006A516A" w:rsidRPr="00F117A3">
        <w:rPr>
          <w:rFonts w:asciiTheme="minorHAnsi" w:hAnsiTheme="minorHAnsi" w:cstheme="minorHAnsi"/>
          <w:color w:val="000000"/>
          <w:sz w:val="22"/>
          <w:szCs w:val="22"/>
        </w:rPr>
        <w:t>.</w:t>
      </w:r>
      <w:r w:rsidR="006A516A" w:rsidRPr="00F43906">
        <w:rPr>
          <w:rFonts w:asciiTheme="minorHAnsi" w:hAnsiTheme="minorHAnsi" w:cstheme="minorHAnsi"/>
          <w:color w:val="000000"/>
          <w:sz w:val="22"/>
          <w:szCs w:val="22"/>
        </w:rPr>
        <w:t xml:space="preserve"> Žiadateľ o NFP je oprávnený predložiť v rámci vyzvania viacero žiadostí o NFP. </w:t>
      </w:r>
    </w:p>
    <w:p w14:paraId="241E3BA9" w14:textId="266E1050" w:rsidR="006A516A" w:rsidRPr="00F43906" w:rsidRDefault="006A516A"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Pr>
          <w:rFonts w:asciiTheme="minorHAnsi" w:hAnsiTheme="minorHAnsi"/>
          <w:i/>
          <w:sz w:val="22"/>
          <w:szCs w:val="22"/>
        </w:rPr>
        <w:t xml:space="preserve">začať skôr </w:t>
      </w:r>
      <w:r w:rsidRPr="00CD0EF3">
        <w:rPr>
          <w:rFonts w:asciiTheme="minorHAnsi" w:hAnsiTheme="minorHAnsi"/>
          <w:i/>
          <w:sz w:val="22"/>
          <w:szCs w:val="22"/>
        </w:rPr>
        <w:t xml:space="preserve">ako 01. </w:t>
      </w:r>
      <w:del w:id="26" w:author="Autor">
        <w:r w:rsidDel="00A715C4">
          <w:rPr>
            <w:rFonts w:asciiTheme="minorHAnsi" w:hAnsiTheme="minorHAnsi"/>
            <w:i/>
            <w:sz w:val="22"/>
            <w:szCs w:val="22"/>
          </w:rPr>
          <w:delText>12</w:delText>
        </w:r>
      </w:del>
      <w:ins w:id="27" w:author="Autor">
        <w:r w:rsidR="00A715C4">
          <w:rPr>
            <w:rFonts w:asciiTheme="minorHAnsi" w:hAnsiTheme="minorHAnsi"/>
            <w:i/>
            <w:sz w:val="22"/>
            <w:szCs w:val="22"/>
          </w:rPr>
          <w:t>01</w:t>
        </w:r>
      </w:ins>
      <w:r w:rsidRPr="00CD0EF3">
        <w:rPr>
          <w:rFonts w:asciiTheme="minorHAnsi" w:hAnsiTheme="minorHAnsi"/>
          <w:i/>
          <w:sz w:val="22"/>
          <w:szCs w:val="22"/>
        </w:rPr>
        <w:t>. 20</w:t>
      </w:r>
      <w:del w:id="28" w:author="Autor">
        <w:r w:rsidRPr="00CD0EF3" w:rsidDel="00F117A3">
          <w:rPr>
            <w:rFonts w:asciiTheme="minorHAnsi" w:hAnsiTheme="minorHAnsi"/>
            <w:i/>
            <w:sz w:val="22"/>
            <w:szCs w:val="22"/>
          </w:rPr>
          <w:delText>1</w:delText>
        </w:r>
        <w:r w:rsidDel="00F117A3">
          <w:rPr>
            <w:rFonts w:asciiTheme="minorHAnsi" w:hAnsiTheme="minorHAnsi"/>
            <w:i/>
            <w:sz w:val="22"/>
            <w:szCs w:val="22"/>
          </w:rPr>
          <w:delText>8</w:delText>
        </w:r>
      </w:del>
      <w:ins w:id="29" w:author="Autor">
        <w:r w:rsidR="00F117A3">
          <w:rPr>
            <w:rFonts w:asciiTheme="minorHAnsi" w:hAnsiTheme="minorHAnsi"/>
            <w:i/>
            <w:sz w:val="22"/>
            <w:szCs w:val="22"/>
          </w:rPr>
          <w:t>22</w:t>
        </w:r>
      </w:ins>
      <w:r>
        <w:rPr>
          <w:rFonts w:asciiTheme="minorHAnsi" w:hAnsiTheme="minorHAnsi"/>
          <w:i/>
          <w:sz w:val="22"/>
          <w:szCs w:val="22"/>
        </w:rPr>
        <w:t xml:space="preserve"> a </w:t>
      </w:r>
      <w:r w:rsidRPr="00F117A3">
        <w:rPr>
          <w:rFonts w:asciiTheme="minorHAnsi" w:hAnsiTheme="minorHAnsi" w:cstheme="minorHAnsi"/>
          <w:i/>
          <w:sz w:val="22"/>
          <w:szCs w:val="22"/>
        </w:rPr>
        <w:t xml:space="preserve">presiahnuť dátum 31. </w:t>
      </w:r>
      <w:del w:id="30" w:author="Autor">
        <w:r w:rsidRPr="00F117A3" w:rsidDel="00F117A3">
          <w:rPr>
            <w:rFonts w:asciiTheme="minorHAnsi" w:hAnsiTheme="minorHAnsi" w:cstheme="minorHAnsi"/>
            <w:i/>
            <w:sz w:val="22"/>
            <w:szCs w:val="22"/>
          </w:rPr>
          <w:delText>12</w:delText>
        </w:r>
      </w:del>
      <w:ins w:id="31" w:author="Autor">
        <w:r w:rsidR="00F117A3">
          <w:rPr>
            <w:rFonts w:asciiTheme="minorHAnsi" w:hAnsiTheme="minorHAnsi" w:cstheme="minorHAnsi"/>
            <w:i/>
            <w:sz w:val="22"/>
            <w:szCs w:val="22"/>
          </w:rPr>
          <w:t>03</w:t>
        </w:r>
      </w:ins>
      <w:r w:rsidRPr="00F117A3">
        <w:rPr>
          <w:rFonts w:asciiTheme="minorHAnsi" w:hAnsiTheme="minorHAnsi" w:cstheme="minorHAnsi"/>
          <w:i/>
          <w:sz w:val="22"/>
          <w:szCs w:val="22"/>
        </w:rPr>
        <w:t>. 202</w:t>
      </w:r>
      <w:del w:id="32" w:author="Autor">
        <w:r w:rsidRPr="00F117A3" w:rsidDel="00F117A3">
          <w:rPr>
            <w:rFonts w:asciiTheme="minorHAnsi" w:hAnsiTheme="minorHAnsi" w:cstheme="minorHAnsi"/>
            <w:i/>
            <w:sz w:val="22"/>
            <w:szCs w:val="22"/>
          </w:rPr>
          <w:delText>1</w:delText>
        </w:r>
      </w:del>
      <w:ins w:id="33" w:author="Autor">
        <w:r w:rsidR="00F117A3">
          <w:rPr>
            <w:rFonts w:asciiTheme="minorHAnsi" w:hAnsiTheme="minorHAnsi" w:cstheme="minorHAnsi"/>
            <w:i/>
            <w:sz w:val="22"/>
            <w:szCs w:val="22"/>
          </w:rPr>
          <w:t>2</w:t>
        </w:r>
      </w:ins>
      <w:r w:rsidRPr="00F117A3">
        <w:rPr>
          <w:rFonts w:asciiTheme="minorHAnsi" w:hAnsiTheme="minorHAnsi" w:cstheme="minorHAnsi"/>
          <w:i/>
          <w:sz w:val="22"/>
          <w:szCs w:val="22"/>
        </w:rPr>
        <w:t>.)</w:t>
      </w:r>
    </w:p>
    <w:p w14:paraId="5EACE302" w14:textId="411C61C8" w:rsidR="00F875B0" w:rsidRPr="00F4661D" w:rsidDel="008B2EBD" w:rsidRDefault="00810DAA">
      <w:pPr>
        <w:pStyle w:val="Odsekzoznamu"/>
        <w:numPr>
          <w:ilvl w:val="0"/>
          <w:numId w:val="7"/>
        </w:numPr>
        <w:autoSpaceDE w:val="0"/>
        <w:autoSpaceDN w:val="0"/>
        <w:adjustRightInd w:val="0"/>
        <w:spacing w:before="120" w:after="120"/>
        <w:contextualSpacing w:val="0"/>
        <w:jc w:val="both"/>
        <w:rPr>
          <w:del w:id="34" w:author="Autor"/>
          <w:rFonts w:asciiTheme="minorHAnsi" w:hAnsiTheme="minorHAnsi" w:cstheme="minorHAnsi"/>
          <w:color w:val="000000"/>
          <w:sz w:val="22"/>
          <w:szCs w:val="22"/>
          <w:rPrChange w:id="35" w:author="Autor">
            <w:rPr>
              <w:del w:id="36" w:author="Autor"/>
              <w:rFonts w:asciiTheme="minorHAnsi" w:hAnsiTheme="minorHAnsi" w:cstheme="minorHAnsi"/>
              <w:color w:val="000000"/>
              <w:sz w:val="22"/>
              <w:szCs w:val="22"/>
            </w:rPr>
          </w:rPrChange>
        </w:rPr>
        <w:pPrChange w:id="37" w:author="Autor">
          <w:pPr>
            <w:pStyle w:val="Odsekzoznamu"/>
            <w:numPr>
              <w:numId w:val="7"/>
            </w:numPr>
            <w:spacing w:before="120" w:after="120"/>
            <w:ind w:hanging="360"/>
            <w:contextualSpacing w:val="0"/>
            <w:jc w:val="both"/>
          </w:pPr>
        </w:pPrChange>
      </w:pPr>
      <w:r w:rsidRPr="00F4661D">
        <w:rPr>
          <w:rFonts w:asciiTheme="minorHAnsi" w:hAnsiTheme="minorHAnsi" w:cstheme="minorHAnsi"/>
          <w:color w:val="000000"/>
          <w:sz w:val="22"/>
          <w:szCs w:val="22"/>
          <w:rPrChange w:id="38" w:author="Autor">
            <w:rPr>
              <w:rFonts w:asciiTheme="minorHAnsi" w:hAnsiTheme="minorHAnsi" w:cstheme="minorHAnsi"/>
              <w:color w:val="000000"/>
            </w:rPr>
          </w:rPrChange>
        </w:rPr>
        <w:t xml:space="preserve">žiadateľ neukončil fyzickú realizáciu všetkých </w:t>
      </w:r>
      <w:del w:id="39" w:author="Autor">
        <w:r w:rsidRPr="00F4661D" w:rsidDel="008B2EBD">
          <w:rPr>
            <w:rFonts w:asciiTheme="minorHAnsi" w:hAnsiTheme="minorHAnsi" w:cstheme="minorHAnsi"/>
            <w:color w:val="000000"/>
            <w:sz w:val="22"/>
            <w:szCs w:val="22"/>
            <w:rPrChange w:id="40" w:author="Autor">
              <w:rPr>
                <w:rFonts w:asciiTheme="minorHAnsi" w:hAnsiTheme="minorHAnsi" w:cstheme="minorHAnsi"/>
                <w:color w:val="000000"/>
              </w:rPr>
            </w:rPrChange>
          </w:rPr>
          <w:delText xml:space="preserve">hlavných </w:delText>
        </w:r>
      </w:del>
      <w:ins w:id="41" w:author="Autor">
        <w:r w:rsidR="008B2EBD" w:rsidRPr="00F4661D">
          <w:rPr>
            <w:rFonts w:asciiTheme="minorHAnsi" w:hAnsiTheme="minorHAnsi" w:cstheme="minorHAnsi"/>
            <w:color w:val="000000"/>
            <w:sz w:val="22"/>
            <w:szCs w:val="22"/>
            <w:rPrChange w:id="42" w:author="Autor">
              <w:rPr>
                <w:rFonts w:asciiTheme="minorHAnsi" w:hAnsiTheme="minorHAnsi" w:cstheme="minorHAnsi"/>
                <w:color w:val="000000"/>
              </w:rPr>
            </w:rPrChange>
          </w:rPr>
          <w:t xml:space="preserve">oprávnených </w:t>
        </w:r>
      </w:ins>
      <w:r w:rsidRPr="00F4661D">
        <w:rPr>
          <w:rFonts w:asciiTheme="minorHAnsi" w:hAnsiTheme="minorHAnsi" w:cstheme="minorHAnsi"/>
          <w:color w:val="000000"/>
          <w:sz w:val="22"/>
          <w:szCs w:val="22"/>
          <w:rPrChange w:id="43" w:author="Autor">
            <w:rPr>
              <w:rFonts w:asciiTheme="minorHAnsi" w:hAnsiTheme="minorHAnsi" w:cstheme="minorHAnsi"/>
              <w:color w:val="000000"/>
            </w:rPr>
          </w:rPrChange>
        </w:rPr>
        <w:t xml:space="preserve">aktivít </w:t>
      </w:r>
      <w:del w:id="44" w:author="Autor">
        <w:r w:rsidRPr="00F4661D" w:rsidDel="008B2EBD">
          <w:rPr>
            <w:rFonts w:asciiTheme="minorHAnsi" w:hAnsiTheme="minorHAnsi" w:cstheme="minorHAnsi"/>
            <w:color w:val="000000"/>
            <w:sz w:val="22"/>
            <w:szCs w:val="22"/>
            <w:rPrChange w:id="45" w:author="Autor">
              <w:rPr>
                <w:rFonts w:asciiTheme="minorHAnsi" w:hAnsiTheme="minorHAnsi" w:cstheme="minorHAnsi"/>
                <w:color w:val="000000"/>
              </w:rPr>
            </w:rPrChange>
          </w:rPr>
          <w:delText xml:space="preserve">projektu </w:delText>
        </w:r>
      </w:del>
      <w:r w:rsidRPr="00F4661D">
        <w:rPr>
          <w:rFonts w:asciiTheme="minorHAnsi" w:hAnsiTheme="minorHAnsi" w:cstheme="minorHAnsi"/>
          <w:color w:val="000000"/>
          <w:sz w:val="22"/>
          <w:szCs w:val="22"/>
          <w:rPrChange w:id="46" w:author="Autor">
            <w:rPr>
              <w:rFonts w:asciiTheme="minorHAnsi" w:hAnsiTheme="minorHAnsi" w:cstheme="minorHAnsi"/>
              <w:color w:val="000000"/>
            </w:rPr>
          </w:rPrChange>
        </w:rPr>
        <w:t>pred predložením ŽoNFP</w:t>
      </w:r>
      <w:ins w:id="47" w:author="Autor">
        <w:r w:rsidR="008B2EBD" w:rsidRPr="00F4661D">
          <w:rPr>
            <w:rFonts w:asciiTheme="minorHAnsi" w:hAnsiTheme="minorHAnsi" w:cstheme="minorHAnsi"/>
            <w:color w:val="000000"/>
            <w:sz w:val="22"/>
            <w:szCs w:val="22"/>
            <w:rPrChange w:id="48" w:author="Autor">
              <w:rPr>
                <w:rFonts w:asciiTheme="minorHAnsi" w:hAnsiTheme="minorHAnsi" w:cstheme="minorHAnsi"/>
                <w:color w:val="000000"/>
              </w:rPr>
            </w:rPrChange>
          </w:rPr>
          <w:t xml:space="preserve"> na RO OP TP</w:t>
        </w:r>
      </w:ins>
    </w:p>
    <w:p w14:paraId="298DA4C3" w14:textId="697EC60F" w:rsidR="00810DAA" w:rsidRPr="00F4661D" w:rsidRDefault="00810DAA">
      <w:pPr>
        <w:pStyle w:val="Odsekzoznamu"/>
        <w:numPr>
          <w:ilvl w:val="0"/>
          <w:numId w:val="7"/>
        </w:numPr>
        <w:autoSpaceDE w:val="0"/>
        <w:autoSpaceDN w:val="0"/>
        <w:adjustRightInd w:val="0"/>
        <w:spacing w:before="120" w:after="120"/>
        <w:contextualSpacing w:val="0"/>
        <w:jc w:val="both"/>
        <w:rPr>
          <w:rFonts w:asciiTheme="minorHAnsi" w:hAnsiTheme="minorHAnsi" w:cstheme="minorHAnsi"/>
          <w:color w:val="000000"/>
          <w:sz w:val="22"/>
          <w:szCs w:val="22"/>
          <w:rPrChange w:id="49" w:author="Autor">
            <w:rPr>
              <w:rFonts w:asciiTheme="minorHAnsi" w:hAnsiTheme="minorHAnsi" w:cstheme="minorHAnsi"/>
              <w:color w:val="000000"/>
              <w:sz w:val="22"/>
              <w:szCs w:val="22"/>
            </w:rPr>
          </w:rPrChange>
        </w:rPr>
        <w:pPrChange w:id="50" w:author="Autor">
          <w:pPr>
            <w:pStyle w:val="Odsekzoznamu"/>
            <w:autoSpaceDE w:val="0"/>
            <w:autoSpaceDN w:val="0"/>
            <w:adjustRightInd w:val="0"/>
            <w:spacing w:before="120" w:after="120"/>
            <w:contextualSpacing w:val="0"/>
            <w:jc w:val="both"/>
          </w:pPr>
        </w:pPrChange>
      </w:pPr>
      <w:del w:id="51" w:author="Autor">
        <w:r w:rsidRPr="00F4661D" w:rsidDel="008B2EBD">
          <w:rPr>
            <w:rFonts w:asciiTheme="minorHAnsi" w:hAnsiTheme="minorHAnsi" w:cstheme="minorHAnsi"/>
            <w:color w:val="000000"/>
            <w:sz w:val="22"/>
            <w:szCs w:val="22"/>
            <w:rPrChange w:id="52" w:author="Autor">
              <w:rPr>
                <w:rFonts w:asciiTheme="minorHAnsi" w:hAnsiTheme="minorHAnsi" w:cstheme="minorHAnsi"/>
                <w:color w:val="000000"/>
                <w:sz w:val="22"/>
                <w:szCs w:val="22"/>
              </w:rPr>
            </w:rPrChange>
          </w:rPr>
          <w:delText>Žiadateľ nesmie ukončiť fyzickú realizáciu všetkých hlavných aktivít projektu, t. j. plne zrealizovať všetky hlavné aktivity projektu, pred predložením ŽoNFP na RO pre OP TP.</w:delText>
        </w:r>
      </w:del>
    </w:p>
    <w:p w14:paraId="39F688EF" w14:textId="40AC83ED" w:rsidR="00BE7973" w:rsidRPr="00F43906" w:rsidRDefault="00BE7973"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w:t>
      </w:r>
      <w:ins w:id="53" w:author="Autor">
        <w:r w:rsidR="008B2EBD">
          <w:rPr>
            <w:rFonts w:asciiTheme="minorHAnsi" w:hAnsiTheme="minorHAnsi" w:cstheme="minorHAnsi"/>
            <w:i/>
            <w:sz w:val="22"/>
            <w:szCs w:val="22"/>
          </w:rPr>
          <w:t xml:space="preserve">preukázanie splnenia tejto </w:t>
        </w:r>
        <w:r w:rsidR="008B2EBD" w:rsidRPr="00230311">
          <w:rPr>
            <w:rFonts w:asciiTheme="minorHAnsi" w:hAnsiTheme="minorHAnsi" w:cstheme="minorHAnsi"/>
            <w:i/>
            <w:sz w:val="22"/>
            <w:szCs w:val="22"/>
          </w:rPr>
          <w:t>podmienk</w:t>
        </w:r>
        <w:r w:rsidR="008B2EBD">
          <w:rPr>
            <w:rFonts w:asciiTheme="minorHAnsi" w:hAnsiTheme="minorHAnsi" w:cstheme="minorHAnsi"/>
            <w:i/>
            <w:sz w:val="22"/>
            <w:szCs w:val="22"/>
          </w:rPr>
          <w:t>y poskytnutia príspevku</w:t>
        </w:r>
        <w:r w:rsidR="008B2EBD" w:rsidRPr="00230311">
          <w:rPr>
            <w:rFonts w:asciiTheme="minorHAnsi" w:hAnsiTheme="minorHAnsi" w:cstheme="minorHAnsi"/>
            <w:i/>
            <w:sz w:val="22"/>
            <w:szCs w:val="22"/>
          </w:rPr>
          <w:t xml:space="preserve"> sa </w:t>
        </w:r>
        <w:r w:rsidR="008B2EBD">
          <w:rPr>
            <w:rFonts w:asciiTheme="minorHAnsi" w:hAnsiTheme="minorHAnsi" w:cstheme="minorHAnsi"/>
            <w:i/>
            <w:sz w:val="22"/>
            <w:szCs w:val="22"/>
          </w:rPr>
          <w:t>od žiadateľa nevyžaduje</w:t>
        </w:r>
      </w:ins>
      <w:del w:id="54" w:author="Autor">
        <w:r w:rsidRPr="00F43906" w:rsidDel="008B2EBD">
          <w:rPr>
            <w:rFonts w:asciiTheme="minorHAnsi" w:hAnsiTheme="minorHAnsi" w:cstheme="minorHAnsi"/>
            <w:i/>
            <w:sz w:val="22"/>
            <w:szCs w:val="22"/>
          </w:rPr>
          <w:delText xml:space="preserve">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w:delText>
        </w:r>
        <w:r w:rsidR="009273EE" w:rsidRPr="00F43906" w:rsidDel="008B2EBD">
          <w:rPr>
            <w:rFonts w:asciiTheme="minorHAnsi" w:hAnsiTheme="minorHAnsi" w:cstheme="minorHAnsi"/>
            <w:i/>
            <w:sz w:val="22"/>
            <w:szCs w:val="22"/>
          </w:rPr>
          <w:delText>forme</w:delText>
        </w:r>
        <w:r w:rsidRPr="00F43906" w:rsidDel="008B2EBD">
          <w:rPr>
            <w:rFonts w:asciiTheme="minorHAnsi" w:hAnsiTheme="minorHAnsi" w:cstheme="minorHAnsi"/>
            <w:i/>
            <w:sz w:val="22"/>
            <w:szCs w:val="22"/>
          </w:rPr>
          <w:delText>.</w:delText>
        </w:r>
      </w:del>
      <w:r w:rsidRPr="00F43906">
        <w:rPr>
          <w:rFonts w:asciiTheme="minorHAnsi" w:hAnsiTheme="minorHAnsi" w:cstheme="minorHAnsi"/>
          <w:i/>
          <w:sz w:val="22"/>
          <w:szCs w:val="22"/>
        </w:rPr>
        <w:t>)</w:t>
      </w:r>
      <w:ins w:id="55" w:author="Autor">
        <w:r w:rsidR="008B2EBD">
          <w:rPr>
            <w:rFonts w:asciiTheme="minorHAnsi" w:hAnsiTheme="minorHAnsi" w:cstheme="minorHAnsi"/>
            <w:i/>
            <w:sz w:val="22"/>
            <w:szCs w:val="22"/>
          </w:rPr>
          <w:t>.</w:t>
        </w:r>
      </w:ins>
    </w:p>
    <w:p w14:paraId="07885DC4"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Oprávnenosť miesta realizácie projektu</w:t>
      </w:r>
    </w:p>
    <w:p w14:paraId="1581EB1E" w14:textId="77777777" w:rsidR="00496D8C" w:rsidRPr="00F43906" w:rsidRDefault="0025333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ž</w:t>
      </w:r>
      <w:r w:rsidR="00496D8C" w:rsidRPr="00F43906">
        <w:rPr>
          <w:rFonts w:asciiTheme="minorHAnsi" w:hAnsiTheme="minorHAnsi" w:cstheme="minorHAnsi"/>
          <w:color w:val="000000"/>
          <w:sz w:val="22"/>
          <w:szCs w:val="22"/>
        </w:rPr>
        <w:t>iadateľ je povinný realizo</w:t>
      </w:r>
      <w:r w:rsidRPr="00F43906">
        <w:rPr>
          <w:rFonts w:asciiTheme="minorHAnsi" w:hAnsiTheme="minorHAnsi" w:cstheme="minorHAnsi"/>
          <w:color w:val="000000"/>
          <w:sz w:val="22"/>
          <w:szCs w:val="22"/>
        </w:rPr>
        <w:t>vať projekt na oprávnenom území</w:t>
      </w:r>
    </w:p>
    <w:p w14:paraId="2174B3F8" w14:textId="77777777" w:rsidR="003C2776" w:rsidRPr="00F43906" w:rsidRDefault="00B534C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Pre toto vyzvanie je o</w:t>
      </w:r>
      <w:r w:rsidR="00496D8C" w:rsidRPr="00F43906">
        <w:rPr>
          <w:rFonts w:asciiTheme="minorHAnsi" w:hAnsiTheme="minorHAnsi" w:cstheme="minorHAnsi"/>
          <w:color w:val="000000"/>
          <w:sz w:val="22"/>
          <w:szCs w:val="22"/>
        </w:rPr>
        <w:t>právnen</w:t>
      </w:r>
      <w:r w:rsidRPr="00F43906">
        <w:rPr>
          <w:rFonts w:asciiTheme="minorHAnsi" w:hAnsiTheme="minorHAnsi" w:cstheme="minorHAnsi"/>
          <w:color w:val="000000"/>
          <w:sz w:val="22"/>
          <w:szCs w:val="22"/>
        </w:rPr>
        <w:t>ým</w:t>
      </w:r>
      <w:r w:rsidR="00496D8C" w:rsidRPr="00F43906">
        <w:rPr>
          <w:rFonts w:asciiTheme="minorHAnsi" w:hAnsiTheme="minorHAnsi" w:cstheme="minorHAnsi"/>
          <w:color w:val="000000"/>
          <w:sz w:val="22"/>
          <w:szCs w:val="22"/>
        </w:rPr>
        <w:t xml:space="preserve"> územ</w:t>
      </w:r>
      <w:r w:rsidRPr="00F43906">
        <w:rPr>
          <w:rFonts w:asciiTheme="minorHAnsi" w:hAnsiTheme="minorHAnsi" w:cstheme="minorHAnsi"/>
          <w:color w:val="000000"/>
          <w:sz w:val="22"/>
          <w:szCs w:val="22"/>
        </w:rPr>
        <w:t>ím</w:t>
      </w:r>
      <w:r w:rsidR="00496D8C" w:rsidRPr="00F43906">
        <w:rPr>
          <w:rFonts w:asciiTheme="minorHAnsi" w:hAnsiTheme="minorHAnsi" w:cstheme="minorHAnsi"/>
          <w:color w:val="000000"/>
          <w:sz w:val="22"/>
          <w:szCs w:val="22"/>
        </w:rPr>
        <w:t xml:space="preserve"> </w:t>
      </w:r>
      <w:r w:rsidR="00496D8C" w:rsidRPr="00F43906">
        <w:rPr>
          <w:rFonts w:asciiTheme="minorHAnsi" w:hAnsiTheme="minorHAnsi" w:cstheme="minorHAnsi"/>
          <w:b/>
          <w:color w:val="000000"/>
          <w:sz w:val="22"/>
          <w:szCs w:val="22"/>
        </w:rPr>
        <w:t>celé územie Slovenskej republiky</w:t>
      </w:r>
      <w:r w:rsidRPr="00F43906">
        <w:rPr>
          <w:rFonts w:asciiTheme="minorHAnsi" w:hAnsiTheme="minorHAnsi" w:cstheme="minorHAnsi"/>
          <w:color w:val="000000"/>
          <w:sz w:val="22"/>
          <w:szCs w:val="22"/>
        </w:rPr>
        <w:t>.</w:t>
      </w:r>
    </w:p>
    <w:p w14:paraId="60E8F7C4" w14:textId="77777777" w:rsidR="000F6445" w:rsidRPr="00F43906" w:rsidRDefault="000F6445"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w:t>
      </w:r>
      <w:r w:rsidR="00A153B9" w:rsidRPr="00F43906">
        <w:rPr>
          <w:rFonts w:asciiTheme="minorHAnsi" w:hAnsiTheme="minorHAnsi" w:cstheme="minorHAnsi"/>
          <w:i/>
          <w:sz w:val="22"/>
          <w:szCs w:val="22"/>
        </w:rPr>
        <w:t>,</w:t>
      </w:r>
      <w:r w:rsidRPr="00F43906">
        <w:rPr>
          <w:rFonts w:asciiTheme="minorHAnsi" w:hAnsiTheme="minorHAnsi" w:cstheme="minorHAnsi"/>
          <w:i/>
          <w:sz w:val="22"/>
          <w:szCs w:val="22"/>
        </w:rPr>
        <w:t xml:space="preserve"> všetky samosprávne kraje.)</w:t>
      </w:r>
    </w:p>
    <w:p w14:paraId="1C177C0F" w14:textId="77777777" w:rsidR="003C2776" w:rsidRPr="00F43906" w:rsidRDefault="003C2776" w:rsidP="00BA10F0">
      <w:pPr>
        <w:pStyle w:val="Odsekzoznamu1"/>
        <w:numPr>
          <w:ilvl w:val="1"/>
          <w:numId w:val="1"/>
        </w:numPr>
        <w:spacing w:before="360" w:after="240" w:line="276" w:lineRule="auto"/>
        <w:ind w:left="788" w:hanging="431"/>
        <w:rPr>
          <w:rFonts w:asciiTheme="minorHAnsi" w:hAnsiTheme="minorHAnsi" w:cstheme="minorHAnsi"/>
          <w:b/>
        </w:rPr>
      </w:pPr>
      <w:r w:rsidRPr="00F43906">
        <w:rPr>
          <w:rFonts w:asciiTheme="minorHAnsi" w:hAnsiTheme="minorHAnsi" w:cstheme="minorHAnsi"/>
          <w:b/>
        </w:rPr>
        <w:t>Kritériá pre výber projektov</w:t>
      </w:r>
    </w:p>
    <w:p w14:paraId="4BFF0AD7" w14:textId="77777777" w:rsidR="005D616C" w:rsidRPr="00F43906" w:rsidRDefault="005D616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projekt je v súlade s kritériami pre výber projektov</w:t>
      </w:r>
    </w:p>
    <w:p w14:paraId="14CE7293" w14:textId="77777777" w:rsidR="0036048D" w:rsidRPr="00F43906" w:rsidRDefault="00AA0BD9"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Kritériá</w:t>
      </w:r>
      <w:r w:rsidR="005B2F42" w:rsidRPr="00F43906">
        <w:rPr>
          <w:rFonts w:asciiTheme="minorHAnsi" w:hAnsiTheme="minorHAnsi" w:cstheme="minorHAnsi"/>
          <w:color w:val="000000"/>
          <w:sz w:val="22"/>
          <w:szCs w:val="22"/>
        </w:rPr>
        <w:t xml:space="preserve"> pre výber projektov schválené M</w:t>
      </w:r>
      <w:r w:rsidRPr="00F43906">
        <w:rPr>
          <w:rFonts w:asciiTheme="minorHAnsi" w:hAnsiTheme="minorHAnsi" w:cstheme="minorHAnsi"/>
          <w:color w:val="000000"/>
          <w:sz w:val="22"/>
          <w:szCs w:val="22"/>
        </w:rPr>
        <w:t xml:space="preserve">onitorovacím výborom </w:t>
      </w:r>
      <w:r w:rsidR="00016A29" w:rsidRPr="00F43906">
        <w:rPr>
          <w:rFonts w:asciiTheme="minorHAnsi" w:hAnsiTheme="minorHAnsi" w:cstheme="minorHAnsi"/>
          <w:color w:val="000000"/>
          <w:sz w:val="22"/>
          <w:szCs w:val="22"/>
        </w:rPr>
        <w:t xml:space="preserve">pre OP TP </w:t>
      </w:r>
      <w:r w:rsidRPr="00F43906">
        <w:rPr>
          <w:rFonts w:asciiTheme="minorHAnsi" w:hAnsiTheme="minorHAnsi" w:cstheme="minorHAnsi"/>
          <w:color w:val="000000"/>
          <w:sz w:val="22"/>
          <w:szCs w:val="22"/>
        </w:rPr>
        <w:t xml:space="preserve">sú zverejnené na webovom sídle </w:t>
      </w:r>
      <w:r w:rsidR="007A576A" w:rsidRPr="00F43906">
        <w:rPr>
          <w:rFonts w:asciiTheme="minorHAnsi" w:hAnsiTheme="minorHAnsi" w:cstheme="minorHAnsi"/>
          <w:color w:val="000000"/>
          <w:sz w:val="22"/>
          <w:szCs w:val="22"/>
        </w:rPr>
        <w:t>RO OP TP</w:t>
      </w:r>
      <w:r w:rsidRPr="00F43906">
        <w:rPr>
          <w:rFonts w:asciiTheme="minorHAnsi" w:hAnsiTheme="minorHAnsi" w:cstheme="minorHAnsi"/>
          <w:color w:val="000000"/>
          <w:sz w:val="22"/>
          <w:szCs w:val="22"/>
        </w:rPr>
        <w:t xml:space="preserve">: </w:t>
      </w:r>
      <w:hyperlink r:id="rId21" w:history="1">
        <w:r w:rsidR="0036048D" w:rsidRPr="00F43906">
          <w:rPr>
            <w:rStyle w:val="Hypertextovprepojenie"/>
            <w:rFonts w:asciiTheme="minorHAnsi" w:hAnsiTheme="minorHAnsi" w:cstheme="minorHAnsi"/>
            <w:sz w:val="22"/>
            <w:szCs w:val="22"/>
          </w:rPr>
          <w:t>http://www.optp.vlada.gov.sk/ine-dokumenty/</w:t>
        </w:r>
      </w:hyperlink>
      <w:r w:rsidR="00016A29" w:rsidRPr="00F43906">
        <w:rPr>
          <w:rStyle w:val="Hypertextovprepojenie"/>
          <w:rFonts w:asciiTheme="minorHAnsi" w:hAnsiTheme="minorHAnsi" w:cstheme="minorHAnsi"/>
          <w:sz w:val="22"/>
          <w:szCs w:val="22"/>
        </w:rPr>
        <w:t>.</w:t>
      </w:r>
    </w:p>
    <w:p w14:paraId="6E198CDB" w14:textId="1700F475" w:rsidR="007E6316" w:rsidRDefault="007E6316"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lastRenderedPageBreak/>
        <w:t xml:space="preserve">(Žiadateľ je povinný za účelom posúdenia splnenia tejto </w:t>
      </w:r>
      <w:r w:rsidR="00016A29" w:rsidRPr="00F43906">
        <w:rPr>
          <w:rFonts w:asciiTheme="minorHAnsi" w:hAnsiTheme="minorHAnsi" w:cstheme="minorHAnsi"/>
          <w:i/>
          <w:sz w:val="22"/>
          <w:szCs w:val="22"/>
        </w:rPr>
        <w:t>podmienky poskytnutia príspevku</w:t>
      </w:r>
      <w:r w:rsidRPr="00F43906">
        <w:rPr>
          <w:rFonts w:asciiTheme="minorHAnsi" w:hAnsiTheme="minorHAnsi" w:cstheme="minorHAnsi"/>
          <w:i/>
          <w:sz w:val="22"/>
          <w:szCs w:val="22"/>
        </w:rPr>
        <w:t xml:space="preserve"> predložiť prílohu č. 6 vyzvania - Opis projektu, v ktorom uvedie rozpočet projektu. RO OP TP posudzuje žiadosť o NFP ako celok, vecné zameranie projektu a</w:t>
      </w:r>
      <w:r w:rsidR="002A12C3" w:rsidRPr="00F43906">
        <w:rPr>
          <w:rFonts w:asciiTheme="minorHAnsi" w:hAnsiTheme="minorHAnsi" w:cstheme="minorHAnsi"/>
          <w:i/>
          <w:sz w:val="22"/>
          <w:szCs w:val="22"/>
        </w:rPr>
        <w:t> </w:t>
      </w:r>
      <w:r w:rsidRPr="00F43906">
        <w:rPr>
          <w:rFonts w:asciiTheme="minorHAnsi" w:hAnsiTheme="minorHAnsi" w:cstheme="minorHAnsi"/>
          <w:i/>
          <w:sz w:val="22"/>
          <w:szCs w:val="22"/>
        </w:rPr>
        <w:t>jeho prínos).</w:t>
      </w:r>
    </w:p>
    <w:p w14:paraId="1EE96FC3" w14:textId="63402D64" w:rsidR="002A12C3" w:rsidRPr="00F43906" w:rsidRDefault="002A12C3" w:rsidP="00BA4CEE">
      <w:pPr>
        <w:pStyle w:val="Odsekzoznamu"/>
        <w:spacing w:before="120" w:after="120"/>
        <w:contextualSpacing w:val="0"/>
        <w:jc w:val="both"/>
        <w:rPr>
          <w:rFonts w:asciiTheme="minorHAnsi" w:hAnsiTheme="minorHAnsi" w:cstheme="minorHAnsi"/>
          <w:b/>
        </w:rPr>
      </w:pPr>
    </w:p>
    <w:p w14:paraId="206B8E88" w14:textId="77777777" w:rsidR="003C2776" w:rsidRPr="00AB7465" w:rsidRDefault="003C2776" w:rsidP="00F4661D">
      <w:pPr>
        <w:pStyle w:val="Odsekzoznamu1"/>
        <w:numPr>
          <w:ilvl w:val="1"/>
          <w:numId w:val="1"/>
        </w:numPr>
        <w:spacing w:before="120" w:after="240" w:line="276" w:lineRule="auto"/>
        <w:ind w:left="788" w:hanging="431"/>
        <w:rPr>
          <w:rFonts w:asciiTheme="minorHAnsi" w:hAnsiTheme="minorHAnsi" w:cstheme="minorHAnsi"/>
          <w:b/>
        </w:rPr>
        <w:pPrChange w:id="56" w:author="Autor">
          <w:pPr>
            <w:pStyle w:val="Odsekzoznamu1"/>
            <w:numPr>
              <w:ilvl w:val="1"/>
              <w:numId w:val="1"/>
            </w:numPr>
            <w:spacing w:before="360" w:after="240" w:line="276" w:lineRule="auto"/>
            <w:ind w:left="788" w:hanging="431"/>
          </w:pPr>
        </w:pPrChange>
      </w:pPr>
      <w:r w:rsidRPr="00AB7465">
        <w:rPr>
          <w:rFonts w:asciiTheme="minorHAnsi" w:hAnsiTheme="minorHAnsi" w:cstheme="minorHAnsi"/>
          <w:b/>
        </w:rPr>
        <w:t>Ďalšie podmienky poskytnutia príspevku</w:t>
      </w:r>
    </w:p>
    <w:p w14:paraId="5947AC61" w14:textId="77777777" w:rsidR="002A12C3" w:rsidRPr="00F43906" w:rsidRDefault="00EB697A" w:rsidP="00BA4CEE">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F43906">
        <w:rPr>
          <w:rFonts w:asciiTheme="minorHAnsi" w:hAnsiTheme="minorHAnsi" w:cstheme="minorHAnsi"/>
          <w:color w:val="000000"/>
          <w:sz w:val="22"/>
          <w:szCs w:val="22"/>
        </w:rPr>
        <w:t>oprávnenosť z hľadiska súladu</w:t>
      </w:r>
      <w:r w:rsidR="007C40AA" w:rsidRPr="00F43906">
        <w:rPr>
          <w:rFonts w:asciiTheme="minorHAnsi" w:hAnsiTheme="minorHAnsi" w:cstheme="minorHAnsi"/>
          <w:color w:val="000000"/>
          <w:sz w:val="22"/>
          <w:szCs w:val="22"/>
        </w:rPr>
        <w:t xml:space="preserve"> s </w:t>
      </w:r>
      <w:r w:rsidR="007076A1" w:rsidRPr="00F43906">
        <w:rPr>
          <w:rFonts w:asciiTheme="minorHAnsi" w:hAnsiTheme="minorHAnsi" w:cstheme="minorHAnsi"/>
          <w:color w:val="000000"/>
          <w:sz w:val="22"/>
          <w:szCs w:val="22"/>
        </w:rPr>
        <w:t xml:space="preserve">horizontálnymi princípmi </w:t>
      </w:r>
      <w:r w:rsidR="008202F0" w:rsidRPr="00F43906">
        <w:rPr>
          <w:rFonts w:asciiTheme="minorHAnsi" w:hAnsiTheme="minorHAnsi" w:cstheme="minorHAnsi"/>
          <w:color w:val="000000"/>
          <w:sz w:val="22"/>
          <w:szCs w:val="22"/>
        </w:rPr>
        <w:t xml:space="preserve">Rovnosť </w:t>
      </w:r>
      <w:r w:rsidR="002A12C3" w:rsidRPr="00F43906">
        <w:rPr>
          <w:rFonts w:asciiTheme="minorHAnsi" w:hAnsiTheme="minorHAnsi" w:cstheme="minorHAnsi"/>
          <w:color w:val="000000"/>
          <w:sz w:val="22"/>
          <w:szCs w:val="22"/>
        </w:rPr>
        <w:t xml:space="preserve">mužov a žien </w:t>
      </w:r>
      <w:r w:rsidR="007076A1" w:rsidRPr="00F43906">
        <w:rPr>
          <w:rFonts w:asciiTheme="minorHAnsi" w:hAnsiTheme="minorHAnsi" w:cstheme="minorHAnsi"/>
          <w:color w:val="000000"/>
          <w:sz w:val="22"/>
          <w:szCs w:val="22"/>
        </w:rPr>
        <w:t>a</w:t>
      </w:r>
      <w:r w:rsidR="0096474C" w:rsidRPr="00F43906">
        <w:rPr>
          <w:rFonts w:asciiTheme="minorHAnsi" w:hAnsiTheme="minorHAnsi" w:cstheme="minorHAnsi"/>
          <w:color w:val="000000"/>
          <w:sz w:val="22"/>
          <w:szCs w:val="22"/>
        </w:rPr>
        <w:t> </w:t>
      </w:r>
      <w:r w:rsidR="008202F0" w:rsidRPr="00F43906">
        <w:rPr>
          <w:rFonts w:asciiTheme="minorHAnsi" w:hAnsiTheme="minorHAnsi" w:cstheme="minorHAnsi"/>
          <w:color w:val="000000"/>
          <w:sz w:val="22"/>
          <w:szCs w:val="22"/>
        </w:rPr>
        <w:t>Nediskriminácia</w:t>
      </w:r>
      <w:r w:rsidR="0096474C" w:rsidRPr="00F43906">
        <w:rPr>
          <w:rFonts w:asciiTheme="minorHAnsi" w:hAnsiTheme="minorHAnsi" w:cstheme="minorHAnsi"/>
          <w:color w:val="000000"/>
          <w:sz w:val="22"/>
          <w:szCs w:val="22"/>
        </w:rPr>
        <w:t xml:space="preserve"> (ďalej aj „HP RMŽaND“)</w:t>
      </w:r>
    </w:p>
    <w:p w14:paraId="5E60D822" w14:textId="17F9A06D" w:rsidR="001F7C53" w:rsidRPr="00F43906" w:rsidRDefault="000C6BA0" w:rsidP="00B30BCC">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Uvedené h</w:t>
      </w:r>
      <w:r w:rsidR="001F7C53" w:rsidRPr="00F43906">
        <w:rPr>
          <w:rFonts w:asciiTheme="minorHAnsi" w:hAnsiTheme="minorHAnsi" w:cstheme="minorHAnsi"/>
          <w:color w:val="000000"/>
          <w:sz w:val="22"/>
          <w:szCs w:val="22"/>
        </w:rPr>
        <w:t>orizontálne princípy sú definované v Partnerske</w:t>
      </w:r>
      <w:r w:rsidR="008C5518" w:rsidRPr="00F43906">
        <w:rPr>
          <w:rFonts w:asciiTheme="minorHAnsi" w:hAnsiTheme="minorHAnsi" w:cstheme="minorHAnsi"/>
          <w:color w:val="000000"/>
          <w:sz w:val="22"/>
          <w:szCs w:val="22"/>
        </w:rPr>
        <w:t xml:space="preserve">j dohode SR na roky 2014 – 2020 </w:t>
      </w:r>
      <w:r w:rsidR="00E977FB">
        <w:rPr>
          <w:rFonts w:asciiTheme="minorHAnsi" w:hAnsiTheme="minorHAnsi" w:cstheme="minorHAnsi"/>
          <w:color w:val="000000"/>
          <w:sz w:val="22"/>
          <w:szCs w:val="22"/>
        </w:rPr>
        <w:br/>
      </w:r>
      <w:r w:rsidR="008C5518" w:rsidRPr="00F43906">
        <w:rPr>
          <w:rFonts w:asciiTheme="minorHAnsi" w:hAnsiTheme="minorHAnsi" w:cstheme="minorHAnsi"/>
          <w:color w:val="000000"/>
          <w:sz w:val="22"/>
          <w:szCs w:val="22"/>
        </w:rPr>
        <w:t xml:space="preserve">a </w:t>
      </w:r>
      <w:r w:rsidR="001F7C53" w:rsidRPr="00F43906">
        <w:rPr>
          <w:rFonts w:asciiTheme="minorHAnsi" w:hAnsiTheme="minorHAnsi" w:cstheme="minorHAnsi"/>
          <w:color w:val="000000"/>
          <w:sz w:val="22"/>
          <w:szCs w:val="22"/>
        </w:rPr>
        <w:t>v</w:t>
      </w:r>
      <w:r w:rsidR="002A12C3" w:rsidRPr="00F43906">
        <w:rPr>
          <w:rFonts w:asciiTheme="minorHAnsi" w:hAnsiTheme="minorHAnsi" w:cstheme="minorHAnsi"/>
          <w:color w:val="000000"/>
          <w:sz w:val="22"/>
          <w:szCs w:val="22"/>
        </w:rPr>
        <w:t> </w:t>
      </w:r>
      <w:r w:rsidR="001F7C53" w:rsidRPr="00F43906">
        <w:rPr>
          <w:rFonts w:asciiTheme="minorHAnsi" w:hAnsiTheme="minorHAnsi" w:cstheme="minorHAnsi"/>
          <w:color w:val="000000"/>
          <w:sz w:val="22"/>
          <w:szCs w:val="22"/>
        </w:rPr>
        <w:t>čl. 7 a 8 všeobecného nariadenia</w:t>
      </w:r>
      <w:r w:rsidR="009A02E9" w:rsidRPr="00F43906">
        <w:rPr>
          <w:rStyle w:val="Odkaznapoznmkupodiarou"/>
          <w:rFonts w:asciiTheme="minorHAnsi" w:hAnsiTheme="minorHAnsi" w:cstheme="minorHAnsi"/>
          <w:sz w:val="22"/>
          <w:szCs w:val="22"/>
        </w:rPr>
        <w:footnoteReference w:id="1"/>
      </w:r>
      <w:r w:rsidR="001F7C53" w:rsidRPr="00F43906">
        <w:rPr>
          <w:rFonts w:asciiTheme="minorHAnsi" w:hAnsiTheme="minorHAnsi" w:cstheme="minorHAnsi"/>
          <w:color w:val="000000"/>
          <w:sz w:val="22"/>
          <w:szCs w:val="22"/>
        </w:rPr>
        <w:t>.</w:t>
      </w:r>
      <w:r w:rsidR="00D6511F"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R</w:t>
      </w:r>
      <w:r w:rsidR="009A02E9" w:rsidRPr="00F43906">
        <w:rPr>
          <w:rFonts w:asciiTheme="minorHAnsi" w:hAnsiTheme="minorHAnsi" w:cstheme="minorHAnsi"/>
          <w:color w:val="000000"/>
          <w:sz w:val="22"/>
          <w:szCs w:val="22"/>
        </w:rPr>
        <w:t>ovnos</w:t>
      </w:r>
      <w:r w:rsidR="00222202" w:rsidRPr="00F43906">
        <w:rPr>
          <w:rFonts w:asciiTheme="minorHAnsi" w:hAnsiTheme="minorHAnsi" w:cstheme="minorHAnsi"/>
          <w:color w:val="000000"/>
          <w:sz w:val="22"/>
          <w:szCs w:val="22"/>
        </w:rPr>
        <w:t>ť</w:t>
      </w:r>
      <w:r w:rsidR="009A02E9" w:rsidRPr="00F43906">
        <w:rPr>
          <w:rFonts w:asciiTheme="minorHAnsi" w:hAnsiTheme="minorHAnsi" w:cstheme="minorHAnsi"/>
          <w:color w:val="000000"/>
          <w:sz w:val="22"/>
          <w:szCs w:val="22"/>
        </w:rPr>
        <w:t xml:space="preserve"> mužov a žien </w:t>
      </w:r>
      <w:r w:rsidR="00D6511F" w:rsidRPr="00F43906">
        <w:rPr>
          <w:rFonts w:asciiTheme="minorHAnsi" w:hAnsiTheme="minorHAnsi" w:cstheme="minorHAnsi"/>
          <w:color w:val="000000"/>
          <w:sz w:val="22"/>
          <w:szCs w:val="22"/>
        </w:rPr>
        <w:t>a</w:t>
      </w:r>
      <w:r w:rsidR="009960D9"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N</w:t>
      </w:r>
      <w:r w:rsidR="00D6511F" w:rsidRPr="00F43906">
        <w:rPr>
          <w:rFonts w:asciiTheme="minorHAnsi" w:hAnsiTheme="minorHAnsi" w:cstheme="minorHAnsi"/>
          <w:color w:val="000000"/>
          <w:sz w:val="22"/>
          <w:szCs w:val="22"/>
        </w:rPr>
        <w:t>ediskriminácia sa uplatňuj</w:t>
      </w:r>
      <w:r w:rsidR="009960D9" w:rsidRPr="00F43906">
        <w:rPr>
          <w:rFonts w:asciiTheme="minorHAnsi" w:hAnsiTheme="minorHAnsi" w:cstheme="minorHAnsi"/>
          <w:color w:val="000000"/>
          <w:sz w:val="22"/>
          <w:szCs w:val="22"/>
        </w:rPr>
        <w:t>ú</w:t>
      </w:r>
      <w:r w:rsidR="00D6511F" w:rsidRPr="00F43906">
        <w:rPr>
          <w:rFonts w:asciiTheme="minorHAnsi" w:hAnsiTheme="minorHAnsi" w:cstheme="minorHAnsi"/>
          <w:color w:val="000000"/>
          <w:sz w:val="22"/>
          <w:szCs w:val="22"/>
        </w:rPr>
        <w:t xml:space="preserve"> aj v rámci OP TP napriek tomu, že aktivity programu nie sú priamo cielené na podporu znevýhodnených skupín a zavádzanie vyrovná</w:t>
      </w:r>
      <w:r w:rsidR="009960D9" w:rsidRPr="00F43906">
        <w:rPr>
          <w:rFonts w:asciiTheme="minorHAnsi" w:hAnsiTheme="minorHAnsi" w:cstheme="minorHAnsi"/>
          <w:color w:val="000000"/>
          <w:sz w:val="22"/>
          <w:szCs w:val="22"/>
        </w:rPr>
        <w:t>vacích opatrení. Uplatňovanie týchto</w:t>
      </w:r>
      <w:r w:rsidR="00D6511F" w:rsidRPr="00F43906">
        <w:rPr>
          <w:rFonts w:asciiTheme="minorHAnsi" w:hAnsiTheme="minorHAnsi" w:cstheme="minorHAnsi"/>
          <w:color w:val="000000"/>
          <w:sz w:val="22"/>
          <w:szCs w:val="22"/>
        </w:rPr>
        <w:t xml:space="preserve"> princíp</w:t>
      </w:r>
      <w:r w:rsidR="009960D9" w:rsidRPr="00F43906">
        <w:rPr>
          <w:rFonts w:asciiTheme="minorHAnsi" w:hAnsiTheme="minorHAnsi" w:cstheme="minorHAnsi"/>
          <w:color w:val="000000"/>
          <w:sz w:val="22"/>
          <w:szCs w:val="22"/>
        </w:rPr>
        <w:t xml:space="preserve">ov </w:t>
      </w:r>
      <w:r w:rsidR="00D6511F" w:rsidRPr="00F43906">
        <w:rPr>
          <w:rFonts w:asciiTheme="minorHAnsi" w:hAnsiTheme="minorHAnsi" w:cstheme="minorHAnsi"/>
          <w:color w:val="000000"/>
          <w:sz w:val="22"/>
          <w:szCs w:val="22"/>
        </w:rPr>
        <w:t>v podmienkach OP TP spočíva najmä v zabezpečení podmienok pre rovnakú dostupnosť pre všetkých, aby nedochádzalo k vylučovaniu ľudí na základe rodu, veku, rasy, etnika, zdravotného postihnutia alebo k mzdovej diskriminácii a pod.</w:t>
      </w:r>
    </w:p>
    <w:p w14:paraId="5B689296" w14:textId="77777777" w:rsidR="00FC1275" w:rsidRPr="00F43906" w:rsidRDefault="00FC127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5 automaticky vygeneruje text v znení „Projekt je v súlade s princípom podpory rovnosti mužov a</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žien a nediskriminácia“. Žiadateľ rovnako v rámci formulára ŽoNFP v</w:t>
      </w:r>
      <w:r w:rsidR="002A12C3"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čestnom vyhlásení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15 potvrdzuje súlad s</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horizontálnymi princípmi)</w:t>
      </w:r>
      <w:r w:rsidRPr="00F43906">
        <w:rPr>
          <w:rFonts w:asciiTheme="minorHAnsi" w:hAnsiTheme="minorHAnsi" w:cstheme="minorHAnsi"/>
          <w:i/>
          <w:sz w:val="22"/>
          <w:szCs w:val="22"/>
        </w:rPr>
        <w:t>.</w:t>
      </w:r>
    </w:p>
    <w:p w14:paraId="32143853" w14:textId="77777777" w:rsidR="003C2776" w:rsidRPr="00F43906" w:rsidRDefault="007C40AA" w:rsidP="00BA10F0">
      <w:pPr>
        <w:pStyle w:val="Odsekzoznamu"/>
        <w:numPr>
          <w:ilvl w:val="0"/>
          <w:numId w:val="7"/>
        </w:numPr>
        <w:spacing w:before="240" w:after="120"/>
        <w:ind w:left="714" w:hanging="357"/>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 </w:t>
      </w:r>
      <w:r w:rsidR="00D80C37" w:rsidRPr="00F43906">
        <w:rPr>
          <w:rFonts w:asciiTheme="minorHAnsi" w:hAnsiTheme="minorHAnsi" w:cstheme="minorHAnsi"/>
          <w:color w:val="000000"/>
          <w:sz w:val="22"/>
          <w:szCs w:val="22"/>
        </w:rPr>
        <w:t>p</w:t>
      </w:r>
      <w:r w:rsidR="00B51B6F" w:rsidRPr="00F43906">
        <w:rPr>
          <w:rFonts w:asciiTheme="minorHAnsi" w:hAnsiTheme="minorHAnsi" w:cstheme="minorHAnsi"/>
          <w:color w:val="000000"/>
          <w:sz w:val="22"/>
          <w:szCs w:val="22"/>
        </w:rPr>
        <w:t>odmienka povinného definovania merateľných ukazovateľov projektu</w:t>
      </w:r>
    </w:p>
    <w:p w14:paraId="3C1CD730" w14:textId="77777777" w:rsidR="007A6547" w:rsidRPr="00F43906" w:rsidRDefault="00B51B6F"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F43906">
        <w:rPr>
          <w:rFonts w:asciiTheme="minorHAnsi" w:hAnsiTheme="minorHAnsi" w:cstheme="minorHAnsi"/>
          <w:b/>
          <w:color w:val="000000"/>
          <w:sz w:val="22"/>
          <w:szCs w:val="22"/>
        </w:rPr>
        <w:t>merateľných ukazovateľov</w:t>
      </w:r>
      <w:r w:rsidRPr="00F43906">
        <w:rPr>
          <w:rFonts w:asciiTheme="minorHAnsi" w:hAnsiTheme="minorHAnsi" w:cstheme="minorHAnsi"/>
          <w:color w:val="000000"/>
          <w:sz w:val="22"/>
          <w:szCs w:val="22"/>
        </w:rPr>
        <w:t xml:space="preserve"> definovaných v</w:t>
      </w:r>
      <w:r w:rsidR="00B949A7"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 xml:space="preserve">dokumente Zoznam povinných merateľných ukazovateľov, </w:t>
      </w:r>
      <w:r w:rsidR="00A3426C" w:rsidRPr="00F43906">
        <w:rPr>
          <w:rFonts w:asciiTheme="minorHAnsi" w:hAnsiTheme="minorHAnsi" w:cstheme="minorHAnsi"/>
          <w:color w:val="000000"/>
          <w:sz w:val="22"/>
          <w:szCs w:val="22"/>
        </w:rPr>
        <w:t>ktorý tvorí prílohu tohto vyzvania. V dokumente</w:t>
      </w:r>
      <w:r w:rsidRPr="00F43906">
        <w:rPr>
          <w:rFonts w:asciiTheme="minorHAnsi" w:hAnsiTheme="minorHAnsi" w:cstheme="minorHAnsi"/>
          <w:color w:val="000000"/>
          <w:sz w:val="22"/>
          <w:szCs w:val="22"/>
        </w:rPr>
        <w:t xml:space="preserve"> je uvedený aj spôsob, akým je určovaná plánovaná hodnota merateľných ukazovateľov.</w:t>
      </w:r>
    </w:p>
    <w:p w14:paraId="397814BE" w14:textId="77777777" w:rsidR="00B51B6F" w:rsidRPr="00F43906" w:rsidRDefault="007A6547"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Pre potreby monitorovania uvádza žiadateľ v prílohe </w:t>
      </w:r>
      <w:r w:rsidR="003D756B" w:rsidRPr="00F43906">
        <w:rPr>
          <w:rFonts w:asciiTheme="minorHAnsi" w:hAnsiTheme="minorHAnsi" w:cstheme="minorHAnsi"/>
          <w:color w:val="000000"/>
          <w:sz w:val="22"/>
          <w:szCs w:val="22"/>
        </w:rPr>
        <w:t xml:space="preserve">č. 6 </w:t>
      </w:r>
      <w:r w:rsidRPr="00F43906">
        <w:rPr>
          <w:rFonts w:asciiTheme="minorHAnsi" w:hAnsiTheme="minorHAnsi" w:cstheme="minorHAnsi"/>
          <w:color w:val="000000"/>
          <w:sz w:val="22"/>
          <w:szCs w:val="22"/>
        </w:rPr>
        <w:t xml:space="preserve">vyzvania - Opisu projektu aj </w:t>
      </w:r>
      <w:r w:rsidRPr="00F43906">
        <w:rPr>
          <w:rFonts w:asciiTheme="minorHAnsi" w:hAnsiTheme="minorHAnsi" w:cstheme="minorHAnsi"/>
          <w:b/>
          <w:color w:val="000000"/>
          <w:sz w:val="22"/>
          <w:szCs w:val="22"/>
        </w:rPr>
        <w:t>iné údaje</w:t>
      </w:r>
      <w:r w:rsidRPr="00F43906">
        <w:rPr>
          <w:rFonts w:asciiTheme="minorHAnsi" w:hAnsiTheme="minorHAnsi" w:cstheme="minorHAnsi"/>
          <w:color w:val="000000"/>
          <w:sz w:val="22"/>
          <w:szCs w:val="22"/>
        </w:rPr>
        <w:t xml:space="preserve"> relevantné pre </w:t>
      </w:r>
      <w:r w:rsidR="00795C44" w:rsidRPr="00F43906">
        <w:rPr>
          <w:rFonts w:asciiTheme="minorHAnsi" w:hAnsiTheme="minorHAnsi" w:cstheme="minorHAnsi"/>
          <w:color w:val="000000"/>
          <w:sz w:val="22"/>
          <w:szCs w:val="22"/>
        </w:rPr>
        <w:t xml:space="preserve">projekt a pre </w:t>
      </w:r>
      <w:r w:rsidRPr="00F43906">
        <w:rPr>
          <w:rFonts w:asciiTheme="minorHAnsi" w:hAnsiTheme="minorHAnsi" w:cstheme="minorHAnsi"/>
          <w:color w:val="000000"/>
          <w:sz w:val="22"/>
          <w:szCs w:val="22"/>
        </w:rPr>
        <w:t xml:space="preserve">sledovanie HP </w:t>
      </w:r>
      <w:r w:rsidR="00656F84" w:rsidRPr="00F43906">
        <w:rPr>
          <w:rFonts w:asciiTheme="minorHAnsi" w:hAnsiTheme="minorHAnsi" w:cstheme="minorHAnsi"/>
          <w:color w:val="000000"/>
          <w:sz w:val="22"/>
          <w:szCs w:val="22"/>
        </w:rPr>
        <w:t xml:space="preserve">Rovnosť </w:t>
      </w:r>
      <w:r w:rsidRPr="00F43906">
        <w:rPr>
          <w:rFonts w:asciiTheme="minorHAnsi" w:hAnsiTheme="minorHAnsi" w:cstheme="minorHAnsi"/>
          <w:color w:val="000000"/>
          <w:sz w:val="22"/>
          <w:szCs w:val="22"/>
        </w:rPr>
        <w:t>mužov a žien a </w:t>
      </w:r>
      <w:r w:rsidR="00656F84" w:rsidRPr="00F43906">
        <w:rPr>
          <w:rFonts w:asciiTheme="minorHAnsi" w:hAnsiTheme="minorHAnsi" w:cstheme="minorHAnsi"/>
          <w:color w:val="000000"/>
          <w:sz w:val="22"/>
          <w:szCs w:val="22"/>
        </w:rPr>
        <w:t>Nediskriminácia</w:t>
      </w:r>
      <w:r w:rsidRPr="00F43906">
        <w:rPr>
          <w:rFonts w:asciiTheme="minorHAnsi" w:hAnsiTheme="minorHAnsi" w:cstheme="minorHAnsi"/>
          <w:color w:val="000000"/>
          <w:sz w:val="22"/>
          <w:szCs w:val="22"/>
        </w:rPr>
        <w:t>.</w:t>
      </w:r>
    </w:p>
    <w:p w14:paraId="4F093B34" w14:textId="77777777" w:rsidR="00656F84" w:rsidRPr="00F43906" w:rsidRDefault="00656F84"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eastAsia="Calibri" w:hAnsiTheme="minorHAnsi" w:cstheme="minorHAnsi"/>
          <w:i/>
          <w:sz w:val="22"/>
          <w:szCs w:val="22"/>
          <w:lang w:eastAsia="en-US"/>
        </w:rPr>
        <w:t>(Za účelom posúdenia splnenia tejto podmienky poskytnutia príspevku uvedie žiadateľ vo formulári ŽoNFP, v rámci časti č. 10.2 – Prehľad merateľných ukazovateľov</w:t>
      </w:r>
      <w:r w:rsidR="000302BB" w:rsidRPr="00F43906">
        <w:rPr>
          <w:rFonts w:asciiTheme="minorHAnsi" w:eastAsia="Calibri" w:hAnsiTheme="minorHAnsi" w:cstheme="minorHAnsi"/>
          <w:i/>
          <w:sz w:val="22"/>
          <w:szCs w:val="22"/>
          <w:lang w:eastAsia="en-US"/>
        </w:rPr>
        <w:t xml:space="preserve"> projektu</w:t>
      </w:r>
      <w:r w:rsidRPr="00F43906">
        <w:rPr>
          <w:rFonts w:asciiTheme="minorHAnsi" w:eastAsia="Calibri" w:hAnsiTheme="minorHAnsi" w:cstheme="minorHAnsi"/>
          <w:i/>
          <w:sz w:val="22"/>
          <w:szCs w:val="22"/>
          <w:lang w:eastAsia="en-US"/>
        </w:rPr>
        <w:t>, ku každej hlavnej aktivite</w:t>
      </w:r>
      <w:r w:rsidRPr="00F43906">
        <w:rPr>
          <w:rFonts w:asciiTheme="minorHAnsi" w:hAnsiTheme="minorHAnsi" w:cstheme="minorHAnsi"/>
          <w:i/>
          <w:sz w:val="22"/>
          <w:szCs w:val="22"/>
        </w:rPr>
        <w:t xml:space="preserve"> projektu merateľné ukazovatele</w:t>
      </w:r>
      <w:r w:rsidR="00444CE8" w:rsidRPr="00F43906">
        <w:rPr>
          <w:rFonts w:asciiTheme="minorHAnsi" w:hAnsiTheme="minorHAnsi" w:cstheme="minorHAnsi"/>
          <w:i/>
          <w:sz w:val="22"/>
          <w:szCs w:val="22"/>
        </w:rPr>
        <w:t xml:space="preserve">. </w:t>
      </w:r>
      <w:r w:rsidR="00444CE8" w:rsidRPr="00F43906">
        <w:rPr>
          <w:rFonts w:asciiTheme="minorHAnsi" w:eastAsia="Calibri" w:hAnsiTheme="minorHAnsi" w:cstheme="minorHAnsi"/>
          <w:i/>
          <w:sz w:val="22"/>
          <w:szCs w:val="22"/>
          <w:lang w:eastAsia="en-US"/>
        </w:rPr>
        <w:t>Zároveň je žiadateľ povinný predložiť prílohu č. 6 vyzvania - Opis projektu, v ktorom uvedie zoznam iných údajov relevantných pre projekt</w:t>
      </w:r>
      <w:r w:rsidR="00EB5582" w:rsidRPr="00F43906">
        <w:rPr>
          <w:rFonts w:asciiTheme="minorHAnsi" w:eastAsia="Calibri" w:hAnsiTheme="minorHAnsi" w:cstheme="minorHAnsi"/>
          <w:i/>
          <w:sz w:val="22"/>
          <w:szCs w:val="22"/>
          <w:lang w:eastAsia="en-US"/>
        </w:rPr>
        <w:t>.)</w:t>
      </w:r>
    </w:p>
    <w:p w14:paraId="682D4351" w14:textId="77777777" w:rsidR="005D5FC6" w:rsidRPr="00F43906" w:rsidRDefault="005D5FC6" w:rsidP="002B6474">
      <w:pPr>
        <w:pStyle w:val="Odsekzoznamu"/>
        <w:numPr>
          <w:ilvl w:val="0"/>
          <w:numId w:val="7"/>
        </w:numPr>
        <w:spacing w:before="240" w:after="120"/>
        <w:ind w:left="714" w:hanging="357"/>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Povinné prílohy k žiadosti o NFP:</w:t>
      </w:r>
    </w:p>
    <w:p w14:paraId="5D93D109" w14:textId="087B011A" w:rsidR="005D5FC6" w:rsidRPr="00F43906" w:rsidRDefault="00CC755B"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w:t>
      </w:r>
      <w:r w:rsidR="005D5FC6" w:rsidRPr="00F43906">
        <w:rPr>
          <w:rFonts w:asciiTheme="minorHAnsi" w:hAnsiTheme="minorHAnsi" w:cstheme="minorHAnsi"/>
          <w:b/>
          <w:sz w:val="22"/>
          <w:szCs w:val="22"/>
        </w:rPr>
        <w:t>pis štátnozamestnaneckého miesta</w:t>
      </w:r>
      <w:r w:rsidR="005D5FC6" w:rsidRPr="00F43906">
        <w:rPr>
          <w:rFonts w:asciiTheme="minorHAnsi" w:hAnsiTheme="minorHAnsi" w:cstheme="minorHAnsi"/>
          <w:sz w:val="22"/>
          <w:szCs w:val="22"/>
        </w:rPr>
        <w:t>, resp. iný dokument obsahujúci popis pracovných činností zamestnanca (štátna služba – vzor v prílohe vyzvania) resp. pracovného miesta (výkon prác</w:t>
      </w:r>
      <w:r w:rsidR="00D8764B">
        <w:rPr>
          <w:rFonts w:asciiTheme="minorHAnsi" w:hAnsiTheme="minorHAnsi" w:cstheme="minorHAnsi"/>
          <w:sz w:val="22"/>
          <w:szCs w:val="22"/>
        </w:rPr>
        <w:t>e</w:t>
      </w:r>
      <w:r w:rsidR="005D5FC6" w:rsidRPr="00F43906">
        <w:rPr>
          <w:rFonts w:asciiTheme="minorHAnsi" w:hAnsiTheme="minorHAnsi" w:cstheme="minorHAnsi"/>
          <w:sz w:val="22"/>
          <w:szCs w:val="22"/>
        </w:rPr>
        <w:t xml:space="preserve"> vo verejnom záujme) vypracovaný pre konkrétneho zamestnanca, v prípade neobsadených pracovných miest sa namiesto mena zamestnanca uvedie poznámka „neobsadené“. Pracovné činnosti definované v</w:t>
      </w:r>
      <w:r w:rsidR="00B949A7" w:rsidRPr="00F43906">
        <w:rPr>
          <w:rFonts w:asciiTheme="minorHAnsi" w:hAnsiTheme="minorHAnsi" w:cstheme="minorHAnsi"/>
          <w:sz w:val="22"/>
          <w:szCs w:val="22"/>
        </w:rPr>
        <w:t> </w:t>
      </w:r>
      <w:r w:rsidR="005D5FC6" w:rsidRPr="00F43906">
        <w:rPr>
          <w:rFonts w:asciiTheme="minorHAnsi" w:hAnsiTheme="minorHAnsi" w:cstheme="minorHAnsi"/>
          <w:sz w:val="22"/>
          <w:szCs w:val="22"/>
        </w:rPr>
        <w:t xml:space="preserve">dokumentoch podľa predchádzajúcej vety </w:t>
      </w:r>
      <w:r w:rsidR="005D5FC6" w:rsidRPr="00F43906">
        <w:rPr>
          <w:rFonts w:asciiTheme="minorHAnsi" w:hAnsiTheme="minorHAnsi" w:cstheme="minorHAnsi"/>
          <w:sz w:val="22"/>
          <w:szCs w:val="22"/>
        </w:rPr>
        <w:lastRenderedPageBreak/>
        <w:t xml:space="preserve">musia byť vymedzené takým spôsobom, aby bolo zrejmé, že </w:t>
      </w:r>
      <w:r w:rsidR="00D8764B">
        <w:rPr>
          <w:rFonts w:asciiTheme="minorHAnsi" w:hAnsiTheme="minorHAnsi" w:cstheme="minorHAnsi"/>
          <w:sz w:val="22"/>
          <w:szCs w:val="22"/>
        </w:rPr>
        <w:t>uvedený</w:t>
      </w:r>
      <w:r w:rsidR="00D8764B" w:rsidRPr="00F43906">
        <w:rPr>
          <w:rFonts w:asciiTheme="minorHAnsi" w:hAnsiTheme="minorHAnsi" w:cstheme="minorHAnsi"/>
          <w:sz w:val="22"/>
          <w:szCs w:val="22"/>
        </w:rPr>
        <w:t xml:space="preserve"> </w:t>
      </w:r>
      <w:r w:rsidR="005D5FC6" w:rsidRPr="00F43906">
        <w:rPr>
          <w:rFonts w:asciiTheme="minorHAnsi" w:hAnsiTheme="minorHAnsi" w:cstheme="minorHAnsi"/>
          <w:sz w:val="22"/>
          <w:szCs w:val="22"/>
        </w:rPr>
        <w:t>zamestnanec vykonáva oprávnené činnosti</w:t>
      </w:r>
      <w:r w:rsidR="00E86BA8" w:rsidRPr="00F43906">
        <w:rPr>
          <w:rFonts w:asciiTheme="minorHAnsi" w:hAnsiTheme="minorHAnsi" w:cstheme="minorHAnsi"/>
          <w:sz w:val="22"/>
          <w:szCs w:val="22"/>
        </w:rPr>
        <w:t>;</w:t>
      </w:r>
      <w:r w:rsidR="005D5FC6" w:rsidRPr="00F43906">
        <w:rPr>
          <w:rFonts w:asciiTheme="minorHAnsi" w:hAnsiTheme="minorHAnsi" w:cstheme="minorHAnsi"/>
          <w:sz w:val="22"/>
          <w:szCs w:val="22"/>
        </w:rPr>
        <w:t xml:space="preserve">  </w:t>
      </w:r>
    </w:p>
    <w:p w14:paraId="0AC72A3A" w14:textId="0347EE3B" w:rsidR="005D5FC6" w:rsidRPr="00F14B56" w:rsidRDefault="005D5FC6" w:rsidP="00101010">
      <w:pPr>
        <w:pStyle w:val="Odsekzoznamu"/>
        <w:numPr>
          <w:ilvl w:val="1"/>
          <w:numId w:val="7"/>
        </w:numPr>
        <w:spacing w:before="120" w:after="120"/>
        <w:ind w:left="993"/>
        <w:contextualSpacing w:val="0"/>
        <w:jc w:val="both"/>
        <w:rPr>
          <w:rFonts w:asciiTheme="minorHAnsi" w:hAnsiTheme="minorHAnsi" w:cstheme="minorHAnsi"/>
          <w:sz w:val="22"/>
          <w:szCs w:val="22"/>
        </w:rPr>
      </w:pPr>
      <w:r w:rsidRPr="00F43906">
        <w:rPr>
          <w:rFonts w:asciiTheme="minorHAnsi" w:hAnsiTheme="minorHAnsi" w:cstheme="minorHAnsi"/>
          <w:b/>
          <w:sz w:val="22"/>
          <w:szCs w:val="22"/>
        </w:rPr>
        <w:t>Zoznam pracovných pozícií</w:t>
      </w:r>
      <w:r w:rsidRPr="00F43906">
        <w:rPr>
          <w:rFonts w:asciiTheme="minorHAnsi" w:hAnsiTheme="minorHAnsi" w:cstheme="minorHAnsi"/>
          <w:sz w:val="22"/>
          <w:szCs w:val="22"/>
        </w:rPr>
        <w:t>, v ktorých sú podrobne rozpracované pracovné úlohy vyplývajúce z opisov štátnozamestnaneckých miest za každú pracovnú pozíciu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súvislosti s</w:t>
      </w:r>
      <w:r w:rsidR="00BD3E68" w:rsidRPr="00F43906">
        <w:rPr>
          <w:rFonts w:asciiTheme="minorHAnsi" w:hAnsiTheme="minorHAnsi" w:cstheme="minorHAnsi"/>
          <w:sz w:val="22"/>
          <w:szCs w:val="22"/>
        </w:rPr>
        <w:t> </w:t>
      </w:r>
      <w:r w:rsidRPr="00F43906">
        <w:rPr>
          <w:rFonts w:asciiTheme="minorHAnsi" w:hAnsiTheme="minorHAnsi" w:cstheme="minorHAnsi"/>
          <w:sz w:val="22"/>
          <w:szCs w:val="22"/>
        </w:rPr>
        <w:t xml:space="preserve">implementáciou EŠIF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pri zohľadnení platných štandardizovaných pr</w:t>
      </w:r>
      <w:r w:rsidR="00556BC9" w:rsidRPr="00F43906">
        <w:rPr>
          <w:rFonts w:asciiTheme="minorHAnsi" w:hAnsiTheme="minorHAnsi" w:cstheme="minorHAnsi"/>
          <w:sz w:val="22"/>
          <w:szCs w:val="22"/>
        </w:rPr>
        <w:t>a</w:t>
      </w:r>
      <w:r w:rsidRPr="00F43906">
        <w:rPr>
          <w:rFonts w:asciiTheme="minorHAnsi" w:hAnsiTheme="minorHAnsi" w:cstheme="minorHAnsi"/>
          <w:sz w:val="22"/>
          <w:szCs w:val="22"/>
        </w:rPr>
        <w:t>covných pozícií pre RO</w:t>
      </w:r>
      <w:r w:rsidR="00556BC9" w:rsidRPr="00F43906">
        <w:rPr>
          <w:rFonts w:asciiTheme="minorHAnsi" w:hAnsiTheme="minorHAnsi" w:cstheme="minorHAnsi"/>
          <w:sz w:val="22"/>
          <w:szCs w:val="22"/>
        </w:rPr>
        <w:t>)</w:t>
      </w:r>
      <w:r w:rsidR="00E86BA8" w:rsidRPr="00F43906">
        <w:rPr>
          <w:rFonts w:asciiTheme="minorHAnsi" w:hAnsiTheme="minorHAnsi" w:cstheme="minorHAnsi"/>
          <w:sz w:val="22"/>
          <w:szCs w:val="22"/>
        </w:rPr>
        <w:t>.</w:t>
      </w:r>
      <w:r w:rsidR="00556BC9" w:rsidRPr="00F43906">
        <w:rPr>
          <w:rFonts w:asciiTheme="minorHAnsi" w:hAnsiTheme="minorHAnsi" w:cstheme="minorHAnsi"/>
          <w:sz w:val="22"/>
          <w:szCs w:val="22"/>
        </w:rPr>
        <w:t xml:space="preserve"> T</w:t>
      </w:r>
      <w:r w:rsidRPr="00F43906">
        <w:rPr>
          <w:rFonts w:asciiTheme="minorHAnsi" w:hAnsiTheme="minorHAnsi" w:cstheme="minorHAnsi"/>
          <w:sz w:val="22"/>
          <w:szCs w:val="22"/>
        </w:rPr>
        <w:t>ieto dokumenty nebudú vystavené na meno, ale len na konkrétne pracovné miesto, resp. pracovnú pozíciu z dôvodu možných zmien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priebehu sledovaného obdobia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vzor v prílohe vyzvania).</w:t>
      </w:r>
      <w:r w:rsidR="00F14B56">
        <w:rPr>
          <w:rFonts w:asciiTheme="minorHAnsi" w:hAnsiTheme="minorHAnsi" w:cstheme="minorHAnsi"/>
          <w:sz w:val="22"/>
          <w:szCs w:val="22"/>
        </w:rPr>
        <w:t xml:space="preserve"> </w:t>
      </w:r>
      <w:r w:rsidR="00F14B56" w:rsidRPr="00F14B56">
        <w:rPr>
          <w:rFonts w:asciiTheme="minorHAnsi" w:hAnsiTheme="minorHAnsi" w:cstheme="minorHAnsi"/>
          <w:sz w:val="22"/>
          <w:szCs w:val="22"/>
        </w:rPr>
        <w:t>V prípade, ak je identických pracovných pozícií viacero, je potrebné v</w:t>
      </w:r>
      <w:r w:rsidR="003D28AF">
        <w:rPr>
          <w:rFonts w:asciiTheme="minorHAnsi" w:hAnsiTheme="minorHAnsi" w:cstheme="minorHAnsi"/>
          <w:sz w:val="22"/>
          <w:szCs w:val="22"/>
        </w:rPr>
        <w:t> </w:t>
      </w:r>
      <w:r w:rsidR="00F14B56" w:rsidRPr="00F14B56">
        <w:rPr>
          <w:rFonts w:asciiTheme="minorHAnsi" w:hAnsiTheme="minorHAnsi" w:cstheme="minorHAnsi"/>
          <w:sz w:val="22"/>
          <w:szCs w:val="22"/>
        </w:rPr>
        <w:t>Zozname pracovných pozícií uviesť počet týchto identických pracovných pozícií. V</w:t>
      </w:r>
      <w:r w:rsidR="003D28AF">
        <w:rPr>
          <w:rFonts w:asciiTheme="minorHAnsi" w:hAnsiTheme="minorHAnsi" w:cstheme="minorHAnsi"/>
          <w:sz w:val="22"/>
          <w:szCs w:val="22"/>
        </w:rPr>
        <w:t> </w:t>
      </w:r>
      <w:r w:rsidR="00F14B56" w:rsidRPr="00F14B56">
        <w:rPr>
          <w:rFonts w:asciiTheme="minorHAnsi" w:hAnsiTheme="minorHAnsi" w:cstheme="minorHAnsi"/>
          <w:sz w:val="22"/>
          <w:szCs w:val="22"/>
        </w:rPr>
        <w:t>žiadnom prípade nie je nutné v rámci Zoznamu pracovných pozícií uvádzať viacero identických pracovných pozícií v samostatných riadkoch</w:t>
      </w:r>
      <w:r w:rsidR="003E6B7D">
        <w:rPr>
          <w:rFonts w:asciiTheme="minorHAnsi" w:hAnsiTheme="minorHAnsi" w:cstheme="minorHAnsi"/>
          <w:sz w:val="22"/>
          <w:szCs w:val="22"/>
        </w:rPr>
        <w:t>;</w:t>
      </w:r>
    </w:p>
    <w:p w14:paraId="15ABB263" w14:textId="4FA9AEF3" w:rsidR="005D5FC6" w:rsidRPr="00F43906" w:rsidRDefault="0073464D"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Opis projektu</w:t>
      </w:r>
      <w:r w:rsidR="00411E54" w:rsidRPr="00F43906">
        <w:rPr>
          <w:rFonts w:asciiTheme="minorHAnsi" w:hAnsiTheme="minorHAnsi" w:cstheme="minorHAnsi"/>
          <w:sz w:val="22"/>
          <w:szCs w:val="22"/>
        </w:rPr>
        <w:t xml:space="preserve"> </w:t>
      </w:r>
      <w:r w:rsidR="00556BC9" w:rsidRPr="00F43906">
        <w:rPr>
          <w:rFonts w:asciiTheme="minorHAnsi" w:hAnsiTheme="minorHAnsi" w:cstheme="minorHAnsi"/>
          <w:sz w:val="22"/>
          <w:szCs w:val="22"/>
        </w:rPr>
        <w:t xml:space="preserve">– </w:t>
      </w:r>
      <w:r w:rsidR="008003C5" w:rsidRPr="00F43906">
        <w:rPr>
          <w:rFonts w:asciiTheme="minorHAnsi" w:hAnsiTheme="minorHAnsi" w:cstheme="minorHAnsi"/>
          <w:sz w:val="22"/>
          <w:szCs w:val="22"/>
        </w:rPr>
        <w:t xml:space="preserve">je dôležitým podkladom pre posúdenie a vyhodnotenie projektu. Obsahuje </w:t>
      </w:r>
      <w:r w:rsidRPr="00F43906">
        <w:rPr>
          <w:rFonts w:asciiTheme="minorHAnsi" w:hAnsiTheme="minorHAnsi" w:cstheme="minorHAnsi"/>
          <w:sz w:val="22"/>
          <w:szCs w:val="22"/>
        </w:rPr>
        <w:t xml:space="preserve">pomocný výpočet žiadanej sumy </w:t>
      </w:r>
      <w:r w:rsidR="00CA6F5A" w:rsidRPr="00F43906">
        <w:rPr>
          <w:rFonts w:asciiTheme="minorHAnsi" w:hAnsiTheme="minorHAnsi" w:cstheme="minorHAnsi"/>
          <w:sz w:val="22"/>
          <w:szCs w:val="22"/>
        </w:rPr>
        <w:t>(</w:t>
      </w:r>
      <w:r w:rsidR="00E86BA8" w:rsidRPr="00F43906">
        <w:rPr>
          <w:rFonts w:asciiTheme="minorHAnsi" w:hAnsiTheme="minorHAnsi" w:cstheme="minorHAnsi"/>
          <w:sz w:val="22"/>
          <w:szCs w:val="22"/>
        </w:rPr>
        <w:t>popis metodiky výpočtu žiadanej sumy a matematický výpočet</w:t>
      </w:r>
      <w:r w:rsidR="00CA6F5A" w:rsidRPr="00F43906">
        <w:rPr>
          <w:rFonts w:asciiTheme="minorHAnsi" w:hAnsiTheme="minorHAnsi" w:cstheme="minorHAnsi"/>
          <w:sz w:val="22"/>
          <w:szCs w:val="22"/>
        </w:rPr>
        <w:t xml:space="preserve">, </w:t>
      </w:r>
      <w:r w:rsidR="00E86BA8" w:rsidRPr="00F43906">
        <w:rPr>
          <w:rFonts w:asciiTheme="minorHAnsi" w:hAnsiTheme="minorHAnsi" w:cstheme="minorHAnsi"/>
          <w:sz w:val="22"/>
          <w:szCs w:val="22"/>
        </w:rPr>
        <w:t>napr. predpokladaný počet refundovaných zamestnancov, počet mesiacov, priemerná suma na zamestnanca, dohodára, predpoklad</w:t>
      </w:r>
      <w:r w:rsidR="00CA6F5A" w:rsidRPr="00F43906">
        <w:rPr>
          <w:rFonts w:asciiTheme="minorHAnsi" w:hAnsiTheme="minorHAnsi" w:cstheme="minorHAnsi"/>
          <w:sz w:val="22"/>
          <w:szCs w:val="22"/>
        </w:rPr>
        <w:t xml:space="preserve">ané percento refundácie a pod.) a </w:t>
      </w:r>
      <w:r w:rsidR="00795C44" w:rsidRPr="00F43906">
        <w:rPr>
          <w:rFonts w:asciiTheme="minorHAnsi" w:hAnsiTheme="minorHAnsi" w:cstheme="minorHAnsi"/>
          <w:sz w:val="22"/>
          <w:szCs w:val="22"/>
        </w:rPr>
        <w:t>iné údaje</w:t>
      </w:r>
      <w:r w:rsidR="00CA6F5A" w:rsidRPr="00F43906">
        <w:rPr>
          <w:rFonts w:asciiTheme="minorHAnsi" w:hAnsiTheme="minorHAnsi" w:cstheme="minorHAnsi"/>
          <w:sz w:val="22"/>
          <w:szCs w:val="22"/>
        </w:rPr>
        <w:t xml:space="preserve"> relevantné pre projekt</w:t>
      </w:r>
      <w:r w:rsidR="00795C44" w:rsidRPr="00F43906">
        <w:rPr>
          <w:rFonts w:asciiTheme="minorHAnsi" w:hAnsiTheme="minorHAnsi" w:cstheme="minorHAnsi"/>
          <w:sz w:val="22"/>
          <w:szCs w:val="22"/>
        </w:rPr>
        <w:t>.</w:t>
      </w:r>
      <w:r w:rsidR="000759C3" w:rsidRPr="00F43906">
        <w:rPr>
          <w:rFonts w:asciiTheme="minorHAnsi" w:hAnsiTheme="minorHAnsi" w:cstheme="minorHAnsi"/>
          <w:sz w:val="22"/>
          <w:szCs w:val="22"/>
        </w:rPr>
        <w:t xml:space="preserve"> </w:t>
      </w:r>
      <w:r w:rsidR="00CA6F5A" w:rsidRPr="00F43906">
        <w:rPr>
          <w:rFonts w:asciiTheme="minorHAnsi" w:hAnsiTheme="minorHAnsi" w:cstheme="minorHAnsi"/>
          <w:sz w:val="22"/>
          <w:szCs w:val="22"/>
        </w:rPr>
        <w:t xml:space="preserve">Súčasťou Opisu projektu sú aj ďalšie doklady preukazujúce hospodárnosť výdavkov uvedených v rozpočte projektu. </w:t>
      </w:r>
      <w:r w:rsidR="000759C3" w:rsidRPr="00F43906">
        <w:rPr>
          <w:rFonts w:asciiTheme="minorHAnsi" w:hAnsiTheme="minorHAnsi" w:cstheme="minorHAnsi"/>
          <w:sz w:val="22"/>
          <w:szCs w:val="22"/>
        </w:rPr>
        <w:t xml:space="preserve">Vzor </w:t>
      </w:r>
      <w:r w:rsidR="00CA6F5A" w:rsidRPr="00F43906">
        <w:rPr>
          <w:rFonts w:asciiTheme="minorHAnsi" w:hAnsiTheme="minorHAnsi" w:cstheme="minorHAnsi"/>
          <w:sz w:val="22"/>
          <w:szCs w:val="22"/>
        </w:rPr>
        <w:t xml:space="preserve">Opisu projektu </w:t>
      </w:r>
      <w:r w:rsidR="000759C3" w:rsidRPr="00F43906">
        <w:rPr>
          <w:rFonts w:asciiTheme="minorHAnsi" w:hAnsiTheme="minorHAnsi" w:cstheme="minorHAnsi"/>
          <w:sz w:val="22"/>
          <w:szCs w:val="22"/>
        </w:rPr>
        <w:t>je súčasťou príloh tohto vyzvania.</w:t>
      </w:r>
    </w:p>
    <w:p w14:paraId="21790786" w14:textId="70235978" w:rsidR="00E5128F" w:rsidRDefault="00974D38" w:rsidP="00E5128F">
      <w:pPr>
        <w:pStyle w:val="Odsekzoznamu"/>
        <w:spacing w:before="120" w:after="120"/>
        <w:ind w:left="567" w:firstLine="1"/>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je povinný za účelom posúdenia splnenia tejto podmienky poskytnutia príspevku predložiť povinné prílohy ako súčasť odoslanej žiadosti o NFP v</w:t>
      </w:r>
      <w:r w:rsidR="00D8764B">
        <w:rPr>
          <w:rFonts w:asciiTheme="minorHAnsi" w:hAnsiTheme="minorHAnsi" w:cstheme="minorHAnsi"/>
          <w:i/>
          <w:sz w:val="22"/>
          <w:szCs w:val="22"/>
        </w:rPr>
        <w:t> </w:t>
      </w:r>
      <w:r w:rsidRPr="00F43906">
        <w:rPr>
          <w:rFonts w:asciiTheme="minorHAnsi" w:hAnsiTheme="minorHAnsi" w:cstheme="minorHAnsi"/>
          <w:i/>
          <w:sz w:val="22"/>
          <w:szCs w:val="22"/>
        </w:rPr>
        <w:t>ITMS</w:t>
      </w:r>
      <w:r w:rsidR="00D8764B">
        <w:rPr>
          <w:rFonts w:asciiTheme="minorHAnsi" w:hAnsiTheme="minorHAnsi" w:cstheme="minorHAnsi"/>
          <w:i/>
          <w:sz w:val="22"/>
          <w:szCs w:val="22"/>
        </w:rPr>
        <w:t>2014+,</w:t>
      </w:r>
      <w:r w:rsidRPr="00F43906">
        <w:rPr>
          <w:rFonts w:asciiTheme="minorHAnsi" w:hAnsiTheme="minorHAnsi" w:cstheme="minorHAnsi"/>
          <w:i/>
          <w:sz w:val="22"/>
          <w:szCs w:val="22"/>
        </w:rPr>
        <w:t xml:space="preserve"> ako aj v písomnej </w:t>
      </w:r>
      <w:r w:rsidR="006A217B" w:rsidRPr="00F43906">
        <w:rPr>
          <w:rFonts w:asciiTheme="minorHAnsi" w:hAnsiTheme="minorHAnsi" w:cstheme="minorHAnsi"/>
          <w:i/>
          <w:sz w:val="22"/>
          <w:szCs w:val="22"/>
        </w:rPr>
        <w:t>forme</w:t>
      </w:r>
      <w:r w:rsidR="00E5128F">
        <w:rPr>
          <w:rFonts w:asciiTheme="minorHAnsi" w:hAnsiTheme="minorHAnsi" w:cstheme="minorHAnsi"/>
          <w:i/>
          <w:sz w:val="22"/>
          <w:szCs w:val="22"/>
        </w:rPr>
        <w:t>, ak nie je uvedené inak.)</w:t>
      </w:r>
    </w:p>
    <w:p w14:paraId="03B75B3D" w14:textId="714D5BDA" w:rsidR="005A2C7E" w:rsidRPr="00870D57" w:rsidRDefault="005A2C7E" w:rsidP="00902AA7">
      <w:pPr>
        <w:pStyle w:val="Odsekzoznamu1"/>
        <w:numPr>
          <w:ilvl w:val="0"/>
          <w:numId w:val="7"/>
        </w:numPr>
        <w:spacing w:before="240" w:after="240" w:line="276" w:lineRule="auto"/>
        <w:rPr>
          <w:rFonts w:asciiTheme="minorHAnsi" w:hAnsiTheme="minorHAnsi" w:cstheme="minorHAnsi"/>
          <w:sz w:val="22"/>
          <w:szCs w:val="22"/>
        </w:rPr>
      </w:pPr>
      <w:r w:rsidRPr="00870D57">
        <w:rPr>
          <w:rFonts w:asciiTheme="minorHAnsi" w:hAnsiTheme="minorHAnsi" w:cstheme="minorHAnsi"/>
          <w:sz w:val="22"/>
          <w:szCs w:val="22"/>
        </w:rPr>
        <w:t>oprávnenosť výdavkov realizácie projektu</w:t>
      </w:r>
    </w:p>
    <w:p w14:paraId="2C33E7B0" w14:textId="77777777" w:rsidR="005A2C7E" w:rsidRPr="00F43906" w:rsidRDefault="005A2C7E" w:rsidP="001209C4">
      <w:pPr>
        <w:spacing w:before="120" w:after="120" w:line="240" w:lineRule="auto"/>
        <w:ind w:left="709"/>
        <w:jc w:val="both"/>
        <w:rPr>
          <w:rFonts w:asciiTheme="minorHAnsi" w:hAnsiTheme="minorHAnsi" w:cstheme="minorHAnsi"/>
        </w:rPr>
      </w:pPr>
      <w:r w:rsidRPr="00F43906">
        <w:rPr>
          <w:rFonts w:asciiTheme="minorHAnsi" w:eastAsia="Times New Roman" w:hAnsiTheme="minorHAnsi" w:cstheme="minorHAnsi"/>
          <w:u w:val="single"/>
          <w:lang w:eastAsia="sk-SK"/>
        </w:rPr>
        <w:t>Podmienky oprávnenosti výdavkov:</w:t>
      </w:r>
    </w:p>
    <w:p w14:paraId="5E4C0B13" w14:textId="77777777" w:rsidR="005A2C7E" w:rsidRPr="00F43906" w:rsidRDefault="005A2C7E" w:rsidP="00902AA7">
      <w:pPr>
        <w:pStyle w:val="Odsekzoznamu"/>
        <w:numPr>
          <w:ilvl w:val="0"/>
          <w:numId w:val="41"/>
        </w:numPr>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výdavky projektu sú v súlade s oprávnenými výdavkami pre oprávnenú aktivitu na toto vyzvanie</w:t>
      </w:r>
    </w:p>
    <w:p w14:paraId="2651C453" w14:textId="77777777" w:rsidR="005A2C7E" w:rsidRPr="00F43906" w:rsidRDefault="005A2C7E" w:rsidP="005A2C7E">
      <w:pPr>
        <w:pStyle w:val="Odsekzoznamu"/>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sz w:val="22"/>
          <w:szCs w:val="22"/>
        </w:rPr>
        <w:t xml:space="preserve"> </w:t>
      </w:r>
      <w:r w:rsidRPr="00F43906">
        <w:rPr>
          <w:rFonts w:asciiTheme="minorHAnsi" w:hAnsiTheme="minorHAnsi" w:cstheme="minorHAnsi"/>
          <w:color w:val="000000"/>
          <w:sz w:val="22"/>
          <w:szCs w:val="22"/>
        </w:rPr>
        <w:t xml:space="preserve">Pre toto vyzvanie sú oprávneným typom výdavkov : </w:t>
      </w:r>
      <w:r w:rsidRPr="00F43906">
        <w:rPr>
          <w:rFonts w:asciiTheme="minorHAnsi" w:hAnsiTheme="minorHAnsi" w:cstheme="minorHAnsi"/>
          <w:b/>
          <w:color w:val="000000"/>
          <w:sz w:val="22"/>
          <w:szCs w:val="22"/>
        </w:rPr>
        <w:t>521 Mzdové výdavky</w:t>
      </w:r>
      <w:r w:rsidRPr="00F43906">
        <w:rPr>
          <w:rFonts w:asciiTheme="minorHAnsi" w:hAnsiTheme="minorHAnsi" w:cstheme="minorHAnsi"/>
          <w:color w:val="000000"/>
          <w:sz w:val="22"/>
          <w:szCs w:val="22"/>
        </w:rPr>
        <w:t xml:space="preserve">. </w:t>
      </w:r>
    </w:p>
    <w:p w14:paraId="29E577A0" w14:textId="77777777" w:rsidR="005A2C7E" w:rsidRPr="00F43906" w:rsidRDefault="005A2C7E" w:rsidP="005A2C7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sz w:val="22"/>
          <w:szCs w:val="22"/>
        </w:rPr>
        <w:t xml:space="preserve">Výdavky projektu musia byť v súlade s podmienkami oprávnenosti podrobne definovanými v dokumentoch: </w:t>
      </w:r>
    </w:p>
    <w:p w14:paraId="632AF5F0" w14:textId="77777777"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Príručka oprávnenosti výdavkov pre projekty operačného programu Technická pomoc 2014 - 2020  (</w:t>
      </w:r>
      <w:hyperlink r:id="rId22" w:history="1">
        <w:r w:rsidRPr="00F43906">
          <w:rPr>
            <w:rStyle w:val="Hypertextovprepojenie"/>
            <w:rFonts w:asciiTheme="minorHAnsi" w:hAnsiTheme="minorHAnsi" w:cstheme="minorHAnsi"/>
            <w:sz w:val="22"/>
            <w:szCs w:val="22"/>
          </w:rPr>
          <w:t>http://www.optp.vlada.gov.sk/ine-dokumenty/</w:t>
        </w:r>
      </w:hyperlink>
      <w:r w:rsidRPr="00F43906">
        <w:rPr>
          <w:rFonts w:asciiTheme="minorHAnsi" w:hAnsiTheme="minorHAnsi" w:cstheme="minorHAnsi"/>
          <w:sz w:val="22"/>
          <w:szCs w:val="22"/>
        </w:rPr>
        <w:t>);</w:t>
      </w:r>
    </w:p>
    <w:p w14:paraId="0229D69A" w14:textId="5C1B0FF6"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Príručka pre prijímateľa pre projekty operačného programu Technická pomoc </w:t>
      </w:r>
      <w:r w:rsidR="001209C4">
        <w:rPr>
          <w:rFonts w:asciiTheme="minorHAnsi" w:hAnsiTheme="minorHAnsi" w:cstheme="minorHAnsi"/>
          <w:sz w:val="22"/>
          <w:szCs w:val="22"/>
        </w:rPr>
        <w:br/>
      </w:r>
      <w:r w:rsidRPr="00F43906">
        <w:rPr>
          <w:rFonts w:asciiTheme="minorHAnsi" w:hAnsiTheme="minorHAnsi" w:cstheme="minorHAnsi"/>
          <w:sz w:val="22"/>
          <w:szCs w:val="22"/>
        </w:rPr>
        <w:t>2014 - 2020  (</w:t>
      </w:r>
      <w:hyperlink r:id="rId23" w:history="1">
        <w:r w:rsidRPr="00F43906">
          <w:rPr>
            <w:rStyle w:val="Hypertextovprepojenie"/>
            <w:rFonts w:asciiTheme="minorHAnsi" w:hAnsiTheme="minorHAnsi" w:cstheme="minorHAnsi"/>
            <w:sz w:val="22"/>
            <w:szCs w:val="22"/>
          </w:rPr>
          <w:t>http://www.optp.vlada.gov.sk/ine-dokumenty/</w:t>
        </w:r>
      </w:hyperlink>
      <w:r w:rsidRPr="00F43906">
        <w:rPr>
          <w:rFonts w:asciiTheme="minorHAnsi" w:hAnsiTheme="minorHAnsi" w:cstheme="minorHAnsi"/>
          <w:sz w:val="22"/>
          <w:szCs w:val="22"/>
        </w:rPr>
        <w:t>);</w:t>
      </w:r>
    </w:p>
    <w:p w14:paraId="1A1A8054" w14:textId="2E25EF1A"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Operačný program Technická pomoc pre programové obdobie 2014</w:t>
      </w:r>
      <w:r w:rsidR="001D5845">
        <w:rPr>
          <w:rFonts w:asciiTheme="minorHAnsi" w:hAnsiTheme="minorHAnsi" w:cstheme="minorHAnsi"/>
          <w:sz w:val="22"/>
          <w:szCs w:val="22"/>
        </w:rPr>
        <w:t xml:space="preserve"> </w:t>
      </w:r>
      <w:r w:rsidRPr="00F43906">
        <w:rPr>
          <w:rFonts w:asciiTheme="minorHAnsi" w:hAnsiTheme="minorHAnsi" w:cstheme="minorHAnsi"/>
          <w:sz w:val="22"/>
          <w:szCs w:val="22"/>
        </w:rPr>
        <w:t>-</w:t>
      </w:r>
      <w:r w:rsidR="001D5845">
        <w:rPr>
          <w:rFonts w:asciiTheme="minorHAnsi" w:hAnsiTheme="minorHAnsi" w:cstheme="minorHAnsi"/>
          <w:sz w:val="22"/>
          <w:szCs w:val="22"/>
        </w:rPr>
        <w:t xml:space="preserve"> </w:t>
      </w:r>
      <w:r w:rsidRPr="00F43906">
        <w:rPr>
          <w:rFonts w:asciiTheme="minorHAnsi" w:hAnsiTheme="minorHAnsi" w:cstheme="minorHAnsi"/>
          <w:sz w:val="22"/>
          <w:szCs w:val="22"/>
        </w:rPr>
        <w:t>2020 (</w:t>
      </w:r>
      <w:hyperlink r:id="rId24" w:history="1">
        <w:r w:rsidRPr="00F43906">
          <w:rPr>
            <w:rStyle w:val="Hypertextovprepojenie"/>
            <w:rFonts w:asciiTheme="minorHAnsi" w:hAnsiTheme="minorHAnsi" w:cstheme="minorHAnsi"/>
            <w:sz w:val="22"/>
            <w:szCs w:val="22"/>
          </w:rPr>
          <w:t>http://www.optp.vlada.gov.sk/programovy-dokument/</w:t>
        </w:r>
      </w:hyperlink>
      <w:r w:rsidRPr="00F43906">
        <w:rPr>
          <w:rFonts w:asciiTheme="minorHAnsi" w:hAnsiTheme="minorHAnsi" w:cstheme="minorHAnsi"/>
          <w:color w:val="000000"/>
          <w:sz w:val="22"/>
          <w:szCs w:val="22"/>
        </w:rPr>
        <w:t>)</w:t>
      </w:r>
      <w:r w:rsidRPr="00F43906">
        <w:rPr>
          <w:rFonts w:asciiTheme="minorHAnsi" w:hAnsiTheme="minorHAnsi" w:cstheme="minorHAnsi"/>
          <w:sz w:val="22"/>
          <w:szCs w:val="22"/>
        </w:rPr>
        <w:t>;</w:t>
      </w:r>
    </w:p>
    <w:p w14:paraId="05B9DAB5" w14:textId="77777777"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Metodický pokyn CKO č. 6 k pravidlám oprávnenosti pre najčastejšie sa vyskytujúce skupiny výdavkov  (</w:t>
      </w:r>
      <w:hyperlink r:id="rId25" w:history="1">
        <w:r w:rsidRPr="0042088A">
          <w:rPr>
            <w:rStyle w:val="Hypertextovprepojenie"/>
            <w:rFonts w:asciiTheme="minorHAnsi" w:hAnsiTheme="minorHAnsi"/>
            <w:sz w:val="22"/>
            <w:szCs w:val="22"/>
          </w:rPr>
          <w:t>http://www.partnerskadohoda.gov.sk/metodicke-pokyny-cko-a-uv-sr/</w:t>
        </w:r>
      </w:hyperlink>
      <w:r w:rsidRPr="00F43906">
        <w:rPr>
          <w:rFonts w:asciiTheme="minorHAnsi" w:hAnsiTheme="minorHAnsi" w:cstheme="minorHAnsi"/>
          <w:sz w:val="22"/>
          <w:szCs w:val="22"/>
        </w:rPr>
        <w:t>);</w:t>
      </w:r>
    </w:p>
    <w:p w14:paraId="4608011C" w14:textId="5D0B4C5F" w:rsidR="005A2C7E" w:rsidRPr="00F43906" w:rsidRDefault="005A2C7E" w:rsidP="005A2C7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Metodický pokyn CKO č. 18 k overovaniu hospodárnosti výdavkov na programové obdobie 2014-2020 (</w:t>
      </w:r>
      <w:hyperlink r:id="rId26" w:history="1">
        <w:r w:rsidRPr="00331E17">
          <w:rPr>
            <w:rStyle w:val="Hypertextovprepojenie"/>
            <w:rFonts w:asciiTheme="minorHAnsi" w:hAnsiTheme="minorHAnsi"/>
            <w:sz w:val="22"/>
            <w:szCs w:val="22"/>
          </w:rPr>
          <w:t>http://www.partnerskadohoda.gov.sk/metodicke-pokyny-cko-a-uv-sr/</w:t>
        </w:r>
      </w:hyperlink>
      <w:r w:rsidRPr="00F43906">
        <w:rPr>
          <w:rStyle w:val="Hypertextovprepojenie"/>
          <w:rFonts w:asciiTheme="minorHAnsi" w:hAnsiTheme="minorHAnsi" w:cstheme="minorHAnsi"/>
          <w:sz w:val="22"/>
          <w:szCs w:val="22"/>
        </w:rPr>
        <w:t>);</w:t>
      </w:r>
    </w:p>
    <w:p w14:paraId="3C1F6138" w14:textId="77777777" w:rsidR="005A2C7E" w:rsidRPr="00F43906" w:rsidRDefault="005A2C7E" w:rsidP="005A2C7E">
      <w:pPr>
        <w:pStyle w:val="Odsekzoznamu"/>
        <w:numPr>
          <w:ilvl w:val="1"/>
          <w:numId w:val="7"/>
        </w:numPr>
        <w:spacing w:before="120" w:after="120"/>
        <w:ind w:left="1134" w:hanging="425"/>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Zákony a nariadenia, na ktoré sa uvedené dokumenty odvolávajú.</w:t>
      </w:r>
    </w:p>
    <w:p w14:paraId="1AE17737" w14:textId="65FE98A7" w:rsidR="005A2C7E" w:rsidRDefault="005A2C7E" w:rsidP="005A2C7E">
      <w:pPr>
        <w:pStyle w:val="Odsekzoznamu"/>
        <w:spacing w:before="120" w:after="120"/>
        <w:ind w:left="709"/>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 xml:space="preserve">(Za účelom posúdenia splnenia tejto podmienky poskytnutia príspevku </w:t>
      </w:r>
      <w:r w:rsidR="00E952F8">
        <w:rPr>
          <w:rFonts w:asciiTheme="minorHAnsi" w:hAnsiTheme="minorHAnsi" w:cstheme="minorHAnsi"/>
          <w:i/>
          <w:sz w:val="22"/>
          <w:szCs w:val="22"/>
        </w:rPr>
        <w:t xml:space="preserve">žiadateľ predloží prílohy uvedené v časti „Povinné prílohy k ŽoNFP“ tohto vyzvania a </w:t>
      </w:r>
      <w:r w:rsidRPr="00F43906">
        <w:rPr>
          <w:rFonts w:asciiTheme="minorHAnsi" w:hAnsiTheme="minorHAnsi" w:cstheme="minorHAnsi"/>
          <w:i/>
          <w:sz w:val="22"/>
          <w:szCs w:val="22"/>
        </w:rPr>
        <w:t>uvedie skupiny výdavkov vo formulári ŽoNFP, v rámci časti č. 11.A  - Rozpočet žiadateľa.)</w:t>
      </w:r>
    </w:p>
    <w:p w14:paraId="73331A3A" w14:textId="04DC6BA1" w:rsidR="00671F6A" w:rsidDel="00F4661D" w:rsidRDefault="00671F6A" w:rsidP="005A2C7E">
      <w:pPr>
        <w:pStyle w:val="Odsekzoznamu"/>
        <w:spacing w:before="120" w:after="120"/>
        <w:ind w:left="709"/>
        <w:contextualSpacing w:val="0"/>
        <w:jc w:val="both"/>
        <w:rPr>
          <w:del w:id="57" w:author="Autor"/>
          <w:rFonts w:asciiTheme="minorHAnsi" w:hAnsiTheme="minorHAnsi" w:cstheme="minorHAnsi"/>
          <w:i/>
          <w:sz w:val="22"/>
          <w:szCs w:val="22"/>
        </w:rPr>
      </w:pPr>
    </w:p>
    <w:p w14:paraId="46046AB0" w14:textId="77C135BF" w:rsidR="00671F6A" w:rsidDel="00F4661D" w:rsidRDefault="00671F6A" w:rsidP="005A2C7E">
      <w:pPr>
        <w:pStyle w:val="Odsekzoznamu"/>
        <w:spacing w:before="120" w:after="120"/>
        <w:ind w:left="709"/>
        <w:contextualSpacing w:val="0"/>
        <w:jc w:val="both"/>
        <w:rPr>
          <w:del w:id="58" w:author="Autor"/>
          <w:rFonts w:asciiTheme="minorHAnsi" w:hAnsiTheme="minorHAnsi" w:cstheme="minorHAnsi"/>
          <w:i/>
          <w:sz w:val="22"/>
          <w:szCs w:val="22"/>
        </w:rPr>
      </w:pPr>
    </w:p>
    <w:p w14:paraId="674D0B92" w14:textId="77777777" w:rsidR="005A2C7E" w:rsidRPr="00F43906" w:rsidRDefault="005A2C7E" w:rsidP="00BA10F0">
      <w:pPr>
        <w:pStyle w:val="Odsekzoznamu"/>
        <w:numPr>
          <w:ilvl w:val="0"/>
          <w:numId w:val="42"/>
        </w:numPr>
        <w:spacing w:before="240" w:after="120"/>
        <w:ind w:left="714" w:hanging="357"/>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časová oprávnenosť výdavkov</w:t>
      </w:r>
    </w:p>
    <w:p w14:paraId="11C1C0C6" w14:textId="77777777" w:rsidR="005A2C7E" w:rsidRPr="00F43906" w:rsidRDefault="005A2C7E" w:rsidP="005A2C7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Časová oprávnenosť výdavkov v rámci OP TP je stanovená </w:t>
      </w:r>
      <w:r w:rsidRPr="00BA4CEE">
        <w:rPr>
          <w:rFonts w:asciiTheme="minorHAnsi" w:hAnsiTheme="minorHAnsi" w:cstheme="minorHAnsi"/>
          <w:b/>
          <w:color w:val="000000"/>
          <w:sz w:val="22"/>
          <w:szCs w:val="22"/>
        </w:rPr>
        <w:t>od 01. 01. 2014</w:t>
      </w:r>
      <w:r w:rsidRPr="005F6426">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do 31. 12. 2023</w:t>
      </w:r>
      <w:r w:rsidRPr="00BA4CEE">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Dátum nadobudnutia účinnosti zmluvy o poskytnutí NFP (resp. rozhodnutia o schválení žiadosti o NFP, ak je RO OP TP a prijímateľ tá istá osoba) nemá vplyv na počiatočný dátum oprávnenosti výdavkov.</w:t>
      </w:r>
    </w:p>
    <w:p w14:paraId="510D3283" w14:textId="46A6E80F" w:rsidR="005A2C7E" w:rsidRPr="00F43906" w:rsidDel="00F4661D" w:rsidRDefault="005A2C7E" w:rsidP="00F4661D">
      <w:pPr>
        <w:pStyle w:val="Odsekzoznamu"/>
        <w:spacing w:before="120" w:after="120"/>
        <w:ind w:left="709"/>
        <w:contextualSpacing w:val="0"/>
        <w:jc w:val="both"/>
        <w:rPr>
          <w:del w:id="59" w:author="Autor"/>
          <w:rFonts w:asciiTheme="minorHAnsi" w:hAnsiTheme="minorHAnsi" w:cstheme="minorHAnsi"/>
          <w:color w:val="000000"/>
          <w:sz w:val="22"/>
          <w:szCs w:val="22"/>
        </w:rPr>
      </w:pPr>
      <w:r w:rsidRPr="00F43906">
        <w:rPr>
          <w:rFonts w:asciiTheme="minorHAnsi" w:hAnsiTheme="minorHAnsi" w:cstheme="minorHAnsi"/>
          <w:i/>
          <w:sz w:val="22"/>
          <w:szCs w:val="22"/>
        </w:rPr>
        <w:t>(</w:t>
      </w:r>
      <w:r w:rsidRPr="0023031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sz w:val="22"/>
          <w:szCs w:val="22"/>
        </w:rPr>
        <w:t>.</w:t>
      </w:r>
      <w:r w:rsidRPr="00BA4CEE">
        <w:rPr>
          <w:rFonts w:asciiTheme="minorHAnsi" w:hAnsiTheme="minorHAnsi" w:cstheme="minorHAnsi"/>
          <w:i/>
          <w:sz w:val="22"/>
          <w:szCs w:val="22"/>
        </w:rPr>
        <w:t>)</w:t>
      </w:r>
    </w:p>
    <w:p w14:paraId="30C4A0F2" w14:textId="5D94BA9D" w:rsidR="005A2C7E" w:rsidDel="00F4661D" w:rsidRDefault="005A2C7E" w:rsidP="00F4661D">
      <w:pPr>
        <w:pStyle w:val="Odsekzoznamu"/>
        <w:spacing w:before="120" w:after="120"/>
        <w:ind w:left="709"/>
        <w:contextualSpacing w:val="0"/>
        <w:jc w:val="both"/>
        <w:rPr>
          <w:del w:id="60" w:author="Autor"/>
          <w:rFonts w:asciiTheme="minorHAnsi" w:hAnsiTheme="minorHAnsi" w:cstheme="minorHAnsi"/>
          <w:i/>
          <w:sz w:val="22"/>
          <w:szCs w:val="22"/>
        </w:rPr>
        <w:pPrChange w:id="61" w:author="Šušlíková, Mária" w:date="2022-06-29T10:05:00Z">
          <w:pPr>
            <w:pStyle w:val="Odsekzoznamu"/>
            <w:spacing w:before="120" w:after="120"/>
            <w:ind w:left="567" w:firstLine="1"/>
            <w:contextualSpacing w:val="0"/>
            <w:jc w:val="both"/>
          </w:pPr>
        </w:pPrChange>
      </w:pPr>
    </w:p>
    <w:p w14:paraId="0AFF4E46" w14:textId="77777777" w:rsidR="00E5128F" w:rsidRDefault="00E5128F" w:rsidP="00F4661D">
      <w:pPr>
        <w:spacing w:after="0" w:line="240" w:lineRule="auto"/>
        <w:ind w:left="709"/>
        <w:rPr>
          <w:rFonts w:asciiTheme="minorHAnsi" w:eastAsia="Times New Roman" w:hAnsiTheme="minorHAnsi" w:cstheme="minorHAnsi"/>
          <w:i/>
          <w:lang w:eastAsia="sk-SK"/>
        </w:rPr>
      </w:pPr>
      <w:r>
        <w:rPr>
          <w:rFonts w:asciiTheme="minorHAnsi" w:hAnsiTheme="minorHAnsi" w:cstheme="minorHAnsi"/>
          <w:i/>
        </w:rPr>
        <w:br w:type="page"/>
      </w:r>
    </w:p>
    <w:p w14:paraId="3041672B" w14:textId="77777777" w:rsidR="003C2776" w:rsidRPr="00AB7465"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AB7465">
        <w:rPr>
          <w:rFonts w:asciiTheme="minorHAnsi" w:hAnsiTheme="minorHAnsi" w:cstheme="minorHAnsi"/>
          <w:b/>
          <w:sz w:val="28"/>
          <w:szCs w:val="28"/>
        </w:rPr>
        <w:t>Overovanie podmienok poskytnutia príspevku a ďalšie informácie k vyzvaniu</w:t>
      </w:r>
    </w:p>
    <w:p w14:paraId="581FA9B9" w14:textId="77777777" w:rsidR="003C2776" w:rsidRDefault="002777A8" w:rsidP="00E039BA">
      <w:pPr>
        <w:spacing w:before="120" w:after="120" w:line="240" w:lineRule="auto"/>
        <w:jc w:val="both"/>
        <w:rPr>
          <w:rFonts w:asciiTheme="minorHAnsi" w:hAnsiTheme="minorHAnsi" w:cstheme="minorHAnsi"/>
        </w:rPr>
      </w:pPr>
      <w:r w:rsidRPr="00F43906">
        <w:rPr>
          <w:rFonts w:asciiTheme="minorHAnsi" w:hAnsiTheme="minorHAnsi" w:cstheme="minorHAnsi"/>
        </w:rPr>
        <w:t>V</w:t>
      </w:r>
      <w:r w:rsidR="003C2776" w:rsidRPr="00F43906">
        <w:rPr>
          <w:rFonts w:asciiTheme="minorHAnsi" w:hAnsiTheme="minorHAnsi" w:cstheme="minorHAnsi"/>
        </w:rPr>
        <w:t xml:space="preserve"> rámci tejto časti </w:t>
      </w:r>
      <w:r w:rsidRPr="00F43906">
        <w:rPr>
          <w:rFonts w:asciiTheme="minorHAnsi" w:hAnsiTheme="minorHAnsi" w:cstheme="minorHAnsi"/>
        </w:rPr>
        <w:t xml:space="preserve">RO OP TP </w:t>
      </w:r>
      <w:r w:rsidR="003C2776" w:rsidRPr="00F43906">
        <w:rPr>
          <w:rFonts w:asciiTheme="minorHAnsi" w:hAnsiTheme="minorHAnsi" w:cstheme="minorHAnsi"/>
        </w:rPr>
        <w:t>definuje informácie týkajúce sa schvaľovac</w:t>
      </w:r>
      <w:r w:rsidRPr="00F43906">
        <w:rPr>
          <w:rFonts w:asciiTheme="minorHAnsi" w:hAnsiTheme="minorHAnsi" w:cstheme="minorHAnsi"/>
        </w:rPr>
        <w:t>ieho</w:t>
      </w:r>
      <w:r w:rsidR="003C2776" w:rsidRPr="00F43906">
        <w:rPr>
          <w:rFonts w:asciiTheme="minorHAnsi" w:hAnsiTheme="minorHAnsi" w:cstheme="minorHAnsi"/>
        </w:rPr>
        <w:t xml:space="preserve"> proces</w:t>
      </w:r>
      <w:r w:rsidRPr="00F43906">
        <w:rPr>
          <w:rFonts w:asciiTheme="minorHAnsi" w:hAnsiTheme="minorHAnsi" w:cstheme="minorHAnsi"/>
        </w:rPr>
        <w:t>u, príspevku k HP ako aj uzavretiu zmluvy o NFP</w:t>
      </w:r>
      <w:r w:rsidR="003C2776" w:rsidRPr="00F43906">
        <w:rPr>
          <w:rFonts w:asciiTheme="minorHAnsi" w:hAnsiTheme="minorHAnsi" w:cstheme="minorHAnsi"/>
        </w:rPr>
        <w:t xml:space="preserve"> </w:t>
      </w:r>
      <w:r w:rsidRPr="00F43906">
        <w:rPr>
          <w:rFonts w:asciiTheme="minorHAnsi" w:hAnsiTheme="minorHAnsi" w:cstheme="minorHAnsi"/>
        </w:rPr>
        <w:t>z dôvodu, že</w:t>
      </w:r>
      <w:r w:rsidR="003C2776" w:rsidRPr="00F43906">
        <w:rPr>
          <w:rFonts w:asciiTheme="minorHAnsi" w:hAnsiTheme="minorHAnsi" w:cstheme="minorHAnsi"/>
        </w:rPr>
        <w:t xml:space="preserve"> RO </w:t>
      </w:r>
      <w:r w:rsidRPr="00F43906">
        <w:rPr>
          <w:rFonts w:asciiTheme="minorHAnsi" w:hAnsiTheme="minorHAnsi" w:cstheme="minorHAnsi"/>
        </w:rPr>
        <w:t xml:space="preserve">OP TP v súlade s Metodickým pokynom CKO č. 24 k technickej pomoci </w:t>
      </w:r>
      <w:r w:rsidR="003C2776" w:rsidRPr="00F43906">
        <w:rPr>
          <w:rFonts w:asciiTheme="minorHAnsi" w:hAnsiTheme="minorHAnsi" w:cstheme="minorHAnsi"/>
        </w:rPr>
        <w:t xml:space="preserve">Príručku pre žiadateľa nevypracúva. </w:t>
      </w:r>
    </w:p>
    <w:p w14:paraId="51BEF486" w14:textId="77777777" w:rsidR="00B13786" w:rsidRPr="00F43906" w:rsidRDefault="00B13786"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Overovanie podmienok poskytnutia príspevku</w:t>
      </w:r>
    </w:p>
    <w:p w14:paraId="25B79C1D" w14:textId="0A2B1D47" w:rsidR="00B13786" w:rsidRPr="00F43906" w:rsidRDefault="00B13786"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Žiadateľ má možnosť </w:t>
      </w:r>
      <w:r w:rsidRPr="00F43906">
        <w:rPr>
          <w:rFonts w:asciiTheme="minorHAnsi" w:hAnsiTheme="minorHAnsi" w:cstheme="minorHAnsi"/>
          <w:b/>
        </w:rPr>
        <w:t>ex-ante overenia</w:t>
      </w:r>
      <w:r w:rsidRPr="00F43906">
        <w:rPr>
          <w:rFonts w:asciiTheme="minorHAnsi" w:hAnsiTheme="minorHAnsi" w:cstheme="minorHAnsi"/>
        </w:rPr>
        <w:t xml:space="preserve"> splnenia podmienok poskytnutia príspevku v príslušných elektronických verejných registroch, resp. v ITMS2014+</w:t>
      </w:r>
      <w:r w:rsidR="00593491">
        <w:rPr>
          <w:rStyle w:val="Odkaznapoznmkupodiarou"/>
          <w:bCs/>
          <w:iCs/>
        </w:rPr>
        <w:footnoteReference w:id="2"/>
      </w:r>
      <w:r w:rsidRPr="00F43906">
        <w:rPr>
          <w:rFonts w:asciiTheme="minorHAnsi" w:hAnsiTheme="minorHAnsi" w:cstheme="minorHAnsi"/>
        </w:rPr>
        <w:t>.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r w:rsidR="001239D6">
        <w:rPr>
          <w:rFonts w:asciiTheme="minorHAnsi" w:hAnsiTheme="minorHAnsi" w:cstheme="minorHAnsi"/>
        </w:rPr>
        <w:t>u</w:t>
      </w:r>
      <w:r w:rsidRPr="00F43906">
        <w:rPr>
          <w:rFonts w:asciiTheme="minorHAnsi" w:hAnsiTheme="minorHAnsi" w:cstheme="minorHAnsi"/>
        </w:rPr>
        <w:t>, ak v elektronickom verejnom</w:t>
      </w:r>
      <w:r w:rsidR="001239D6">
        <w:rPr>
          <w:rFonts w:asciiTheme="minorHAnsi" w:hAnsiTheme="minorHAnsi" w:cstheme="minorHAnsi"/>
        </w:rPr>
        <w:t xml:space="preserve"> </w:t>
      </w:r>
      <w:r w:rsidRPr="00F43906">
        <w:rPr>
          <w:rFonts w:asciiTheme="minorHAnsi" w:hAnsiTheme="minorHAnsi" w:cstheme="minorHAnsi"/>
        </w:rPr>
        <w:t>registri/ITMS2014+ nie je dostupná účtovná závierka subjektu a</w:t>
      </w:r>
      <w:r w:rsidR="003E0680" w:rsidRPr="00F43906">
        <w:rPr>
          <w:rFonts w:asciiTheme="minorHAnsi" w:hAnsiTheme="minorHAnsi" w:cstheme="minorHAnsi"/>
        </w:rPr>
        <w:t> </w:t>
      </w:r>
      <w:r w:rsidRPr="00F43906">
        <w:rPr>
          <w:rFonts w:asciiTheme="minorHAnsi" w:hAnsiTheme="minorHAnsi" w:cstheme="minorHAnsi"/>
        </w:rPr>
        <w:t>pod.</w:t>
      </w:r>
    </w:p>
    <w:p w14:paraId="0FECB970" w14:textId="2FF512FE" w:rsidR="00B13786" w:rsidRPr="00F43906" w:rsidRDefault="00B13786" w:rsidP="00E039BA">
      <w:pPr>
        <w:spacing w:before="120" w:after="120" w:line="240" w:lineRule="auto"/>
        <w:jc w:val="both"/>
        <w:rPr>
          <w:rFonts w:asciiTheme="minorHAnsi" w:hAnsiTheme="minorHAnsi" w:cstheme="minorHAnsi"/>
        </w:rPr>
      </w:pPr>
      <w:r w:rsidRPr="00F43906">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w:t>
      </w:r>
      <w:r w:rsidR="00E039BA">
        <w:rPr>
          <w:rFonts w:asciiTheme="minorHAnsi" w:hAnsiTheme="minorHAnsi" w:cstheme="minorHAnsi"/>
        </w:rPr>
        <w:t> </w:t>
      </w:r>
      <w:r w:rsidRPr="00F43906">
        <w:rPr>
          <w:rFonts w:asciiTheme="minorHAnsi" w:hAnsiTheme="minorHAnsi" w:cstheme="minorHAnsi"/>
        </w:rPr>
        <w:t>OP TP povinný v prípade, ak zistí overením nesplnenie podmienky poskytnutia príspevku, vyzvať žiadateľa na doplnenie ŽoNFP – doručenie potvrdenia o splnení podmienky poskytnutia príspevku. V prípade, ak žiadateľ predložil ŽoNFP elektronicky do e</w:t>
      </w:r>
      <w:r w:rsidR="0088268F" w:rsidRPr="00F43906">
        <w:rPr>
          <w:rFonts w:asciiTheme="minorHAnsi" w:hAnsiTheme="minorHAnsi" w:cstheme="minorHAnsi"/>
        </w:rPr>
        <w:t xml:space="preserve">lektronickej schránky RO OP TP, </w:t>
      </w:r>
      <w:r w:rsidRPr="00F43906">
        <w:rPr>
          <w:rFonts w:asciiTheme="minorHAnsi" w:hAnsiTheme="minorHAnsi" w:cstheme="minorHAnsi"/>
        </w:rPr>
        <w:t xml:space="preserve">vyzýva </w:t>
      </w:r>
      <w:r w:rsidR="0088268F" w:rsidRPr="00F43906">
        <w:rPr>
          <w:rFonts w:asciiTheme="minorHAnsi" w:hAnsiTheme="minorHAnsi" w:cstheme="minorHAnsi"/>
        </w:rPr>
        <w:t>RO</w:t>
      </w:r>
      <w:r w:rsidR="00E039BA">
        <w:rPr>
          <w:rFonts w:asciiTheme="minorHAnsi" w:hAnsiTheme="minorHAnsi" w:cstheme="minorHAnsi"/>
        </w:rPr>
        <w:t> </w:t>
      </w:r>
      <w:r w:rsidR="0088268F" w:rsidRPr="00F43906">
        <w:rPr>
          <w:rFonts w:asciiTheme="minorHAnsi" w:hAnsiTheme="minorHAnsi" w:cstheme="minorHAnsi"/>
        </w:rPr>
        <w:t>OP</w:t>
      </w:r>
      <w:r w:rsidR="00E039BA">
        <w:rPr>
          <w:rFonts w:asciiTheme="minorHAnsi" w:hAnsiTheme="minorHAnsi" w:cstheme="minorHAnsi"/>
        </w:rPr>
        <w:t> </w:t>
      </w:r>
      <w:r w:rsidR="0088268F" w:rsidRPr="00F43906">
        <w:rPr>
          <w:rFonts w:asciiTheme="minorHAnsi" w:hAnsiTheme="minorHAnsi" w:cstheme="minorHAnsi"/>
        </w:rPr>
        <w:t xml:space="preserve">TP </w:t>
      </w:r>
      <w:r w:rsidRPr="00F43906">
        <w:rPr>
          <w:rFonts w:asciiTheme="minorHAnsi" w:hAnsiTheme="minorHAnsi" w:cstheme="minorHAnsi"/>
        </w:rPr>
        <w:t>žiadateľa v rámci konania o ŽoNFP rovnako elektronicky, do elektronickej schránky žiadateľa.</w:t>
      </w:r>
    </w:p>
    <w:p w14:paraId="0792BA4F" w14:textId="0F9F52F5" w:rsidR="00B13786" w:rsidRPr="00F43906" w:rsidRDefault="00B13786"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71386F">
        <w:rPr>
          <w:rFonts w:asciiTheme="minorHAnsi" w:hAnsiTheme="minorHAnsi" w:cstheme="minorHAnsi"/>
        </w:rPr>
        <w:t xml:space="preserve">splnenia </w:t>
      </w:r>
      <w:r w:rsidRPr="00F43906">
        <w:rPr>
          <w:rFonts w:asciiTheme="minorHAnsi" w:hAnsiTheme="minorHAnsi" w:cstheme="minorHAnsi"/>
        </w:rPr>
        <w:t>podmienky zo strany žiadateľa rozhodne o zastavení konania o ŽoNFP.</w:t>
      </w:r>
    </w:p>
    <w:p w14:paraId="23021A27" w14:textId="77777777" w:rsidR="00B13786" w:rsidRPr="00F43906" w:rsidRDefault="00B13786" w:rsidP="00E039BA">
      <w:pPr>
        <w:spacing w:before="120" w:after="120" w:line="240" w:lineRule="auto"/>
        <w:jc w:val="both"/>
        <w:rPr>
          <w:rFonts w:asciiTheme="minorHAnsi" w:hAnsiTheme="minorHAnsi" w:cstheme="minorHAnsi"/>
        </w:rPr>
      </w:pPr>
      <w:r w:rsidRPr="00F43906">
        <w:rPr>
          <w:rFonts w:asciiTheme="minorHAnsi" w:hAnsiTheme="minorHAnsi" w:cstheme="minorHAnsi"/>
        </w:rPr>
        <w:t>Podmienky poskytnutia príspevku, ktoré nie je možné overiť v elektronických verejných registroch, preuka</w:t>
      </w:r>
      <w:r w:rsidR="00091658" w:rsidRPr="00F43906">
        <w:rPr>
          <w:rFonts w:asciiTheme="minorHAnsi" w:hAnsiTheme="minorHAnsi" w:cstheme="minorHAnsi"/>
        </w:rPr>
        <w:t>zuje žiadateľ najmä vložením ske</w:t>
      </w:r>
      <w:r w:rsidRPr="00F43906">
        <w:rPr>
          <w:rFonts w:asciiTheme="minorHAnsi" w:hAnsiTheme="minorHAnsi" w:cstheme="minorHAnsi"/>
        </w:rPr>
        <w:t>nu dokumentu vo formáte PDF (resp. v</w:t>
      </w:r>
      <w:r w:rsidR="00B949A7" w:rsidRPr="00F43906">
        <w:rPr>
          <w:rFonts w:asciiTheme="minorHAnsi" w:hAnsiTheme="minorHAnsi" w:cstheme="minorHAnsi"/>
        </w:rPr>
        <w:t> </w:t>
      </w:r>
      <w:r w:rsidRPr="00F43906">
        <w:rPr>
          <w:rFonts w:asciiTheme="minorHAnsi" w:hAnsiTheme="minorHAnsi" w:cstheme="minorHAnsi"/>
        </w:rPr>
        <w:t>inom formáte dokumentu</w:t>
      </w:r>
      <w:r w:rsidRPr="00F43906">
        <w:rPr>
          <w:rFonts w:asciiTheme="minorHAnsi" w:hAnsiTheme="minorHAnsi" w:cstheme="minorHAnsi"/>
          <w:vertAlign w:val="superscript"/>
        </w:rPr>
        <w:footnoteReference w:id="3"/>
      </w:r>
      <w:r w:rsidRPr="00F43906">
        <w:rPr>
          <w:rFonts w:asciiTheme="minorHAnsi" w:hAnsiTheme="minorHAnsi" w:cstheme="minorHAnsi"/>
        </w:rPr>
        <w:t>, ak ho vypracúva žiadateľ sám a nie je potrebné, aby bol úradne osvedčený/podpísaný, napr. rtf a pod.) do ITMS2014+ ako prílohu ŽoNFP.</w:t>
      </w:r>
    </w:p>
    <w:p w14:paraId="22B21F83" w14:textId="3D0B73D6" w:rsidR="00065C12" w:rsidRPr="00F43906" w:rsidRDefault="00B13786" w:rsidP="00E039BA">
      <w:pPr>
        <w:spacing w:before="120" w:after="120" w:line="240" w:lineRule="auto"/>
        <w:jc w:val="both"/>
        <w:rPr>
          <w:rFonts w:asciiTheme="minorHAnsi" w:hAnsiTheme="minorHAnsi" w:cstheme="minorHAnsi"/>
        </w:rPr>
      </w:pPr>
      <w:r w:rsidRPr="00F43906">
        <w:rPr>
          <w:rFonts w:asciiTheme="minorHAnsi" w:hAnsiTheme="minorHAnsi" w:cstheme="minorHAnsi"/>
        </w:rPr>
        <w:t>Pri dokumentoch, ktoré je v zmysle požiadavky RO OP TP žiadateľ povinný predložiť úradne osvedčené, môže žiadateľ zabezpečiť zaručenú konverziu dokument</w:t>
      </w:r>
      <w:r w:rsidR="00F96DA3" w:rsidRPr="00F43906">
        <w:rPr>
          <w:rFonts w:asciiTheme="minorHAnsi" w:hAnsiTheme="minorHAnsi" w:cstheme="minorHAnsi"/>
        </w:rPr>
        <w:t>ov</w:t>
      </w:r>
      <w:r w:rsidRPr="00F43906">
        <w:rPr>
          <w:rFonts w:asciiTheme="minorHAnsi" w:hAnsiTheme="minorHAnsi" w:cstheme="minorHAnsi"/>
        </w:rPr>
        <w:t xml:space="preserve"> v súlade so zákonom </w:t>
      </w:r>
      <w:r w:rsidR="00E977FB">
        <w:rPr>
          <w:rFonts w:asciiTheme="minorHAnsi" w:hAnsiTheme="minorHAnsi" w:cstheme="minorHAnsi"/>
        </w:rPr>
        <w:br/>
      </w:r>
      <w:r w:rsidR="00B63E56" w:rsidRPr="00F43906">
        <w:rPr>
          <w:rFonts w:asciiTheme="minorHAnsi" w:hAnsiTheme="minorHAnsi" w:cstheme="minorHAnsi"/>
        </w:rPr>
        <w:t>o</w:t>
      </w:r>
      <w:r w:rsidR="00BD3E68" w:rsidRPr="00F43906">
        <w:rPr>
          <w:rFonts w:asciiTheme="minorHAnsi" w:hAnsiTheme="minorHAnsi" w:cstheme="minorHAnsi"/>
        </w:rPr>
        <w:t> </w:t>
      </w:r>
      <w:r w:rsidRPr="00F43906">
        <w:rPr>
          <w:rFonts w:asciiTheme="minorHAnsi" w:hAnsiTheme="minorHAnsi" w:cstheme="minorHAnsi"/>
        </w:rPr>
        <w:t>e-Governmente a</w:t>
      </w:r>
      <w:r w:rsidR="00AB674F" w:rsidRPr="00F43906">
        <w:rPr>
          <w:rFonts w:asciiTheme="minorHAnsi" w:hAnsiTheme="minorHAnsi" w:cstheme="minorHAnsi"/>
        </w:rPr>
        <w:t> </w:t>
      </w:r>
      <w:r w:rsidR="00F96DA3" w:rsidRPr="00F43906">
        <w:rPr>
          <w:rFonts w:asciiTheme="minorHAnsi" w:hAnsiTheme="minorHAnsi" w:cstheme="minorHAnsi"/>
        </w:rPr>
        <w:t>vložiť ich</w:t>
      </w:r>
      <w:r w:rsidRPr="00F43906">
        <w:rPr>
          <w:rFonts w:asciiTheme="minorHAnsi" w:hAnsiTheme="minorHAnsi" w:cstheme="minorHAnsi"/>
        </w:rPr>
        <w:t xml:space="preserve"> do ITMS2014+ ako prílohu ŽoNFP.</w:t>
      </w:r>
    </w:p>
    <w:p w14:paraId="25AC108F" w14:textId="4FC69B9F" w:rsidR="00E5128F" w:rsidRDefault="0064229B"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Schvaľovanie žiadostí o</w:t>
      </w:r>
      <w:r w:rsidR="00E5128F">
        <w:rPr>
          <w:rFonts w:asciiTheme="minorHAnsi" w:hAnsiTheme="minorHAnsi" w:cstheme="minorHAnsi"/>
          <w:b/>
          <w:u w:val="single"/>
        </w:rPr>
        <w:t> </w:t>
      </w:r>
      <w:r w:rsidRPr="00F43906">
        <w:rPr>
          <w:rFonts w:asciiTheme="minorHAnsi" w:hAnsiTheme="minorHAnsi" w:cstheme="minorHAnsi"/>
          <w:b/>
          <w:u w:val="single"/>
        </w:rPr>
        <w:t>NFP</w:t>
      </w:r>
    </w:p>
    <w:p w14:paraId="2F8CB379" w14:textId="330EDBC6" w:rsidR="0064229B"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Schvaľovanie žiadosti o NFP </w:t>
      </w:r>
      <w:r w:rsidR="0069226A" w:rsidRPr="00F43906">
        <w:rPr>
          <w:rFonts w:asciiTheme="minorHAnsi" w:hAnsiTheme="minorHAnsi" w:cstheme="minorHAnsi"/>
        </w:rPr>
        <w:t xml:space="preserve">v rámci OP TP </w:t>
      </w:r>
      <w:r w:rsidRPr="00F43906">
        <w:rPr>
          <w:rFonts w:asciiTheme="minorHAnsi" w:hAnsiTheme="minorHAnsi" w:cstheme="minorHAnsi"/>
        </w:rPr>
        <w:t>sa uskutoční v </w:t>
      </w:r>
      <w:r w:rsidR="0069226A" w:rsidRPr="00F43906">
        <w:rPr>
          <w:rFonts w:asciiTheme="minorHAnsi" w:hAnsiTheme="minorHAnsi" w:cstheme="minorHAnsi"/>
        </w:rPr>
        <w:t>týchto</w:t>
      </w:r>
      <w:r w:rsidRPr="00F43906">
        <w:rPr>
          <w:rFonts w:asciiTheme="minorHAnsi" w:hAnsiTheme="minorHAnsi" w:cstheme="minorHAnsi"/>
        </w:rPr>
        <w:t xml:space="preserve"> f</w:t>
      </w:r>
      <w:r w:rsidR="0069226A" w:rsidRPr="00F43906">
        <w:rPr>
          <w:rFonts w:asciiTheme="minorHAnsi" w:hAnsiTheme="minorHAnsi" w:cstheme="minorHAnsi"/>
        </w:rPr>
        <w:t xml:space="preserve">ázach: administratívne overenie, </w:t>
      </w:r>
      <w:r w:rsidRPr="00F43906">
        <w:rPr>
          <w:rFonts w:asciiTheme="minorHAnsi" w:hAnsiTheme="minorHAnsi" w:cstheme="minorHAnsi"/>
        </w:rPr>
        <w:t>odborné hodnotenie a opravné prostriedky (neobligatórna časť schvaľovacieho procesu).</w:t>
      </w:r>
    </w:p>
    <w:p w14:paraId="43CE0831" w14:textId="4585E7BE" w:rsidR="0064229B"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Konanie o žiadosti o NFP sa začína doručením žiadosti o NFP žiadateľom. Žiadateľ doručuje ŽoNFP elektronicky prostredníctvom verejnej časti ITMS 2014+ a</w:t>
      </w:r>
      <w:r w:rsidR="005F0E9D">
        <w:rPr>
          <w:rFonts w:asciiTheme="minorHAnsi" w:hAnsiTheme="minorHAnsi" w:cstheme="minorHAnsi"/>
        </w:rPr>
        <w:t xml:space="preserve"> zároveň </w:t>
      </w:r>
      <w:r w:rsidRPr="00F43906">
        <w:rPr>
          <w:rFonts w:asciiTheme="minorHAnsi" w:hAnsiTheme="minorHAnsi" w:cstheme="minorHAnsi"/>
        </w:rPr>
        <w:t>písomne</w:t>
      </w:r>
      <w:r w:rsidR="001B6C9C">
        <w:rPr>
          <w:rFonts w:asciiTheme="minorHAnsi" w:hAnsiTheme="minorHAnsi" w:cstheme="minorHAnsi"/>
        </w:rPr>
        <w:t xml:space="preserve"> jedným zo spôsobov uvedených v časti 1.6</w:t>
      </w:r>
      <w:r w:rsidRPr="00F43906">
        <w:rPr>
          <w:rFonts w:asciiTheme="minorHAnsi" w:hAnsiTheme="minorHAnsi" w:cstheme="minorHAnsi"/>
        </w:rPr>
        <w:t xml:space="preserve">. </w:t>
      </w:r>
    </w:p>
    <w:p w14:paraId="521D1478" w14:textId="77777777" w:rsidR="0064229B"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733D06" w:rsidRPr="00F43906">
        <w:rPr>
          <w:rFonts w:asciiTheme="minorHAnsi" w:hAnsiTheme="minorHAnsi" w:cstheme="minorHAnsi"/>
        </w:rPr>
        <w:t xml:space="preserve">OP TP </w:t>
      </w:r>
      <w:r w:rsidRPr="00F43906">
        <w:rPr>
          <w:rFonts w:asciiTheme="minorHAnsi" w:hAnsiTheme="minorHAnsi" w:cstheme="minorHAnsi"/>
        </w:rPr>
        <w:t xml:space="preserve">v rámci </w:t>
      </w:r>
      <w:r w:rsidRPr="00F43906">
        <w:rPr>
          <w:rFonts w:asciiTheme="minorHAnsi" w:hAnsiTheme="minorHAnsi" w:cstheme="minorHAnsi"/>
          <w:b/>
        </w:rPr>
        <w:t>administratívneho overenia</w:t>
      </w:r>
      <w:r w:rsidRPr="00F43906">
        <w:rPr>
          <w:rFonts w:asciiTheme="minorHAnsi" w:hAnsiTheme="minorHAnsi" w:cstheme="minorHAnsi"/>
        </w:rPr>
        <w:t xml:space="preserve"> overí splnenie doručenia ŽoNFP riadne, včas a</w:t>
      </w:r>
      <w:r w:rsidR="00734FB0" w:rsidRPr="00F43906">
        <w:rPr>
          <w:rFonts w:asciiTheme="minorHAnsi" w:hAnsiTheme="minorHAnsi" w:cstheme="minorHAnsi"/>
        </w:rPr>
        <w:t> </w:t>
      </w:r>
      <w:r w:rsidRPr="00F43906">
        <w:rPr>
          <w:rFonts w:asciiTheme="minorHAnsi" w:hAnsiTheme="minorHAnsi" w:cstheme="minorHAnsi"/>
        </w:rPr>
        <w:t>v stanovenej forme a následne ostatných podmienok poskytnutia príspevku určených vo v</w:t>
      </w:r>
      <w:r w:rsidR="002106BF" w:rsidRPr="00F43906">
        <w:rPr>
          <w:rFonts w:asciiTheme="minorHAnsi" w:hAnsiTheme="minorHAnsi" w:cstheme="minorHAnsi"/>
        </w:rPr>
        <w:t>yzvaní</w:t>
      </w:r>
      <w:r w:rsidRPr="00F43906">
        <w:rPr>
          <w:rFonts w:asciiTheme="minorHAnsi" w:hAnsiTheme="minorHAnsi" w:cstheme="minorHAnsi"/>
        </w:rPr>
        <w:t xml:space="preserve"> </w:t>
      </w:r>
      <w:r w:rsidRPr="00F43906">
        <w:rPr>
          <w:rFonts w:asciiTheme="minorHAnsi" w:hAnsiTheme="minorHAnsi" w:cstheme="minorHAnsi"/>
          <w:b/>
        </w:rPr>
        <w:t xml:space="preserve">- </w:t>
      </w:r>
      <w:r w:rsidRPr="00F43906">
        <w:rPr>
          <w:rFonts w:asciiTheme="minorHAnsi" w:hAnsiTheme="minorHAnsi" w:cstheme="minorHAnsi"/>
        </w:rPr>
        <w:t xml:space="preserve">každej jednotlivej podmienky poskytnutia príspevku (ktorá je overovaná v rámci administratívneho </w:t>
      </w:r>
      <w:r w:rsidRPr="00F43906">
        <w:rPr>
          <w:rFonts w:asciiTheme="minorHAnsi" w:hAnsiTheme="minorHAnsi" w:cstheme="minorHAnsi"/>
        </w:rPr>
        <w:lastRenderedPageBreak/>
        <w:t>overenia) na základe údajov uvedených žiadateľom v ŽoNFP, dostupných zdrojov na priame overenie podmienok poskytnutia príspevku a v relevantných prílohách ŽoNFP.</w:t>
      </w:r>
    </w:p>
    <w:p w14:paraId="40A7232C" w14:textId="798AF332" w:rsidR="0064229B"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V prípade, ak na základe </w:t>
      </w:r>
      <w:r w:rsidR="00982196">
        <w:rPr>
          <w:rFonts w:asciiTheme="minorHAnsi" w:hAnsiTheme="minorHAnsi" w:cstheme="minorHAnsi"/>
        </w:rPr>
        <w:t>overenia</w:t>
      </w:r>
      <w:r w:rsidR="00982196" w:rsidRPr="00F43906">
        <w:rPr>
          <w:rFonts w:asciiTheme="minorHAnsi" w:hAnsiTheme="minorHAnsi" w:cstheme="minorHAnsi"/>
        </w:rPr>
        <w:t xml:space="preserve"> </w:t>
      </w:r>
      <w:r w:rsidRPr="00F43906">
        <w:rPr>
          <w:rFonts w:asciiTheme="minorHAnsi" w:hAnsiTheme="minorHAnsi" w:cstheme="minorHAnsi"/>
        </w:rPr>
        <w:t>ŽoNFP a jej príloh vzniknú pochybnosti o pravdivosti alebo úpln</w:t>
      </w:r>
      <w:r w:rsidR="00733D06" w:rsidRPr="00F43906">
        <w:rPr>
          <w:rFonts w:asciiTheme="minorHAnsi" w:hAnsiTheme="minorHAnsi" w:cstheme="minorHAnsi"/>
        </w:rPr>
        <w:t xml:space="preserve">osti ŽoNFP alebo jej príloh, RO OP TP </w:t>
      </w:r>
      <w:r w:rsidRPr="00F43906">
        <w:rPr>
          <w:rFonts w:asciiTheme="minorHAnsi" w:hAnsiTheme="minorHAnsi" w:cstheme="minorHAnsi"/>
        </w:rPr>
        <w:t>vyzve žiadateľa na doplnenie neúplných údajov</w:t>
      </w:r>
      <w:r w:rsidR="00F47EA2" w:rsidRPr="00F43906">
        <w:rPr>
          <w:rFonts w:asciiTheme="minorHAnsi" w:hAnsiTheme="minorHAnsi" w:cstheme="minorHAnsi"/>
        </w:rPr>
        <w:t xml:space="preserve"> (vzor </w:t>
      </w:r>
      <w:r w:rsidR="00AC6D77" w:rsidRPr="00F43906">
        <w:rPr>
          <w:rFonts w:asciiTheme="minorHAnsi" w:hAnsiTheme="minorHAnsi" w:cstheme="minorHAnsi"/>
        </w:rPr>
        <w:t xml:space="preserve">výzvy </w:t>
      </w:r>
      <w:r w:rsidR="00F47EA2" w:rsidRPr="00F43906">
        <w:rPr>
          <w:rFonts w:asciiTheme="minorHAnsi" w:hAnsiTheme="minorHAnsi" w:cstheme="minorHAnsi"/>
        </w:rPr>
        <w:t>v prílohe vyzvania)</w:t>
      </w:r>
      <w:r w:rsidRPr="00F43906">
        <w:rPr>
          <w:rFonts w:asciiTheme="minorHAnsi" w:hAnsiTheme="minorHAnsi" w:cstheme="minorHAnsi"/>
        </w:rPr>
        <w:t xml:space="preserve">, vysvetlenie nejasností alebo nápravu nepravdivých údajov zaslaním výzvy na doplnenie ŽoNFP </w:t>
      </w:r>
      <w:r w:rsidR="00CA6F5A" w:rsidRPr="00F43906">
        <w:rPr>
          <w:rFonts w:asciiTheme="minorHAnsi" w:hAnsiTheme="minorHAnsi" w:cstheme="minorHAnsi"/>
        </w:rPr>
        <w:t xml:space="preserve">s určením </w:t>
      </w:r>
      <w:r w:rsidRPr="00F43906">
        <w:rPr>
          <w:rFonts w:asciiTheme="minorHAnsi" w:hAnsiTheme="minorHAnsi" w:cstheme="minorHAnsi"/>
        </w:rPr>
        <w:t>lehot</w:t>
      </w:r>
      <w:r w:rsidR="00CA6F5A" w:rsidRPr="00F43906">
        <w:rPr>
          <w:rFonts w:asciiTheme="minorHAnsi" w:hAnsiTheme="minorHAnsi" w:cstheme="minorHAnsi"/>
        </w:rPr>
        <w:t xml:space="preserve">y na doplnenie </w:t>
      </w:r>
      <w:r w:rsidR="00EB5582" w:rsidRPr="00F43906">
        <w:rPr>
          <w:rFonts w:asciiTheme="minorHAnsi" w:hAnsiTheme="minorHAnsi" w:cstheme="minorHAnsi"/>
        </w:rPr>
        <w:t xml:space="preserve">ŽoNFP s určením lehoty na doplnenie </w:t>
      </w:r>
      <w:r w:rsidR="00CA6F5A" w:rsidRPr="00F43906">
        <w:rPr>
          <w:rFonts w:asciiTheme="minorHAnsi" w:hAnsiTheme="minorHAnsi" w:cstheme="minorHAnsi"/>
        </w:rPr>
        <w:t>minimálne</w:t>
      </w:r>
      <w:r w:rsidRPr="00F43906">
        <w:rPr>
          <w:rFonts w:asciiTheme="minorHAnsi" w:hAnsiTheme="minorHAnsi" w:cstheme="minorHAnsi"/>
        </w:rPr>
        <w:t xml:space="preserve"> 5</w:t>
      </w:r>
      <w:r w:rsidR="00E60409">
        <w:rPr>
          <w:rFonts w:asciiTheme="minorHAnsi" w:hAnsiTheme="minorHAnsi" w:cstheme="minorHAnsi"/>
        </w:rPr>
        <w:t> </w:t>
      </w:r>
      <w:r w:rsidRPr="00F43906">
        <w:rPr>
          <w:rFonts w:asciiTheme="minorHAnsi" w:hAnsiTheme="minorHAnsi" w:cstheme="minorHAnsi"/>
        </w:rPr>
        <w:t xml:space="preserve">pracovných dní. </w:t>
      </w:r>
    </w:p>
    <w:p w14:paraId="028ABFC4" w14:textId="3C0FC29C" w:rsidR="00982196" w:rsidRPr="00F43906" w:rsidRDefault="00982196" w:rsidP="00E039BA">
      <w:pPr>
        <w:spacing w:before="120" w:after="120" w:line="240" w:lineRule="auto"/>
        <w:jc w:val="both"/>
        <w:rPr>
          <w:rFonts w:asciiTheme="minorHAnsi" w:hAnsiTheme="minorHAnsi" w:cstheme="minorHAnsi"/>
        </w:rPr>
      </w:pPr>
      <w:r w:rsidRPr="00BA5593">
        <w:rPr>
          <w:rFonts w:asciiTheme="minorHAnsi" w:hAnsiTheme="minorHAnsi" w:cstheme="minorHAnsi"/>
        </w:rPr>
        <w:t xml:space="preserve">Ak lehota na doplnenie alebo zmenu ŽoNFP márne uplynula v období od 12.3.2020 do 21.5.2020 (deň nadobudnutia účinnosti </w:t>
      </w:r>
      <w:r w:rsidR="00625738" w:rsidRPr="00BA5593">
        <w:rPr>
          <w:rFonts w:asciiTheme="minorHAnsi" w:hAnsiTheme="minorHAnsi" w:cstheme="minorHAnsi"/>
        </w:rPr>
        <w:t>zákona č. 128/2020 Z. z.</w:t>
      </w:r>
      <w:r w:rsidR="00625738">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ŽoNFP najneskôr do jedného mesiaca odo dňa nadobudnutia účinnosti </w:t>
      </w:r>
      <w:r w:rsidR="00625738" w:rsidRPr="00BA5593">
        <w:rPr>
          <w:rFonts w:asciiTheme="minorHAnsi" w:hAnsiTheme="minorHAnsi" w:cstheme="minorHAnsi"/>
        </w:rPr>
        <w:t>zákona č. 128/2020 Z. z.</w:t>
      </w:r>
      <w:r w:rsidR="00625738">
        <w:rPr>
          <w:rFonts w:asciiTheme="minorHAnsi" w:hAnsiTheme="minorHAnsi" w:cstheme="minorHAnsi"/>
        </w:rPr>
        <w:t xml:space="preserve">, ktorým sa mení zákon o príspevku z EŠIF </w:t>
      </w:r>
      <w:r w:rsidRPr="00BA5593">
        <w:rPr>
          <w:rFonts w:asciiTheme="minorHAnsi" w:hAnsiTheme="minorHAnsi" w:cstheme="minorHAnsi"/>
        </w:rPr>
        <w:t>(do 22.6.2020 vrátane).</w:t>
      </w:r>
    </w:p>
    <w:p w14:paraId="66FD382F" w14:textId="77777777" w:rsidR="0064229B"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Po doplnení údajov zo strany žiadateľa RO</w:t>
      </w:r>
      <w:r w:rsidR="00733D06" w:rsidRPr="00F43906">
        <w:rPr>
          <w:rFonts w:asciiTheme="minorHAnsi" w:hAnsiTheme="minorHAnsi" w:cstheme="minorHAnsi"/>
        </w:rPr>
        <w:t xml:space="preserve"> OP TP</w:t>
      </w:r>
      <w:r w:rsidRPr="00F43906">
        <w:rPr>
          <w:rFonts w:asciiTheme="minorHAnsi" w:hAnsiTheme="minorHAnsi" w:cstheme="minorHAnsi"/>
        </w:rPr>
        <w:t xml:space="preserve"> opätovne s</w:t>
      </w:r>
      <w:r w:rsidR="00733D06" w:rsidRPr="00F43906">
        <w:rPr>
          <w:rFonts w:asciiTheme="minorHAnsi" w:hAnsiTheme="minorHAnsi" w:cstheme="minorHAnsi"/>
        </w:rPr>
        <w:t xml:space="preserve">kontroluje predložené dokumenty a informácie </w:t>
      </w:r>
      <w:r w:rsidRPr="00F43906">
        <w:rPr>
          <w:rFonts w:asciiTheme="minorHAnsi" w:hAnsiTheme="minorHAnsi" w:cstheme="minorHAnsi"/>
        </w:rPr>
        <w:t>a:</w:t>
      </w:r>
    </w:p>
    <w:p w14:paraId="26FB03FD" w14:textId="77777777" w:rsidR="00E91588"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FF6B77">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FF6B77">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4C499DFD" w14:textId="4A25ADD4" w:rsidR="00E91588" w:rsidRPr="007426DF"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F6B77">
        <w:rPr>
          <w:rFonts w:asciiTheme="minorHAnsi" w:hAnsiTheme="minorHAnsi" w:cstheme="minorHAnsi"/>
          <w:sz w:val="22"/>
          <w:szCs w:val="22"/>
        </w:rPr>
        <w:t xml:space="preserve">v prípade </w:t>
      </w:r>
      <w:r w:rsidR="00982196">
        <w:rPr>
          <w:rFonts w:asciiTheme="minorHAnsi" w:hAnsiTheme="minorHAnsi" w:cstheme="minorHAnsi"/>
          <w:sz w:val="22"/>
          <w:szCs w:val="22"/>
        </w:rPr>
        <w:t>nedoplnenia žiadnych náležitostí, v prípade</w:t>
      </w:r>
      <w:r w:rsidR="00982196" w:rsidRPr="00FF6B77">
        <w:rPr>
          <w:rFonts w:asciiTheme="minorHAnsi" w:hAnsiTheme="minorHAnsi" w:cstheme="minorHAnsi"/>
          <w:sz w:val="22"/>
          <w:szCs w:val="22"/>
        </w:rPr>
        <w:t xml:space="preserve"> </w:t>
      </w:r>
      <w:r w:rsidR="00982196">
        <w:rPr>
          <w:rFonts w:asciiTheme="minorHAnsi" w:hAnsiTheme="minorHAnsi" w:cstheme="minorHAnsi"/>
          <w:sz w:val="22"/>
          <w:szCs w:val="22"/>
        </w:rPr>
        <w:t xml:space="preserve"> </w:t>
      </w:r>
      <w:r w:rsidRPr="00FF6B77">
        <w:rPr>
          <w:rFonts w:asciiTheme="minorHAnsi" w:hAnsiTheme="minorHAnsi" w:cstheme="minorHAnsi"/>
          <w:sz w:val="22"/>
          <w:szCs w:val="22"/>
        </w:rPr>
        <w:t xml:space="preserve">doručenia požadovaných náležitostí po stanovenom termíne alebo v prípade, ak aj po doplnení chýbajúcich náležitostí naďalej pretrvávajú pochybnosti o pravdivosti alebo úplnosti ŽoNFP, na základe čoho nie je možné overiť splnenie niektorej z </w:t>
      </w:r>
      <w:r w:rsidRPr="00E60409">
        <w:rPr>
          <w:rFonts w:asciiTheme="minorHAnsi" w:hAnsiTheme="minorHAnsi" w:cstheme="minorHAnsi"/>
          <w:sz w:val="22"/>
          <w:szCs w:val="22"/>
        </w:rPr>
        <w:t xml:space="preserve">podmienok poskytnutia príspevku a rozhodnúť o schválení ŽoNFP RO OP TP </w:t>
      </w:r>
      <w:r w:rsidR="0064229B" w:rsidRPr="00E60409">
        <w:rPr>
          <w:rFonts w:asciiTheme="minorHAnsi" w:hAnsiTheme="minorHAnsi" w:cstheme="minorHAnsi"/>
          <w:sz w:val="22"/>
          <w:szCs w:val="22"/>
        </w:rPr>
        <w:t>zastaví konanie o</w:t>
      </w:r>
      <w:r w:rsidR="00297610" w:rsidRPr="00E60409">
        <w:rPr>
          <w:rFonts w:asciiTheme="minorHAnsi" w:hAnsiTheme="minorHAnsi" w:cstheme="minorHAnsi"/>
          <w:sz w:val="22"/>
          <w:szCs w:val="22"/>
        </w:rPr>
        <w:t> </w:t>
      </w:r>
      <w:r w:rsidR="0064229B" w:rsidRPr="00E60409">
        <w:rPr>
          <w:rFonts w:asciiTheme="minorHAnsi" w:hAnsiTheme="minorHAnsi" w:cstheme="minorHAnsi"/>
          <w:sz w:val="22"/>
          <w:szCs w:val="22"/>
        </w:rPr>
        <w:t>ŽoNFP</w:t>
      </w:r>
      <w:r w:rsidR="00297610" w:rsidRPr="00E60409">
        <w:rPr>
          <w:rFonts w:asciiTheme="minorHAnsi" w:hAnsiTheme="minorHAnsi" w:cstheme="minorHAnsi"/>
          <w:sz w:val="22"/>
          <w:szCs w:val="22"/>
        </w:rPr>
        <w:t>.</w:t>
      </w:r>
      <w:r w:rsidR="00982196" w:rsidRPr="00E60409">
        <w:rPr>
          <w:rFonts w:asciiTheme="minorHAnsi" w:hAnsiTheme="minorHAnsi" w:cstheme="minorHAnsi"/>
          <w:sz w:val="22"/>
          <w:szCs w:val="22"/>
        </w:rPr>
        <w:t xml:space="preserve"> </w:t>
      </w:r>
      <w:r w:rsidR="00982196" w:rsidRPr="00870D57">
        <w:rPr>
          <w:rFonts w:asciiTheme="minorHAnsi" w:hAnsi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E60409">
        <w:rPr>
          <w:rFonts w:asciiTheme="minorHAnsi" w:hAnsiTheme="minorHAnsi"/>
          <w:sz w:val="22"/>
          <w:szCs w:val="22"/>
        </w:rPr>
        <w:t> </w:t>
      </w:r>
      <w:r w:rsidR="00982196" w:rsidRPr="00870D57">
        <w:rPr>
          <w:rFonts w:asciiTheme="minorHAnsi" w:hAnsiTheme="minorHAnsi"/>
          <w:sz w:val="22"/>
          <w:szCs w:val="22"/>
        </w:rPr>
        <w:t>pravdivosti alebo úplnosti ŽoNFP, na základe čoho nie je možné overiť splnenie niektorej z</w:t>
      </w:r>
      <w:r w:rsidR="00E60409">
        <w:rPr>
          <w:rFonts w:asciiTheme="minorHAnsi" w:hAnsiTheme="minorHAnsi"/>
          <w:sz w:val="22"/>
          <w:szCs w:val="22"/>
        </w:rPr>
        <w:t> </w:t>
      </w:r>
      <w:r w:rsidR="00982196" w:rsidRPr="00870D57">
        <w:rPr>
          <w:rFonts w:asciiTheme="minorHAnsi" w:hAnsiTheme="minorHAnsi"/>
          <w:sz w:val="22"/>
          <w:szCs w:val="22"/>
        </w:rPr>
        <w:t>podmienok poskytnutia príspevku a rozhodnúť o schválení ŽoNFP</w:t>
      </w:r>
      <w:r w:rsidR="0064229B" w:rsidRPr="00E60409">
        <w:rPr>
          <w:rFonts w:asciiTheme="minorHAnsi" w:hAnsiTheme="minorHAnsi" w:cstheme="minorHAnsi"/>
          <w:sz w:val="22"/>
          <w:szCs w:val="22"/>
        </w:rPr>
        <w:t>;</w:t>
      </w:r>
      <w:r w:rsidR="0064229B" w:rsidRPr="007426DF">
        <w:rPr>
          <w:rFonts w:asciiTheme="minorHAnsi" w:hAnsiTheme="minorHAnsi" w:cstheme="minorHAnsi"/>
          <w:sz w:val="22"/>
          <w:szCs w:val="22"/>
        </w:rPr>
        <w:t xml:space="preserve"> </w:t>
      </w:r>
    </w:p>
    <w:p w14:paraId="7C8D2D20" w14:textId="77777777" w:rsidR="0064229B" w:rsidRPr="00F43906" w:rsidRDefault="0064229B"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4F09194A" w14:textId="77777777" w:rsidR="008B72C3"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Žiadosť o NFP posúdia v rámci </w:t>
      </w:r>
      <w:r w:rsidRPr="00F43906">
        <w:rPr>
          <w:rFonts w:asciiTheme="minorHAnsi" w:hAnsiTheme="minorHAnsi" w:cstheme="minorHAnsi"/>
          <w:b/>
        </w:rPr>
        <w:t>odborného hodnotenia</w:t>
      </w:r>
      <w:r w:rsidRPr="00F43906">
        <w:rPr>
          <w:rFonts w:asciiTheme="minorHAnsi" w:hAnsiTheme="minorHAnsi" w:cstheme="minorHAnsi"/>
        </w:rPr>
        <w:t xml:space="preserve"> dvaja odborní hodnotitelia v totožnom rozsahu, pričom využijú hodnotiace kritériá, zverejnené na webovom sídle </w:t>
      </w:r>
      <w:r w:rsidR="00D95256" w:rsidRPr="00F43906">
        <w:rPr>
          <w:rFonts w:asciiTheme="minorHAnsi" w:hAnsiTheme="minorHAnsi" w:cstheme="minorHAnsi"/>
        </w:rPr>
        <w:t>RO OP TP</w:t>
      </w:r>
      <w:r w:rsidRPr="00F43906">
        <w:rPr>
          <w:rFonts w:asciiTheme="minorHAnsi" w:hAnsiTheme="minorHAnsi" w:cstheme="minorHAnsi"/>
        </w:rPr>
        <w:t xml:space="preserve"> </w:t>
      </w:r>
      <w:r w:rsidR="00DC0504" w:rsidRPr="00F43906">
        <w:rPr>
          <w:rFonts w:asciiTheme="minorHAnsi" w:hAnsiTheme="minorHAnsi" w:cstheme="minorHAnsi"/>
        </w:rPr>
        <w:t>(</w:t>
      </w:r>
      <w:hyperlink r:id="rId27" w:history="1">
        <w:r w:rsidR="00DC0504" w:rsidRPr="00F43906">
          <w:rPr>
            <w:rStyle w:val="Hypertextovprepojenie"/>
            <w:rFonts w:asciiTheme="minorHAnsi" w:hAnsiTheme="minorHAnsi" w:cstheme="minorHAnsi"/>
          </w:rPr>
          <w:t>http://optp.vlada.gov.sk/ine-dokumenty/</w:t>
        </w:r>
      </w:hyperlink>
      <w:r w:rsidR="00DC0504" w:rsidRPr="00F43906">
        <w:rPr>
          <w:rFonts w:asciiTheme="minorHAnsi" w:hAnsiTheme="minorHAnsi" w:cstheme="minorHAnsi"/>
        </w:rPr>
        <w:t xml:space="preserve">). </w:t>
      </w:r>
      <w:r w:rsidRPr="00F43906">
        <w:rPr>
          <w:rFonts w:asciiTheme="minorHAnsi" w:hAnsiTheme="minorHAnsi" w:cstheme="minorHAnsi"/>
        </w:rPr>
        <w:t xml:space="preserve">Hodnotitelia postupujú pri hodnotení žiadostí o NFP v súlade s Príručkou pre odborného hodnotiteľa pre operačný program Technická pomoc 2014 - 2020 </w:t>
      </w:r>
      <w:r w:rsidR="00C56287" w:rsidRPr="00F43906">
        <w:rPr>
          <w:rFonts w:asciiTheme="minorHAnsi" w:hAnsiTheme="minorHAnsi" w:cstheme="minorHAnsi"/>
        </w:rPr>
        <w:t xml:space="preserve"> (</w:t>
      </w:r>
      <w:hyperlink r:id="rId28" w:history="1">
        <w:r w:rsidR="00C56287" w:rsidRPr="00F43906">
          <w:rPr>
            <w:rStyle w:val="Hypertextovprepojenie"/>
            <w:rFonts w:asciiTheme="minorHAnsi" w:hAnsiTheme="minorHAnsi" w:cstheme="minorHAnsi"/>
          </w:rPr>
          <w:t>http://optp.vlada.gov.sk/ine-dokumenty/</w:t>
        </w:r>
      </w:hyperlink>
      <w:r w:rsidR="00C56287" w:rsidRPr="00F43906">
        <w:rPr>
          <w:rFonts w:asciiTheme="minorHAnsi" w:hAnsiTheme="minorHAnsi" w:cstheme="minorHAnsi"/>
        </w:rPr>
        <w:t>).</w:t>
      </w:r>
    </w:p>
    <w:p w14:paraId="2B1BFEAE" w14:textId="58DA5688" w:rsidR="0064229B"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RO</w:t>
      </w:r>
      <w:r w:rsidR="00E96916" w:rsidRPr="00F43906">
        <w:rPr>
          <w:rFonts w:asciiTheme="minorHAnsi" w:hAnsiTheme="minorHAnsi" w:cstheme="minorHAnsi"/>
        </w:rPr>
        <w:t xml:space="preserve"> OP TP</w:t>
      </w:r>
      <w:r w:rsidRPr="00F43906">
        <w:rPr>
          <w:rFonts w:asciiTheme="minorHAnsi" w:hAnsiTheme="minorHAnsi" w:cstheme="minorHAnsi"/>
        </w:rPr>
        <w:t xml:space="preserve"> je oprávnený vyžiadať od žiadateľa, na základe požiadavky odborných hodnotiteľov, doplňujúce informácie </w:t>
      </w:r>
      <w:r w:rsidR="00175DE0" w:rsidRPr="00F43906">
        <w:rPr>
          <w:rFonts w:asciiTheme="minorHAnsi" w:hAnsiTheme="minorHAnsi" w:cstheme="minorHAnsi"/>
        </w:rPr>
        <w:t xml:space="preserve">formou zaslania výzvy na doplnenie ŽoNFP </w:t>
      </w:r>
      <w:r w:rsidRPr="00F43906">
        <w:rPr>
          <w:rFonts w:asciiTheme="minorHAnsi" w:hAnsiTheme="minorHAnsi" w:cstheme="minorHAnsi"/>
        </w:rPr>
        <w:t xml:space="preserve">v lehote </w:t>
      </w:r>
      <w:r w:rsidR="00175DE0" w:rsidRPr="00F43906">
        <w:rPr>
          <w:rFonts w:asciiTheme="minorHAnsi" w:hAnsiTheme="minorHAnsi" w:cstheme="minorHAnsi"/>
        </w:rPr>
        <w:t xml:space="preserve">minimálne </w:t>
      </w:r>
      <w:r w:rsidRPr="00F43906">
        <w:rPr>
          <w:rFonts w:asciiTheme="minorHAnsi" w:hAnsiTheme="minorHAnsi" w:cstheme="minorHAnsi"/>
        </w:rPr>
        <w:t xml:space="preserve">5 </w:t>
      </w:r>
      <w:r w:rsidR="002952E1" w:rsidRPr="00F43906">
        <w:rPr>
          <w:rFonts w:asciiTheme="minorHAnsi" w:hAnsiTheme="minorHAnsi" w:cstheme="minorHAnsi"/>
        </w:rPr>
        <w:t>pracovných</w:t>
      </w:r>
      <w:r w:rsidRPr="00F43906">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w:t>
      </w:r>
      <w:r w:rsidR="00C77975">
        <w:rPr>
          <w:rFonts w:asciiTheme="minorHAnsi" w:hAnsiTheme="minorHAnsi" w:cstheme="minorHAnsi"/>
        </w:rPr>
        <w:t xml:space="preserve"> </w:t>
      </w:r>
      <w:r w:rsidRPr="00F43906">
        <w:rPr>
          <w:rFonts w:asciiTheme="minorHAnsi" w:hAnsiTheme="minorHAnsi" w:cstheme="minorHAnsi"/>
        </w:rPr>
        <w:t xml:space="preserve">v tejto fáze preukáže, že ŽoNFP nespĺňa podmienky poskytnutia príspevku, RO </w:t>
      </w:r>
      <w:r w:rsidR="00E96916" w:rsidRPr="00F43906">
        <w:rPr>
          <w:rFonts w:asciiTheme="minorHAnsi" w:hAnsiTheme="minorHAnsi" w:cstheme="minorHAnsi"/>
        </w:rPr>
        <w:t xml:space="preserve">OP TP </w:t>
      </w:r>
      <w:r w:rsidRPr="00F43906">
        <w:rPr>
          <w:rFonts w:asciiTheme="minorHAnsi" w:hAnsiTheme="minorHAnsi" w:cstheme="minorHAnsi"/>
        </w:rPr>
        <w:t xml:space="preserve">rozhodne o neschválení ŽoNFP. </w:t>
      </w:r>
    </w:p>
    <w:p w14:paraId="4B367832" w14:textId="3A0C0C87" w:rsidR="00982196" w:rsidRPr="00F43906" w:rsidRDefault="00982196" w:rsidP="00E039BA">
      <w:pPr>
        <w:spacing w:before="120" w:after="120" w:line="240" w:lineRule="auto"/>
        <w:jc w:val="both"/>
        <w:rPr>
          <w:rFonts w:asciiTheme="minorHAnsi" w:hAnsiTheme="minorHAnsi" w:cstheme="minorHAnsi"/>
        </w:rPr>
      </w:pPr>
      <w:r w:rsidRPr="00184AD0">
        <w:rPr>
          <w:rFonts w:asciiTheme="minorHAnsi" w:hAnsiTheme="minorHAnsi" w:cstheme="minorHAnsi"/>
        </w:rPr>
        <w:t xml:space="preserve">Ak lehota na doplnenie alebo zmenu ŽoNFP márne uplynula v období od 12.3.2020 do 21.5.2020 (deň nadobudnutia účinnosti </w:t>
      </w:r>
      <w:r w:rsidR="005A3D16" w:rsidRPr="00BA5593">
        <w:rPr>
          <w:rFonts w:asciiTheme="minorHAnsi" w:hAnsiTheme="minorHAnsi" w:cstheme="minorHAnsi"/>
        </w:rPr>
        <w:t>zákona č. 128/2020 Z. z.</w:t>
      </w:r>
      <w:r w:rsidR="005A3D16">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ŽoNFP najneskôr do jedného mesiaca odo dňa nadobudnutia účinnosti </w:t>
      </w:r>
      <w:r w:rsidR="005A3D16" w:rsidRPr="00BA5593">
        <w:rPr>
          <w:rFonts w:asciiTheme="minorHAnsi" w:hAnsiTheme="minorHAnsi" w:cstheme="minorHAnsi"/>
        </w:rPr>
        <w:t>zákona č. 128/2020 Z. z.</w:t>
      </w:r>
      <w:r w:rsidR="005A3D16">
        <w:rPr>
          <w:rFonts w:asciiTheme="minorHAnsi" w:hAnsiTheme="minorHAnsi" w:cstheme="minorHAnsi"/>
        </w:rPr>
        <w:t>, ktorým sa mení zákon o príspevku z EŠIF</w:t>
      </w:r>
      <w:r w:rsidR="005A3D16" w:rsidRPr="00184AD0" w:rsidDel="005A3D16">
        <w:rPr>
          <w:rFonts w:asciiTheme="minorHAnsi" w:hAnsiTheme="minorHAnsi" w:cstheme="minorHAnsi"/>
        </w:rPr>
        <w:t xml:space="preserve"> </w:t>
      </w:r>
      <w:r w:rsidRPr="00184AD0">
        <w:rPr>
          <w:rFonts w:asciiTheme="minorHAnsi" w:hAnsiTheme="minorHAnsi" w:cstheme="minorHAnsi"/>
        </w:rPr>
        <w:t>(do</w:t>
      </w:r>
      <w:r w:rsidR="00DB3808">
        <w:rPr>
          <w:rFonts w:asciiTheme="minorHAnsi" w:hAnsiTheme="minorHAnsi" w:cstheme="minorHAnsi"/>
        </w:rPr>
        <w:t> </w:t>
      </w:r>
      <w:r w:rsidRPr="00184AD0">
        <w:rPr>
          <w:rFonts w:asciiTheme="minorHAnsi" w:hAnsiTheme="minorHAnsi" w:cstheme="minorHAnsi"/>
        </w:rPr>
        <w:t>22.6.2020 vrátane).</w:t>
      </w:r>
    </w:p>
    <w:p w14:paraId="6C062808" w14:textId="77777777" w:rsidR="0064229B" w:rsidRPr="00F43906"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lastRenderedPageBreak/>
        <w:t>Konečným výstupom odborného hodnotenia je spoločný hodnotiaci hárok.</w:t>
      </w:r>
    </w:p>
    <w:p w14:paraId="433ABE68" w14:textId="77777777" w:rsidR="0064229B" w:rsidRPr="00F43906" w:rsidRDefault="00496082" w:rsidP="00E039BA">
      <w:pPr>
        <w:autoSpaceDE w:val="0"/>
        <w:autoSpaceDN w:val="0"/>
        <w:adjustRightInd w:val="0"/>
        <w:spacing w:before="120" w:after="120" w:line="240" w:lineRule="auto"/>
        <w:jc w:val="both"/>
        <w:rPr>
          <w:rFonts w:asciiTheme="minorHAnsi" w:hAnsiTheme="minorHAnsi" w:cstheme="minorHAnsi"/>
          <w:color w:val="000000"/>
        </w:rPr>
      </w:pPr>
      <w:r w:rsidRPr="00F43906">
        <w:rPr>
          <w:rFonts w:asciiTheme="minorHAnsi" w:hAnsiTheme="minorHAnsi" w:cstheme="minorHAnsi"/>
          <w:color w:val="000000"/>
        </w:rPr>
        <w:t xml:space="preserve">RO OP TP na základe posúdenia splnenia podmienok poskytnutia príspevku určených vo vyzvaní rozhodne o schválení alebo neschválení ŽoNFP. </w:t>
      </w:r>
      <w:r w:rsidR="0064229B" w:rsidRPr="00F43906">
        <w:rPr>
          <w:rFonts w:asciiTheme="minorHAnsi" w:hAnsiTheme="minorHAnsi" w:cstheme="minorHAnsi"/>
          <w:color w:val="000000"/>
        </w:rPr>
        <w:t xml:space="preserve">Ak ŽoNFP nesplnila podmienky odborného hodnotenia, RO </w:t>
      </w:r>
      <w:r w:rsidR="00E96916" w:rsidRPr="00F43906">
        <w:rPr>
          <w:rFonts w:asciiTheme="minorHAnsi" w:hAnsiTheme="minorHAnsi" w:cstheme="minorHAnsi"/>
          <w:color w:val="000000"/>
        </w:rPr>
        <w:t xml:space="preserve">OP TP </w:t>
      </w:r>
      <w:r w:rsidR="0064229B" w:rsidRPr="00F43906">
        <w:rPr>
          <w:rFonts w:asciiTheme="minorHAnsi" w:hAnsiTheme="minorHAnsi" w:cstheme="minorHAnsi"/>
          <w:color w:val="000000"/>
        </w:rPr>
        <w:t>rozhodne o neschválení ŽoNFP. Ak ŽoNFP splnila podmienky odborného hodnotenia, RO</w:t>
      </w:r>
      <w:r w:rsidR="00F70E49" w:rsidRPr="00F43906">
        <w:rPr>
          <w:rFonts w:asciiTheme="minorHAnsi" w:hAnsiTheme="minorHAnsi" w:cstheme="minorHAnsi"/>
          <w:color w:val="000000"/>
        </w:rPr>
        <w:t xml:space="preserve"> OP TP</w:t>
      </w:r>
      <w:r w:rsidR="0064229B" w:rsidRPr="00F43906">
        <w:rPr>
          <w:rFonts w:asciiTheme="minorHAnsi" w:hAnsiTheme="minorHAnsi" w:cstheme="minorHAnsi"/>
          <w:color w:val="000000"/>
        </w:rPr>
        <w:t xml:space="preserve"> rozhodne o schválení ŽoNFP.</w:t>
      </w:r>
    </w:p>
    <w:p w14:paraId="3FA76D3B" w14:textId="14DD4390" w:rsidR="0019622E" w:rsidRPr="00F43906" w:rsidRDefault="0019622E" w:rsidP="00E039BA">
      <w:pPr>
        <w:autoSpaceDE w:val="0"/>
        <w:autoSpaceDN w:val="0"/>
        <w:adjustRightInd w:val="0"/>
        <w:spacing w:before="120" w:after="120" w:line="240" w:lineRule="auto"/>
        <w:jc w:val="both"/>
        <w:rPr>
          <w:rFonts w:asciiTheme="minorHAnsi" w:hAnsiTheme="minorHAnsi" w:cstheme="minorHAnsi"/>
          <w:color w:val="000000"/>
        </w:rPr>
      </w:pPr>
      <w:r w:rsidRPr="00F43906">
        <w:rPr>
          <w:rFonts w:asciiTheme="minorHAnsi" w:hAnsiTheme="minorHAnsi" w:cstheme="minorHAnsi"/>
        </w:rPr>
        <w:t>Žiadateľ je oprávnený kedykoľvek počas konania o  ŽoNFP</w:t>
      </w:r>
      <w:r w:rsidR="005F6426">
        <w:rPr>
          <w:rFonts w:asciiTheme="minorHAnsi" w:hAnsiTheme="minorHAnsi" w:cstheme="minorHAnsi"/>
        </w:rPr>
        <w:t>,</w:t>
      </w:r>
      <w:r w:rsidR="005F6426" w:rsidRPr="00230311">
        <w:rPr>
          <w:rFonts w:asciiTheme="minorHAnsi" w:hAnsiTheme="minorHAnsi" w:cstheme="minorHAnsi"/>
        </w:rPr>
        <w:t xml:space="preserve"> </w:t>
      </w:r>
      <w:r w:rsidR="005F6426">
        <w:t xml:space="preserve">avšak pred vydaním rozhodnutia vo veci, </w:t>
      </w:r>
      <w:r w:rsidRPr="00F43906">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w:t>
      </w:r>
      <w:r w:rsidR="00E60409">
        <w:rPr>
          <w:rFonts w:asciiTheme="minorHAnsi" w:hAnsiTheme="minorHAnsi" w:cstheme="minorHAnsi"/>
        </w:rPr>
        <w:t> </w:t>
      </w:r>
      <w:r w:rsidRPr="00F43906">
        <w:rPr>
          <w:rFonts w:asciiTheme="minorHAnsi" w:hAnsiTheme="minorHAnsi" w:cstheme="minorHAnsi"/>
        </w:rPr>
        <w:t>OP TP zastaví konanie ku dňu doručenia späťvzatia</w:t>
      </w:r>
      <w:r w:rsidR="00251DA1">
        <w:rPr>
          <w:rFonts w:asciiTheme="minorHAnsi" w:hAnsiTheme="minorHAnsi" w:cstheme="minorHAnsi"/>
        </w:rPr>
        <w:t xml:space="preserve"> ŽoNFP</w:t>
      </w:r>
      <w:r w:rsidRPr="00F43906">
        <w:rPr>
          <w:rFonts w:asciiTheme="minorHAnsi" w:hAnsiTheme="minorHAnsi" w:cstheme="minorHAnsi"/>
        </w:rPr>
        <w:t>.</w:t>
      </w:r>
    </w:p>
    <w:p w14:paraId="151634EC" w14:textId="3F787548" w:rsidR="0019622E" w:rsidRPr="00F43906" w:rsidRDefault="0019622E" w:rsidP="00E039BA">
      <w:pPr>
        <w:autoSpaceDE w:val="0"/>
        <w:autoSpaceDN w:val="0"/>
        <w:adjustRightInd w:val="0"/>
        <w:spacing w:before="120" w:after="120" w:line="240" w:lineRule="auto"/>
        <w:jc w:val="both"/>
        <w:rPr>
          <w:rFonts w:asciiTheme="minorHAnsi" w:hAnsiTheme="minorHAnsi" w:cstheme="minorHAnsi"/>
        </w:rPr>
      </w:pPr>
      <w:r w:rsidRPr="00F43906">
        <w:rPr>
          <w:rFonts w:asciiTheme="minorHAnsi" w:hAnsiTheme="minorHAnsi" w:cstheme="minorHAnsi"/>
        </w:rPr>
        <w:t>Vzor rozhodnutia o schválení ŽoNFP, neschválení ŽoNFP a o zastavení konania vydáva CKO (Vzor CKO č. 22 - Rozhodnutia o ŽoNFP je zverejnený na webovom sídle CKO</w:t>
      </w:r>
      <w:r w:rsidR="005E1CB2">
        <w:rPr>
          <w:rFonts w:asciiTheme="minorHAnsi" w:hAnsiTheme="minorHAnsi" w:cstheme="minorHAnsi"/>
        </w:rPr>
        <w:t xml:space="preserve"> </w:t>
      </w:r>
      <w:hyperlink r:id="rId29" w:history="1">
        <w:r w:rsidR="005E1CB2" w:rsidRPr="00CB266C">
          <w:rPr>
            <w:rStyle w:val="Hypertextovprepojenie"/>
          </w:rPr>
          <w:t>http://www.partnerskadohoda.gov.sk/vzory-cko/</w:t>
        </w:r>
      </w:hyperlink>
      <w:r w:rsidRPr="00F43906">
        <w:rPr>
          <w:rFonts w:asciiTheme="minorHAnsi" w:hAnsiTheme="minorHAnsi" w:cstheme="minorHAnsi"/>
        </w:rPr>
        <w:t>).</w:t>
      </w:r>
    </w:p>
    <w:p w14:paraId="0FF8F5F6" w14:textId="735B238F" w:rsidR="0019622E" w:rsidRPr="00F43906" w:rsidRDefault="0019622E" w:rsidP="00E039BA">
      <w:pPr>
        <w:autoSpaceDE w:val="0"/>
        <w:autoSpaceDN w:val="0"/>
        <w:adjustRightInd w:val="0"/>
        <w:spacing w:before="120" w:after="120" w:line="240" w:lineRule="auto"/>
        <w:jc w:val="both"/>
        <w:rPr>
          <w:rFonts w:asciiTheme="minorHAnsi" w:hAnsiTheme="minorHAnsi" w:cstheme="minorHAnsi"/>
          <w:color w:val="000000"/>
        </w:rPr>
      </w:pPr>
      <w:r w:rsidRPr="00F43906">
        <w:rPr>
          <w:rFonts w:asciiTheme="minorHAnsi" w:hAnsiTheme="minorHAnsi" w:cstheme="minorHAnsi"/>
        </w:rPr>
        <w:t xml:space="preserve">V prípade schválenia ŽoNFP, ak je prijímateľ a RO OP TP tá istá osoba, RO OP TP vydá interné Rozhodnutie o schválení ŽoNFP,  ktoré nahrádza zmluvu o NFP. Vzor je zverejnený na webovom sídle RO OP TP  </w:t>
      </w:r>
      <w:hyperlink r:id="rId30" w:history="1">
        <w:r w:rsidR="00E05F85" w:rsidRPr="00F43906">
          <w:rPr>
            <w:rStyle w:val="Hypertextovprepojenie"/>
            <w:rFonts w:asciiTheme="minorHAnsi" w:hAnsiTheme="minorHAnsi" w:cstheme="minorHAnsi"/>
          </w:rPr>
          <w:t>http://www.optp.vlada.gov.sk/ine-dokumenty/</w:t>
        </w:r>
      </w:hyperlink>
      <w:r w:rsidRPr="00F43906">
        <w:rPr>
          <w:rFonts w:asciiTheme="minorHAnsi" w:hAnsiTheme="minorHAnsi" w:cstheme="minorHAnsi"/>
        </w:rPr>
        <w:t>)</w:t>
      </w:r>
      <w:r w:rsidR="00E05F85" w:rsidRPr="00F43906">
        <w:rPr>
          <w:rFonts w:asciiTheme="minorHAnsi" w:hAnsiTheme="minorHAnsi" w:cstheme="minorHAnsi"/>
        </w:rPr>
        <w:t>.</w:t>
      </w:r>
    </w:p>
    <w:p w14:paraId="5D00A8FF" w14:textId="304839AA" w:rsidR="0064229B" w:rsidRPr="00F43906" w:rsidRDefault="00C77975" w:rsidP="00E039BA">
      <w:pPr>
        <w:spacing w:before="120" w:after="120" w:line="240" w:lineRule="auto"/>
        <w:jc w:val="both"/>
        <w:rPr>
          <w:rFonts w:asciiTheme="minorHAnsi" w:hAnsiTheme="minorHAnsi" w:cstheme="minorHAnsi"/>
        </w:rPr>
      </w:pPr>
      <w:r>
        <w:rPr>
          <w:rFonts w:asciiTheme="minorHAnsi" w:hAnsiTheme="minorHAnsi" w:cstheme="minorHAnsi"/>
        </w:rPr>
        <w:t xml:space="preserve">Pre konanie o ŽoNFP je rozhodujúci obsah ŽoNFP. </w:t>
      </w:r>
      <w:r w:rsidR="0064229B" w:rsidRPr="00F43906">
        <w:rPr>
          <w:rFonts w:asciiTheme="minorHAnsi" w:hAnsiTheme="minorHAnsi" w:cstheme="minorHAnsi"/>
        </w:rPr>
        <w:t xml:space="preserve">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nie je oprávnený vyvodiť negatívne dôsledky len z dôvodov formálnych nedostatkov </w:t>
      </w:r>
      <w:r w:rsidR="00593491" w:rsidRPr="00622D56">
        <w:rPr>
          <w:rFonts w:asciiTheme="minorHAnsi" w:eastAsiaTheme="minorHAnsi" w:hAnsiTheme="minorHAnsi" w:cstheme="minorHAnsi"/>
          <w:color w:val="000000"/>
        </w:rPr>
        <w:t>elektronického a/alebo písomného podania; to neplatí v prípade, ak vytýkané formálne nedostatky neboli žiadateľom odstránené na základe predchádzajúcej výzvy na doplnenie formálnych nedostatkov elektronického a/alebo písomného podania</w:t>
      </w:r>
      <w:r w:rsidR="0064229B" w:rsidRPr="00F43906">
        <w:rPr>
          <w:rFonts w:asciiTheme="minorHAnsi" w:hAnsiTheme="minorHAnsi" w:cstheme="minorHAnsi"/>
        </w:rPr>
        <w:t xml:space="preserve">. Dôvod, pre ktorý 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4E5A1317" w14:textId="0AC29280" w:rsidR="00752388" w:rsidRDefault="0064229B" w:rsidP="00E039BA">
      <w:pPr>
        <w:spacing w:before="120" w:after="120" w:line="240" w:lineRule="auto"/>
        <w:jc w:val="both"/>
        <w:rPr>
          <w:rFonts w:asciiTheme="minorHAnsi" w:hAnsiTheme="minorHAnsi" w:cstheme="minorHAnsi"/>
        </w:rPr>
      </w:pPr>
      <w:r w:rsidRPr="00F43906">
        <w:rPr>
          <w:rFonts w:asciiTheme="minorHAnsi" w:hAnsiTheme="minorHAnsi" w:cstheme="minorHAnsi"/>
        </w:rPr>
        <w:t>Podrobný postup schvaľovania žiadostí o NFP vychádza zo Systému riadenia európskych štrukturálnych a investičných fondov, </w:t>
      </w:r>
      <w:r w:rsidR="00F636B9">
        <w:rPr>
          <w:rFonts w:asciiTheme="minorHAnsi" w:hAnsiTheme="minorHAnsi" w:cstheme="minorHAnsi"/>
        </w:rPr>
        <w:t>kapitola</w:t>
      </w:r>
      <w:r w:rsidR="00F636B9" w:rsidRPr="00F43906">
        <w:rPr>
          <w:rFonts w:asciiTheme="minorHAnsi" w:hAnsiTheme="minorHAnsi" w:cstheme="minorHAnsi"/>
        </w:rPr>
        <w:t xml:space="preserve"> </w:t>
      </w:r>
      <w:r w:rsidRPr="00F43906">
        <w:rPr>
          <w:rFonts w:asciiTheme="minorHAnsi" w:hAnsiTheme="minorHAnsi" w:cstheme="minorHAnsi"/>
        </w:rPr>
        <w:t>3.2.</w:t>
      </w:r>
    </w:p>
    <w:p w14:paraId="6A1957AE" w14:textId="227B99A7" w:rsidR="00391763" w:rsidRPr="00F43906" w:rsidRDefault="0064229B"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rPr>
        <w:t xml:space="preserve">  </w:t>
      </w:r>
      <w:r w:rsidR="002777A8" w:rsidRPr="00F43906">
        <w:rPr>
          <w:rFonts w:asciiTheme="minorHAnsi" w:hAnsiTheme="minorHAnsi" w:cstheme="minorHAnsi"/>
          <w:b/>
          <w:u w:val="single"/>
        </w:rPr>
        <w:t>Opravné prostriedky</w:t>
      </w:r>
    </w:p>
    <w:p w14:paraId="6945A39F" w14:textId="10696570" w:rsidR="00A356C4" w:rsidRPr="00F43906" w:rsidRDefault="005F6426" w:rsidP="00E039BA">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w:t>
      </w:r>
      <w:r w:rsidR="00F636B9" w:rsidRPr="00F636B9">
        <w:rPr>
          <w:rFonts w:asciiTheme="minorHAnsi" w:hAnsiTheme="minorHAnsi" w:cstheme="minorHAnsi"/>
        </w:rPr>
        <w:t>č. 292/2014 Z. z. o príspevku poskytovanom z</w:t>
      </w:r>
      <w:r w:rsidR="00DB3808">
        <w:rPr>
          <w:rFonts w:asciiTheme="minorHAnsi" w:hAnsiTheme="minorHAnsi" w:cstheme="minorHAnsi"/>
        </w:rPr>
        <w:t> </w:t>
      </w:r>
      <w:r w:rsidR="00F636B9" w:rsidRPr="00F636B9">
        <w:rPr>
          <w:rFonts w:asciiTheme="minorHAnsi" w:hAnsiTheme="minorHAnsi" w:cstheme="minorHAnsi"/>
        </w:rPr>
        <w:t>európskych štrukturálnych a investičných fondov a o zmene a doplnení niektorých zákonov v znení neskorších predpisov (ďalej len „zákon o príspevku z EŠIF“)</w:t>
      </w:r>
      <w:r w:rsidRPr="00230311">
        <w:rPr>
          <w:rFonts w:asciiTheme="minorHAnsi" w:hAnsiTheme="minorHAnsi" w:cstheme="minorHAnsi"/>
        </w:rPr>
        <w:t xml:space="preserve"> </w:t>
      </w:r>
      <w:r w:rsidR="00EA00E5">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2FA2FCCE" w14:textId="77777777" w:rsidR="00F70E49"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Riadnym opravným prostriedkom, podľa § 22 zákona o príspevku z EŠIF, je odvolanie. </w:t>
      </w:r>
    </w:p>
    <w:p w14:paraId="1AC92FD9" w14:textId="77777777" w:rsidR="00A356C4"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Mimoriadnym opravným prostriedkom, podľa § 24 zákona o príspevku z EŠIF, je preskúmanie rozhodnutia mimo odvolacieho konania.</w:t>
      </w:r>
    </w:p>
    <w:p w14:paraId="333D5679" w14:textId="77777777" w:rsidR="00A356C4"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Rozhodnutia vydávané RO </w:t>
      </w:r>
      <w:r w:rsidR="00F70E49" w:rsidRPr="00F43906">
        <w:rPr>
          <w:rFonts w:asciiTheme="minorHAnsi" w:hAnsiTheme="minorHAnsi" w:cstheme="minorHAnsi"/>
        </w:rPr>
        <w:t xml:space="preserve">OP TP </w:t>
      </w:r>
      <w:r w:rsidRPr="00F43906">
        <w:rPr>
          <w:rFonts w:asciiTheme="minorHAnsi" w:hAnsiTheme="minorHAnsi" w:cstheme="minorHAnsi"/>
        </w:rPr>
        <w:t xml:space="preserve">sú preskúmateľné súdom. </w:t>
      </w:r>
    </w:p>
    <w:p w14:paraId="532B341A" w14:textId="3344D3D4" w:rsidR="00A356C4"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Rozhodnutia vydané v rámci opravných prostriedkov nemožno napadnúť riadnym opravným prostriedkom a preto nadobúdajú právoplatnosť jeho doručením žiadateľovi. Výnimkou je postup podľa § 23 ods. 2 zákona o príspevku z EŠIF, t.j. ak RO rozhod</w:t>
      </w:r>
      <w:r w:rsidR="001057B3" w:rsidRPr="00F43906">
        <w:rPr>
          <w:rFonts w:asciiTheme="minorHAnsi" w:hAnsiTheme="minorHAnsi" w:cstheme="minorHAnsi"/>
        </w:rPr>
        <w:t xml:space="preserve">ne o odvolaní na svojej úrovni </w:t>
      </w:r>
      <w:r w:rsidRPr="00F43906">
        <w:rPr>
          <w:rFonts w:asciiTheme="minorHAnsi" w:hAnsiTheme="minorHAnsi" w:cstheme="minorHAnsi"/>
        </w:rPr>
        <w:t>(tzv.</w:t>
      </w:r>
      <w:r w:rsidR="00E60409">
        <w:rPr>
          <w:rFonts w:asciiTheme="minorHAnsi" w:hAnsiTheme="minorHAnsi" w:cstheme="minorHAnsi"/>
        </w:rPr>
        <w:t> </w:t>
      </w:r>
      <w:r w:rsidRPr="00F43906">
        <w:rPr>
          <w:rFonts w:asciiTheme="minorHAnsi" w:hAnsiTheme="minorHAnsi" w:cstheme="minorHAnsi"/>
        </w:rPr>
        <w:t>autoremedúra), lebo odvolaniu v plnom rozsahu vyhovel. V</w:t>
      </w:r>
      <w:r w:rsidR="001057B3" w:rsidRPr="00F43906">
        <w:rPr>
          <w:rFonts w:asciiTheme="minorHAnsi" w:hAnsiTheme="minorHAnsi" w:cstheme="minorHAnsi"/>
        </w:rPr>
        <w:t> </w:t>
      </w:r>
      <w:r w:rsidRPr="00F43906">
        <w:rPr>
          <w:rFonts w:asciiTheme="minorHAnsi" w:hAnsiTheme="minorHAnsi" w:cstheme="minorHAnsi"/>
        </w:rPr>
        <w:t>tomto prípade ide stále o</w:t>
      </w:r>
      <w:r w:rsidR="00E30D5D" w:rsidRPr="00F43906">
        <w:rPr>
          <w:rFonts w:asciiTheme="minorHAnsi" w:hAnsiTheme="minorHAnsi" w:cstheme="minorHAnsi"/>
        </w:rPr>
        <w:t> </w:t>
      </w:r>
      <w:r w:rsidRPr="00F43906">
        <w:rPr>
          <w:rFonts w:asciiTheme="minorHAnsi" w:hAnsiTheme="minorHAnsi" w:cstheme="minorHAnsi"/>
        </w:rPr>
        <w:t xml:space="preserve">prvostupňové rozhodnutie a voči rozhodnutiu je možné </w:t>
      </w:r>
      <w:r w:rsidRPr="00F43906">
        <w:rPr>
          <w:rFonts w:asciiTheme="minorHAnsi" w:hAnsiTheme="minorHAnsi" w:cstheme="minorHAnsi"/>
          <w:b/>
        </w:rPr>
        <w:t>podať odvolanie</w:t>
      </w:r>
      <w:r w:rsidRPr="00F43906">
        <w:rPr>
          <w:rFonts w:asciiTheme="minorHAnsi" w:hAnsiTheme="minorHAnsi" w:cstheme="minorHAnsi"/>
        </w:rPr>
        <w:t>.</w:t>
      </w:r>
    </w:p>
    <w:p w14:paraId="3B7AA29C" w14:textId="34B96D3F" w:rsidR="00A356C4"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Odvolanie podáva žiadateľ písomne v lehote </w:t>
      </w:r>
      <w:r w:rsidRPr="00F43906">
        <w:rPr>
          <w:rFonts w:asciiTheme="minorHAnsi" w:hAnsiTheme="minorHAnsi" w:cstheme="minorHAnsi"/>
          <w:b/>
        </w:rPr>
        <w:t xml:space="preserve">10 </w:t>
      </w:r>
      <w:r w:rsidR="008A3A69" w:rsidRPr="00F43906">
        <w:rPr>
          <w:rFonts w:asciiTheme="minorHAnsi" w:hAnsiTheme="minorHAnsi" w:cstheme="minorHAnsi"/>
          <w:b/>
        </w:rPr>
        <w:t xml:space="preserve">pracovných </w:t>
      </w:r>
      <w:r w:rsidRPr="00F43906">
        <w:rPr>
          <w:rFonts w:asciiTheme="minorHAnsi" w:hAnsiTheme="minorHAnsi" w:cstheme="minorHAnsi"/>
          <w:b/>
        </w:rPr>
        <w:t>dní odo dňa doručenia rozhodnutia</w:t>
      </w:r>
      <w:r w:rsidRPr="00F43906">
        <w:rPr>
          <w:rFonts w:asciiTheme="minorHAnsi" w:hAnsiTheme="minorHAnsi" w:cstheme="minorHAnsi"/>
        </w:rPr>
        <w:t xml:space="preserve">. Podané odvolanie môže žiadateľ čo do rozsahu a dôvodov podania odvolania doplniť len do uplynutia </w:t>
      </w:r>
      <w:r w:rsidRPr="00F43906">
        <w:rPr>
          <w:rFonts w:asciiTheme="minorHAnsi" w:hAnsiTheme="minorHAnsi" w:cstheme="minorHAnsi"/>
        </w:rPr>
        <w:lastRenderedPageBreak/>
        <w:t>lehoty na podanie odvolania.</w:t>
      </w:r>
      <w:r w:rsidR="00982196">
        <w:rPr>
          <w:rFonts w:asciiTheme="minorHAnsi" w:hAnsiTheme="minorHAnsi" w:cstheme="minorHAnsi"/>
        </w:rPr>
        <w:t xml:space="preserve"> </w:t>
      </w:r>
      <w:r w:rsidR="00982196" w:rsidRPr="009229F1">
        <w:rPr>
          <w:rFonts w:asciiTheme="minorHAnsi" w:hAnsiTheme="minorHAnsi" w:cstheme="minorHAnsi"/>
        </w:rPr>
        <w:t xml:space="preserve">Ak lehota márne uplynula od 12.3.2020 do 21.5.2020, žiadateľ je oprávnený podať odvolanie najneskôr do jedného mesiaca odo dňa nadobudnutia účinnosti </w:t>
      </w:r>
      <w:r w:rsidR="00E91647" w:rsidRPr="00E91647">
        <w:rPr>
          <w:rFonts w:asciiTheme="minorHAnsi" w:hAnsiTheme="minorHAnsi" w:cstheme="minorHAnsi"/>
        </w:rPr>
        <w:t>zákona č.</w:t>
      </w:r>
      <w:r w:rsidR="00DB3808">
        <w:rPr>
          <w:rFonts w:asciiTheme="minorHAnsi" w:hAnsiTheme="minorHAnsi" w:cstheme="minorHAnsi"/>
        </w:rPr>
        <w:t> </w:t>
      </w:r>
      <w:r w:rsidR="00E91647" w:rsidRPr="00E91647">
        <w:rPr>
          <w:rFonts w:asciiTheme="minorHAnsi" w:hAnsiTheme="minorHAnsi" w:cstheme="minorHAnsi"/>
        </w:rPr>
        <w:t>128/2020 Z. z., ktorým sa mení zákon o príspevku z EŠIF</w:t>
      </w:r>
      <w:r w:rsidR="00982196" w:rsidRPr="009229F1">
        <w:rPr>
          <w:rFonts w:asciiTheme="minorHAnsi" w:hAnsiTheme="minorHAnsi" w:cstheme="minorHAnsi"/>
        </w:rPr>
        <w:t>, t. j. do 22.6.2020 vrátane.</w:t>
      </w:r>
    </w:p>
    <w:p w14:paraId="6ABD1A5A" w14:textId="77777777" w:rsidR="00A356C4"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Odvolanie nie je prípustné voči:</w:t>
      </w:r>
    </w:p>
    <w:p w14:paraId="73A8ED2C" w14:textId="33237390" w:rsidR="00A356C4" w:rsidRPr="00D773D0" w:rsidRDefault="00A356C4" w:rsidP="00AC293D">
      <w:pPr>
        <w:pStyle w:val="Odsekzoznamu"/>
        <w:numPr>
          <w:ilvl w:val="2"/>
          <w:numId w:val="14"/>
        </w:numPr>
        <w:tabs>
          <w:tab w:val="left" w:pos="900"/>
        </w:tabs>
        <w:spacing w:before="120" w:after="120"/>
        <w:ind w:left="896" w:right="-17" w:hanging="471"/>
        <w:jc w:val="both"/>
        <w:rPr>
          <w:rFonts w:asciiTheme="minorHAnsi" w:hAnsiTheme="minorHAnsi" w:cstheme="minorHAnsi"/>
          <w:sz w:val="22"/>
          <w:szCs w:val="22"/>
        </w:rPr>
      </w:pPr>
      <w:r w:rsidRPr="00D773D0">
        <w:rPr>
          <w:rFonts w:asciiTheme="minorHAnsi" w:hAnsiTheme="minorHAnsi" w:cstheme="minorHAnsi"/>
          <w:sz w:val="22"/>
          <w:szCs w:val="22"/>
        </w:rPr>
        <w:t xml:space="preserve">rozhodnutiu o </w:t>
      </w:r>
      <w:r w:rsidR="005E0ABE" w:rsidRPr="00D773D0">
        <w:rPr>
          <w:rFonts w:asciiTheme="minorHAnsi" w:hAnsiTheme="minorHAnsi" w:cstheme="minorHAnsi"/>
          <w:sz w:val="22"/>
          <w:szCs w:val="22"/>
        </w:rPr>
        <w:t>zrušení rozhodnutia a vrátení veci na nové konanie a rozhodnutie</w:t>
      </w:r>
      <w:r w:rsidRPr="00D773D0">
        <w:rPr>
          <w:rFonts w:asciiTheme="minorHAnsi" w:hAnsiTheme="minorHAnsi" w:cstheme="minorHAnsi"/>
          <w:sz w:val="22"/>
          <w:szCs w:val="22"/>
        </w:rPr>
        <w:t>,</w:t>
      </w:r>
    </w:p>
    <w:p w14:paraId="3D52A79E" w14:textId="616DB8F3" w:rsidR="00FA0195" w:rsidRPr="00D773D0" w:rsidRDefault="00A356C4" w:rsidP="00D773D0">
      <w:pPr>
        <w:pStyle w:val="Odsekzoznamu"/>
        <w:numPr>
          <w:ilvl w:val="2"/>
          <w:numId w:val="14"/>
        </w:numPr>
        <w:tabs>
          <w:tab w:val="left" w:pos="851"/>
        </w:tabs>
        <w:spacing w:before="120" w:after="120"/>
        <w:ind w:left="567" w:right="-18"/>
        <w:jc w:val="both"/>
        <w:rPr>
          <w:sz w:val="22"/>
          <w:szCs w:val="22"/>
        </w:rPr>
      </w:pPr>
      <w:r w:rsidRPr="00D773D0">
        <w:rPr>
          <w:rFonts w:asciiTheme="minorHAnsi" w:hAnsiTheme="minorHAnsi" w:cstheme="minorHAnsi"/>
          <w:sz w:val="22"/>
          <w:szCs w:val="22"/>
        </w:rPr>
        <w:t>rozhodnutiam o zastavení konania,</w:t>
      </w:r>
    </w:p>
    <w:p w14:paraId="76D7414C" w14:textId="77777777"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D773D0">
        <w:rPr>
          <w:rFonts w:asciiTheme="minorHAnsi" w:hAnsiTheme="minorHAnsi" w:cstheme="minorHAnsi"/>
          <w:sz w:val="22"/>
          <w:szCs w:val="22"/>
        </w:rPr>
        <w:t>rozhodnutiu o odvolaní, ktoré vydal</w:t>
      </w:r>
      <w:r w:rsidRPr="00F43906">
        <w:rPr>
          <w:rFonts w:asciiTheme="minorHAnsi" w:hAnsiTheme="minorHAnsi" w:cstheme="minorHAnsi"/>
          <w:sz w:val="22"/>
          <w:szCs w:val="22"/>
        </w:rPr>
        <w:t xml:space="preserve"> štatutárny orgán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(rozhodnutie vydané v</w:t>
      </w:r>
      <w:r w:rsidR="00F70E49"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odvolacom konaní, ak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nevyhovel odvolaniu v plnom rozsahu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odvolaní rozhodoval štatutárny orgán RO</w:t>
      </w:r>
      <w:r w:rsidR="00F70E49"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3AF0F2E0" w14:textId="77777777" w:rsidR="00A356C4" w:rsidRPr="00F43906" w:rsidRDefault="00A356C4" w:rsidP="00AC293D">
      <w:pPr>
        <w:pStyle w:val="Odsekzoznamu"/>
        <w:numPr>
          <w:ilvl w:val="2"/>
          <w:numId w:val="14"/>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rozhodnutiu o preskúmaní rozhodnutia mimo odvolacieho konania.</w:t>
      </w:r>
    </w:p>
    <w:p w14:paraId="48A2555D" w14:textId="7949614E" w:rsidR="008A3A69" w:rsidRPr="00F43906" w:rsidRDefault="00A356C4"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6D315F" w:rsidRPr="00F43906">
        <w:rPr>
          <w:rFonts w:asciiTheme="minorHAnsi" w:hAnsiTheme="minorHAnsi" w:cstheme="minorHAnsi"/>
        </w:rPr>
        <w:t xml:space="preserve">OP TP </w:t>
      </w:r>
      <w:r w:rsidRPr="00F43906">
        <w:rPr>
          <w:rFonts w:asciiTheme="minorHAnsi" w:hAnsiTheme="minorHAnsi" w:cstheme="minorHAnsi"/>
        </w:rPr>
        <w:t>po doručení odvolania preskúma</w:t>
      </w:r>
      <w:r w:rsidR="006D315F" w:rsidRPr="00F43906">
        <w:rPr>
          <w:rFonts w:asciiTheme="minorHAnsi" w:hAnsiTheme="minorHAnsi" w:cstheme="minorHAnsi"/>
        </w:rPr>
        <w:t>,</w:t>
      </w:r>
      <w:r w:rsidRPr="00F43906">
        <w:rPr>
          <w:rFonts w:asciiTheme="minorHAnsi" w:hAnsiTheme="minorHAnsi" w:cstheme="minorHAnsi"/>
        </w:rPr>
        <w:t xml:space="preserve"> </w:t>
      </w:r>
      <w:r w:rsidR="008A3A69" w:rsidRPr="00F43906">
        <w:rPr>
          <w:rFonts w:asciiTheme="minorHAnsi" w:hAnsiTheme="minorHAnsi" w:cstheme="minorHAnsi"/>
        </w:rPr>
        <w:t>či nie sú dôvody na jeho odmietnutie, ktoré sú dané, ak:</w:t>
      </w:r>
    </w:p>
    <w:p w14:paraId="16B1B066" w14:textId="77777777" w:rsidR="008A3A69" w:rsidRPr="00F43906" w:rsidRDefault="008A3A69" w:rsidP="00AC293D">
      <w:pPr>
        <w:pStyle w:val="Odsekzoznamu"/>
        <w:numPr>
          <w:ilvl w:val="2"/>
          <w:numId w:val="16"/>
        </w:numPr>
        <w:tabs>
          <w:tab w:val="left" w:pos="900"/>
        </w:tabs>
        <w:spacing w:before="120" w:after="120"/>
        <w:ind w:left="896" w:right="-17"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oprávnenou osobou – oprávnený na podanie odvolania je výlučne žiadateľ,</w:t>
      </w:r>
    </w:p>
    <w:p w14:paraId="39C8E3D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sa žiadateľ práva na odvolanie vzdal – žiadateľ je oprávnený vzdať sa práva na odvolanie písomne u</w:t>
      </w:r>
      <w:r w:rsidR="006D315F" w:rsidRPr="00F43906">
        <w:rPr>
          <w:rFonts w:asciiTheme="minorHAnsi" w:hAnsiTheme="minorHAnsi" w:cstheme="minorHAnsi"/>
          <w:sz w:val="22"/>
          <w:szCs w:val="22"/>
        </w:rPr>
        <w:t> </w:t>
      </w:r>
      <w:r w:rsidRPr="00F43906">
        <w:rPr>
          <w:rFonts w:asciiTheme="minorHAnsi" w:hAnsiTheme="minorHAnsi" w:cstheme="minorHAnsi"/>
          <w:sz w:val="22"/>
          <w:szCs w:val="22"/>
        </w:rPr>
        <w:t>RO</w:t>
      </w:r>
      <w:r w:rsidR="006D315F"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6AD97E14" w14:textId="75C3E129" w:rsidR="008A3A69" w:rsidRPr="00245B92"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je odvolanie podané po lehote na podanie odvolania – zákonná lehota na podanie </w:t>
      </w:r>
      <w:r w:rsidR="00937856" w:rsidRPr="00F43906">
        <w:rPr>
          <w:rFonts w:asciiTheme="minorHAnsi" w:hAnsiTheme="minorHAnsi" w:cstheme="minorHAnsi"/>
          <w:sz w:val="22"/>
          <w:szCs w:val="22"/>
        </w:rPr>
        <w:t xml:space="preserve">odvolania </w:t>
      </w:r>
      <w:r w:rsidRPr="00F43906">
        <w:rPr>
          <w:rFonts w:asciiTheme="minorHAnsi" w:hAnsiTheme="minorHAnsi" w:cstheme="minorHAnsi"/>
          <w:sz w:val="22"/>
          <w:szCs w:val="22"/>
        </w:rPr>
        <w:t>je 10 pracovných dní od doručenia rozhodnutia; ak žiadateľ v dôsledku nesprávneho poučenia alebo preto, že nebol poučený vôbec</w:t>
      </w:r>
      <w:r w:rsidR="006D315F" w:rsidRPr="00F43906">
        <w:rPr>
          <w:rFonts w:asciiTheme="minorHAnsi" w:hAnsiTheme="minorHAnsi" w:cstheme="minorHAnsi"/>
          <w:sz w:val="22"/>
          <w:szCs w:val="22"/>
        </w:rPr>
        <w:t>,</w:t>
      </w:r>
      <w:r w:rsidRPr="00F43906">
        <w:rPr>
          <w:rFonts w:asciiTheme="minorHAnsi" w:hAnsiTheme="minorHAnsi" w:cstheme="minorHAnsi"/>
          <w:sz w:val="22"/>
          <w:szCs w:val="22"/>
        </w:rPr>
        <w:t xml:space="preserve"> podal opravný prostriedok po lehote, predpokladá sa, že ho podal včas, ak tak urobil do 1 mesiaca odo dňa doručenia rozhodnutia</w:t>
      </w:r>
      <w:r w:rsidR="009601B2">
        <w:rPr>
          <w:rFonts w:asciiTheme="minorHAnsi" w:hAnsiTheme="minorHAnsi" w:cstheme="minorHAnsi"/>
          <w:sz w:val="22"/>
          <w:szCs w:val="22"/>
        </w:rPr>
        <w:t>. A</w:t>
      </w:r>
      <w:r w:rsidR="009601B2" w:rsidRPr="00825667">
        <w:rPr>
          <w:rFonts w:asciiTheme="minorHAnsi" w:hAnsiTheme="minorHAnsi" w:cstheme="minorHAnsi"/>
          <w:sz w:val="22"/>
          <w:szCs w:val="22"/>
        </w:rPr>
        <w:t xml:space="preserve">k lehota márne </w:t>
      </w:r>
      <w:r w:rsidR="009601B2" w:rsidRPr="00245B92">
        <w:rPr>
          <w:rFonts w:asciiTheme="minorHAnsi" w:hAnsiTheme="minorHAnsi" w:cstheme="minorHAnsi"/>
          <w:sz w:val="22"/>
          <w:szCs w:val="22"/>
        </w:rPr>
        <w:t xml:space="preserve">uplynula od 12.3.2020 do 21.5.2020, žiadateľ je oprávnený podať odvolanie najneskôr do jedného mesiaca odo dňa nadobudnutia účinnosti </w:t>
      </w:r>
      <w:r w:rsidR="00245B92" w:rsidRPr="002F200A">
        <w:rPr>
          <w:rFonts w:asciiTheme="minorHAnsi" w:hAnsiTheme="minorHAnsi" w:cstheme="minorHAnsi"/>
          <w:sz w:val="22"/>
          <w:szCs w:val="22"/>
        </w:rPr>
        <w:t>zákona č.</w:t>
      </w:r>
      <w:r w:rsidR="00DB3808">
        <w:rPr>
          <w:rFonts w:asciiTheme="minorHAnsi" w:hAnsiTheme="minorHAnsi" w:cstheme="minorHAnsi"/>
          <w:sz w:val="22"/>
          <w:szCs w:val="22"/>
        </w:rPr>
        <w:t> </w:t>
      </w:r>
      <w:r w:rsidR="00245B92" w:rsidRPr="002F200A">
        <w:rPr>
          <w:rFonts w:asciiTheme="minorHAnsi" w:hAnsiTheme="minorHAnsi" w:cstheme="minorHAnsi"/>
          <w:sz w:val="22"/>
          <w:szCs w:val="22"/>
        </w:rPr>
        <w:t>128/2020 Z. z., ktorým sa mení zákon o príspevku z EŠIF</w:t>
      </w:r>
      <w:r w:rsidR="009601B2" w:rsidRPr="00245B92">
        <w:rPr>
          <w:rFonts w:asciiTheme="minorHAnsi" w:hAnsiTheme="minorHAnsi" w:cstheme="minorHAnsi"/>
          <w:sz w:val="22"/>
          <w:szCs w:val="22"/>
        </w:rPr>
        <w:t>, t. j. do 22.6.2020 vrátane,</w:t>
      </w:r>
    </w:p>
    <w:p w14:paraId="34C6B05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245B92">
        <w:rPr>
          <w:rFonts w:asciiTheme="minorHAnsi" w:hAnsiTheme="minorHAnsi" w:cstheme="minorHAnsi"/>
          <w:sz w:val="22"/>
          <w:szCs w:val="22"/>
        </w:rPr>
        <w:t>je odvolanie podané po späťvzatí – žiadateľ je oprávnený do rozhodnutia o odvolaní vziať podané odvolanie písomne späť. Ak po späťvzatí</w:t>
      </w:r>
      <w:r w:rsidRPr="00F43906">
        <w:rPr>
          <w:rFonts w:asciiTheme="minorHAnsi" w:hAnsiTheme="minorHAnsi" w:cstheme="minorHAnsi"/>
          <w:sz w:val="22"/>
          <w:szCs w:val="22"/>
        </w:rPr>
        <w:t xml:space="preserve"> podá v lehote na odvolanie nové odvolanie,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takéto odvolanie odmietne,</w:t>
      </w:r>
    </w:p>
    <w:p w14:paraId="4567C2CF"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písomne,</w:t>
      </w:r>
    </w:p>
    <w:p w14:paraId="38A96ACC"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neobsahuje náležitosti, ktorými sú:</w:t>
      </w:r>
    </w:p>
    <w:p w14:paraId="5672E7A7"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akej veci sa odvolanie týka a dôvody podania odvolania,</w:t>
      </w:r>
    </w:p>
    <w:p w14:paraId="112DDFD1"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čo odvolaním žiadateľ navrhuje,</w:t>
      </w:r>
    </w:p>
    <w:p w14:paraId="27F008DA"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dátum podania a podpis osoby podávajúcej odvolanie,</w:t>
      </w:r>
    </w:p>
    <w:p w14:paraId="3E906850"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odvolanie smeruje len proti odôvodneniu rozhodnutia –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odmietne odvolanie, ak smeruje výlučne proti odôvodneniu rozhodnutia bez toho, aby sa v ňom žiadateľ domáhal inej zmeny. Ak sa žiadateľ domáha zmeny rozhodnutia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odôvodňuje svoju žiadosť výlučne napadnutím dôvodov uvedených v odôvodnení rozhodnutia, RO </w:t>
      </w:r>
      <w:r w:rsidR="001763A7"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nie je oprávnený odmietnuť odvolanie podľa tohto písmena,</w:t>
      </w:r>
    </w:p>
    <w:p w14:paraId="44FEAC17" w14:textId="77777777" w:rsidR="008A3A69" w:rsidRPr="00F43906" w:rsidRDefault="008A3A69" w:rsidP="00AC293D">
      <w:pPr>
        <w:pStyle w:val="Odsekzoznamu"/>
        <w:numPr>
          <w:ilvl w:val="2"/>
          <w:numId w:val="16"/>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odvolanie je podané proti rozhodnutiu, proti ktorému nie je odvolanie prípustné.</w:t>
      </w:r>
    </w:p>
    <w:p w14:paraId="791CBED3" w14:textId="77777777" w:rsidR="008A3A69" w:rsidRPr="00F43906" w:rsidRDefault="008A3A69" w:rsidP="00AC293D">
      <w:pPr>
        <w:spacing w:before="120" w:after="120" w:line="240" w:lineRule="auto"/>
        <w:ind w:firstLine="430"/>
        <w:jc w:val="both"/>
        <w:rPr>
          <w:rFonts w:asciiTheme="minorHAnsi" w:hAnsiTheme="minorHAnsi" w:cstheme="minorHAnsi"/>
        </w:rPr>
      </w:pPr>
      <w:r w:rsidRPr="00F43906">
        <w:rPr>
          <w:rFonts w:asciiTheme="minorHAnsi" w:hAnsiTheme="minorHAnsi" w:cstheme="minorHAnsi"/>
        </w:rPr>
        <w:t xml:space="preserve">Ak je naplnený niektorý z dôvodov uvedených v predchádzajúcom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písomne odmietne odvolanie a v liste identifikuje dôvody na odmietnutie odvolania (v tomto prípade rozhodnutie nevydáva).</w:t>
      </w:r>
    </w:p>
    <w:p w14:paraId="5ED1A800" w14:textId="77777777" w:rsidR="008A3A69" w:rsidRPr="00F43906" w:rsidRDefault="008A3A69"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Ak neboli dané dôvody na odmietnutie odvolania podľa predchádzajúceho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v</w:t>
      </w:r>
      <w:r w:rsidR="004C07C5" w:rsidRPr="00F43906">
        <w:rPr>
          <w:rFonts w:asciiTheme="minorHAnsi" w:hAnsiTheme="minorHAnsi" w:cstheme="minorHAnsi"/>
        </w:rPr>
        <w:t> </w:t>
      </w:r>
      <w:r w:rsidRPr="00F43906">
        <w:rPr>
          <w:rFonts w:asciiTheme="minorHAnsi" w:hAnsiTheme="minorHAnsi" w:cstheme="minorHAnsi"/>
        </w:rPr>
        <w:t>odvolacom konaní postupuje nasledovne:</w:t>
      </w:r>
    </w:p>
    <w:p w14:paraId="3186D776" w14:textId="344407F3" w:rsidR="0073540D"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Odvolacie konanie zastaví</w:t>
      </w:r>
      <w:r w:rsidRPr="00F43906">
        <w:rPr>
          <w:rFonts w:asciiTheme="minorHAnsi" w:hAnsiTheme="minorHAnsi" w:cstheme="minorHAnsi"/>
          <w:sz w:val="22"/>
          <w:szCs w:val="22"/>
        </w:rPr>
        <w:t xml:space="preserve"> </w:t>
      </w:r>
      <w:r w:rsidRPr="0073540D">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rozhodnutím zastaví</w:t>
      </w:r>
      <w:r w:rsidRPr="00F43906">
        <w:rPr>
          <w:rFonts w:asciiTheme="minorHAnsi" w:hAnsiTheme="minorHAnsi" w:cstheme="minorHAnsi"/>
          <w:sz w:val="22"/>
          <w:szCs w:val="22"/>
        </w:rPr>
        <w:t xml:space="preserve"> odvolacie konani</w:t>
      </w:r>
      <w:r w:rsidR="00A2390D" w:rsidRPr="00F43906">
        <w:rPr>
          <w:rFonts w:asciiTheme="minorHAnsi" w:hAnsiTheme="minorHAnsi" w:cstheme="minorHAnsi"/>
          <w:sz w:val="22"/>
          <w:szCs w:val="22"/>
        </w:rPr>
        <w:t>e</w:t>
      </w:r>
      <w:r w:rsidRPr="00F43906">
        <w:rPr>
          <w:rFonts w:asciiTheme="minorHAnsi" w:hAnsiTheme="minorHAnsi" w:cstheme="minorHAnsi"/>
          <w:sz w:val="22"/>
          <w:szCs w:val="22"/>
        </w:rPr>
        <w:t xml:space="preserve"> v</w:t>
      </w:r>
      <w:r w:rsidR="00DB3808">
        <w:rPr>
          <w:rFonts w:asciiTheme="minorHAnsi" w:hAnsiTheme="minorHAnsi" w:cstheme="minorHAnsi"/>
          <w:sz w:val="22"/>
          <w:szCs w:val="22"/>
        </w:rPr>
        <w:t> </w:t>
      </w:r>
      <w:r w:rsidRPr="00F43906">
        <w:rPr>
          <w:rFonts w:asciiTheme="minorHAnsi" w:hAnsiTheme="minorHAnsi" w:cstheme="minorHAnsi"/>
          <w:sz w:val="22"/>
          <w:szCs w:val="22"/>
        </w:rPr>
        <w:t>prípade</w:t>
      </w:r>
      <w:r w:rsidR="00DB3808">
        <w:rPr>
          <w:rFonts w:asciiTheme="minorHAnsi" w:hAnsiTheme="minorHAnsi" w:cstheme="minorHAnsi"/>
          <w:sz w:val="22"/>
          <w:szCs w:val="22"/>
        </w:rPr>
        <w:t>:</w:t>
      </w:r>
      <w:r w:rsidRPr="00F43906">
        <w:rPr>
          <w:rFonts w:asciiTheme="minorHAnsi" w:hAnsiTheme="minorHAnsi" w:cstheme="minorHAnsi"/>
          <w:sz w:val="22"/>
          <w:szCs w:val="22"/>
        </w:rPr>
        <w:t xml:space="preserve"> </w:t>
      </w:r>
    </w:p>
    <w:p w14:paraId="2C26F1E0" w14:textId="72153C91" w:rsidR="008A3A69" w:rsidRDefault="008A3A69" w:rsidP="00763C2D">
      <w:pPr>
        <w:pStyle w:val="Odsekzoznamu"/>
        <w:numPr>
          <w:ilvl w:val="0"/>
          <w:numId w:val="37"/>
        </w:numPr>
        <w:tabs>
          <w:tab w:val="left" w:pos="900"/>
        </w:tabs>
        <w:spacing w:before="120" w:after="120"/>
        <w:ind w:left="1276" w:right="-18"/>
        <w:contextualSpacing w:val="0"/>
        <w:jc w:val="both"/>
        <w:rPr>
          <w:rFonts w:asciiTheme="minorHAnsi" w:hAnsiTheme="minorHAnsi" w:cstheme="minorHAnsi"/>
          <w:sz w:val="22"/>
          <w:szCs w:val="22"/>
        </w:rPr>
      </w:pPr>
      <w:r w:rsidRPr="00F43906">
        <w:rPr>
          <w:rFonts w:asciiTheme="minorHAnsi" w:hAnsiTheme="minorHAnsi" w:cs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AA26EE"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Za deň späťvzatia odvolania sa považuje deň</w:t>
      </w:r>
      <w:r w:rsidR="00AA26EE" w:rsidRPr="00F43906">
        <w:rPr>
          <w:rFonts w:asciiTheme="minorHAnsi" w:hAnsiTheme="minorHAnsi" w:cstheme="minorHAnsi"/>
          <w:sz w:val="22"/>
          <w:szCs w:val="22"/>
        </w:rPr>
        <w:t>,</w:t>
      </w:r>
      <w:r w:rsidRPr="00F43906">
        <w:rPr>
          <w:rFonts w:asciiTheme="minorHAnsi" w:hAnsiTheme="minorHAnsi" w:cstheme="minorHAnsi"/>
          <w:sz w:val="22"/>
          <w:szCs w:val="22"/>
        </w:rPr>
        <w:t xml:space="preserve"> keď bolo oznámenie </w:t>
      </w:r>
      <w:r w:rsidRPr="00F43906">
        <w:rPr>
          <w:rFonts w:asciiTheme="minorHAnsi" w:hAnsiTheme="minorHAnsi" w:cstheme="minorHAnsi"/>
          <w:sz w:val="22"/>
          <w:szCs w:val="22"/>
        </w:rPr>
        <w:lastRenderedPageBreak/>
        <w:t>o späťvzatí doručené RO</w:t>
      </w:r>
      <w:r w:rsidR="00AA26EE" w:rsidRPr="00F43906">
        <w:rPr>
          <w:rFonts w:asciiTheme="minorHAnsi" w:hAnsiTheme="minorHAnsi" w:cstheme="minorHAnsi"/>
          <w:sz w:val="22"/>
          <w:szCs w:val="22"/>
        </w:rPr>
        <w:t xml:space="preserve"> OP TP. </w:t>
      </w:r>
      <w:r w:rsidRPr="00F43906">
        <w:rPr>
          <w:rFonts w:asciiTheme="minorHAnsi" w:hAnsiTheme="minorHAnsi" w:cstheme="minorHAnsi"/>
          <w:sz w:val="22"/>
          <w:szCs w:val="22"/>
        </w:rPr>
        <w:t xml:space="preserve">RO </w:t>
      </w:r>
      <w:r w:rsidR="00AA26EE"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rozhodne o zastavení konania ku dňu doručenia späťvzatia odvolania</w:t>
      </w:r>
      <w:r w:rsidR="002A752A">
        <w:rPr>
          <w:rFonts w:asciiTheme="minorHAnsi" w:hAnsiTheme="minorHAnsi" w:cstheme="minorHAnsi"/>
          <w:sz w:val="22"/>
          <w:szCs w:val="22"/>
        </w:rPr>
        <w:t>;</w:t>
      </w:r>
    </w:p>
    <w:p w14:paraId="406F2778" w14:textId="5FE5E8AA" w:rsidR="002A752A" w:rsidRPr="00B60202" w:rsidRDefault="0073540D" w:rsidP="00B60202">
      <w:pPr>
        <w:pStyle w:val="Odsekzoznamu"/>
        <w:numPr>
          <w:ilvl w:val="0"/>
          <w:numId w:val="37"/>
        </w:numPr>
        <w:tabs>
          <w:tab w:val="left" w:pos="900"/>
        </w:tabs>
        <w:spacing w:before="120" w:after="120"/>
        <w:ind w:left="1276" w:right="-17" w:hanging="357"/>
        <w:contextualSpacing w:val="0"/>
        <w:jc w:val="both"/>
        <w:rPr>
          <w:rFonts w:asciiTheme="minorHAnsi" w:hAnsiTheme="minorHAnsi" w:cstheme="minorHAnsi"/>
          <w:sz w:val="22"/>
          <w:szCs w:val="22"/>
        </w:rPr>
      </w:pPr>
      <w:r w:rsidRPr="00B60202">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5C9504C1" w14:textId="36C37AEB" w:rsidR="002A752A" w:rsidRPr="00B60202" w:rsidRDefault="0073540D" w:rsidP="00B60202">
      <w:pPr>
        <w:pStyle w:val="Odsekzoznamu"/>
        <w:numPr>
          <w:ilvl w:val="0"/>
          <w:numId w:val="37"/>
        </w:numPr>
        <w:tabs>
          <w:tab w:val="left" w:pos="900"/>
        </w:tabs>
        <w:spacing w:before="120" w:after="120"/>
        <w:ind w:left="1276" w:right="-17" w:hanging="357"/>
        <w:contextualSpacing w:val="0"/>
        <w:jc w:val="both"/>
        <w:rPr>
          <w:rFonts w:asciiTheme="minorHAnsi" w:hAnsiTheme="minorHAnsi" w:cstheme="minorHAnsi"/>
          <w:sz w:val="22"/>
          <w:szCs w:val="22"/>
        </w:rPr>
      </w:pPr>
      <w:r w:rsidRPr="00B60202">
        <w:rPr>
          <w:rFonts w:asciiTheme="minorHAnsi" w:hAnsiTheme="minorHAnsi" w:cs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B327FC" w:rsidRPr="00B60202">
        <w:rPr>
          <w:rFonts w:asciiTheme="minorHAnsi" w:hAnsiTheme="minorHAnsi" w:cstheme="minorHAnsi"/>
          <w:sz w:val="22"/>
          <w:szCs w:val="22"/>
        </w:rPr>
        <w:t xml:space="preserve"> zákona o príspevku z EŠIF</w:t>
      </w:r>
      <w:r w:rsidRPr="00B60202">
        <w:rPr>
          <w:rFonts w:asciiTheme="minorHAnsi" w:hAnsiTheme="minorHAnsi" w:cstheme="minorHAnsi"/>
          <w:sz w:val="22"/>
          <w:szCs w:val="22"/>
        </w:rPr>
        <w:t>. V tomto prípade je osobitne dôležité, aby bolo rozhodnutie poskytovateľa o odmietnutí, resp. o</w:t>
      </w:r>
      <w:r w:rsidR="00B60202" w:rsidRPr="00B60202">
        <w:rPr>
          <w:rFonts w:asciiTheme="minorHAnsi" w:hAnsiTheme="minorHAnsi" w:cstheme="minorHAnsi"/>
          <w:sz w:val="22"/>
          <w:szCs w:val="22"/>
        </w:rPr>
        <w:t> </w:t>
      </w:r>
      <w:r w:rsidRPr="00B60202">
        <w:rPr>
          <w:rFonts w:asciiTheme="minorHAnsi" w:hAnsiTheme="minorHAnsi" w:cstheme="minorHAnsi"/>
          <w:sz w:val="22"/>
          <w:szCs w:val="22"/>
        </w:rPr>
        <w:t xml:space="preserve">zastavení konania riadne odôvodnené na základe riadnych dôkazov; </w:t>
      </w:r>
    </w:p>
    <w:p w14:paraId="09B6E259" w14:textId="0AF09F69"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ak sú pochybnosti o pravdivosti alebo úplnosti odvolania a žiadateľ tieto pochybnosti neodstránil v určenej lehote</w:t>
      </w:r>
      <w:r w:rsidR="000F0000">
        <w:rPr>
          <w:rFonts w:asciiTheme="minorHAnsi" w:hAnsiTheme="minorHAnsi" w:cstheme="minorHAnsi"/>
          <w:sz w:val="22"/>
          <w:szCs w:val="22"/>
        </w:rPr>
        <w:t xml:space="preserve">, </w:t>
      </w:r>
      <w:r w:rsidR="000F0000" w:rsidRPr="007D736A">
        <w:rPr>
          <w:rFonts w:asciiTheme="minorHAnsi" w:hAnsiTheme="minorHAnsi"/>
          <w:sz w:val="22"/>
          <w:szCs w:val="22"/>
          <w:lang w:eastAsia="en-US"/>
        </w:rPr>
        <w:t>pričom nebol dôvod na odmietnutie odvolania podľa § 22 ods. 8 zákona o príspevku z EŠIF</w:t>
      </w:r>
      <w:r w:rsidRPr="00763C2D">
        <w:rPr>
          <w:rFonts w:asciiTheme="minorHAnsi" w:hAnsiTheme="minorHAnsi" w:cstheme="minorHAnsi"/>
          <w:sz w:val="22"/>
          <w:szCs w:val="22"/>
        </w:rPr>
        <w:t>. Pre uplatnenie tohto dôvodu zastavenia odvolacieho konania v zásade platia tie isté pravidlá, ako pre zastavenie konania o žiadosti (t. j. prvostupňového konania). Aj v tomto prípade platí, že meritórne</w:t>
      </w:r>
      <w:r w:rsidRPr="00763C2D">
        <w:rPr>
          <w:sz w:val="22"/>
          <w:szCs w:val="22"/>
        </w:rPr>
        <w:t xml:space="preserve"> </w:t>
      </w:r>
      <w:r w:rsidRPr="00763C2D">
        <w:rPr>
          <w:rFonts w:asciiTheme="minorHAnsi" w:hAnsiTheme="minorHAnsi" w:cstheme="minorHAnsi"/>
          <w:sz w:val="22"/>
          <w:szCs w:val="22"/>
        </w:rPr>
        <w:t>rozhodnutie o odvolaní</w:t>
      </w:r>
      <w:r w:rsidRPr="00763C2D">
        <w:rPr>
          <w:sz w:val="22"/>
          <w:szCs w:val="22"/>
        </w:rPr>
        <w:t xml:space="preserve"> </w:t>
      </w:r>
      <w:r w:rsidRPr="00763C2D">
        <w:rPr>
          <w:rFonts w:asciiTheme="minorHAnsi" w:hAnsiTheme="minorHAnsi" w:cstheme="minorHAnsi"/>
          <w:sz w:val="22"/>
          <w:szCs w:val="22"/>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FF03962" w14:textId="77777777" w:rsidR="00593491" w:rsidRPr="00763C2D" w:rsidRDefault="00593491" w:rsidP="00474464">
      <w:pPr>
        <w:pStyle w:val="Odsekzoznamu"/>
        <w:tabs>
          <w:tab w:val="left" w:pos="900"/>
        </w:tabs>
        <w:spacing w:before="120" w:after="120"/>
        <w:ind w:left="1276" w:right="-18"/>
        <w:jc w:val="both"/>
        <w:rPr>
          <w:rFonts w:asciiTheme="minorHAnsi" w:hAnsiTheme="minorHAnsi" w:cstheme="minorHAnsi"/>
          <w:sz w:val="22"/>
          <w:szCs w:val="22"/>
        </w:rPr>
      </w:pPr>
    </w:p>
    <w:p w14:paraId="171E2850" w14:textId="6B49F95C" w:rsidR="006D0869" w:rsidRPr="00F43906" w:rsidRDefault="00593491" w:rsidP="00763C2D">
      <w:pPr>
        <w:pStyle w:val="Odsekzoznamu"/>
        <w:tabs>
          <w:tab w:val="left" w:pos="900"/>
        </w:tabs>
        <w:spacing w:before="120" w:after="120"/>
        <w:ind w:right="-18"/>
        <w:contextualSpacing w:val="0"/>
        <w:jc w:val="both"/>
        <w:rPr>
          <w:rFonts w:asciiTheme="minorHAnsi" w:hAnsiTheme="minorHAnsi" w:cstheme="minorHAnsi"/>
          <w:sz w:val="22"/>
          <w:szCs w:val="22"/>
        </w:rPr>
      </w:pPr>
      <w:r w:rsidRPr="00474464">
        <w:rPr>
          <w:rFonts w:asciiTheme="minorHAnsi" w:hAnsiTheme="minorHAnsi" w:cstheme="minorHAnsi"/>
          <w:sz w:val="22"/>
          <w:szCs w:val="22"/>
        </w:rPr>
        <w:t>Postup pri odvolacom konaní, ak sú splnené predpoklady uvedené v § 22 ods. 6 a § 20 zákona o príspevku z</w:t>
      </w:r>
      <w:r>
        <w:rPr>
          <w:rFonts w:asciiTheme="minorHAnsi" w:hAnsiTheme="minorHAnsi" w:cstheme="minorHAnsi"/>
          <w:sz w:val="22"/>
          <w:szCs w:val="22"/>
        </w:rPr>
        <w:t> </w:t>
      </w:r>
      <w:r w:rsidRPr="00474464">
        <w:rPr>
          <w:rFonts w:asciiTheme="minorHAnsi" w:hAnsiTheme="minorHAnsi" w:cstheme="minorHAnsi"/>
          <w:sz w:val="22"/>
          <w:szCs w:val="22"/>
        </w:rPr>
        <w:t>EŠIF</w:t>
      </w:r>
      <w:r>
        <w:rPr>
          <w:rFonts w:asciiTheme="minorHAnsi" w:hAnsiTheme="minorHAnsi" w:cstheme="minorHAnsi"/>
          <w:sz w:val="22"/>
          <w:szCs w:val="22"/>
        </w:rPr>
        <w:t>:</w:t>
      </w:r>
    </w:p>
    <w:p w14:paraId="6D19EB19" w14:textId="727F4314"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Rozhodne o odvolaní na svojej úrovni</w:t>
      </w:r>
      <w:r w:rsidRPr="00F43906">
        <w:rPr>
          <w:rFonts w:asciiTheme="minorHAnsi" w:hAnsiTheme="minorHAnsi" w:cstheme="minorHAnsi"/>
          <w:sz w:val="22"/>
          <w:szCs w:val="22"/>
        </w:rPr>
        <w:t xml:space="preserve"> </w:t>
      </w:r>
      <w:r w:rsidRPr="002A752A">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rozhodne</w:t>
      </w:r>
      <w:r w:rsidRPr="00F43906">
        <w:rPr>
          <w:rFonts w:asciiTheme="minorHAnsi" w:hAnsiTheme="minorHAnsi" w:cstheme="minorHAnsi"/>
          <w:sz w:val="22"/>
          <w:szCs w:val="22"/>
        </w:rPr>
        <w:t xml:space="preserve"> o odvolaní rovnakým spôsobom, akým bolo vydané rozhodnutie napadnuté odvolaním v prípade, ak odvolaniu v</w:t>
      </w:r>
      <w:r w:rsidR="00AA26EE" w:rsidRPr="00F43906">
        <w:rPr>
          <w:rFonts w:asciiTheme="minorHAnsi" w:hAnsiTheme="minorHAnsi" w:cstheme="minorHAnsi"/>
          <w:sz w:val="22"/>
          <w:szCs w:val="22"/>
        </w:rPr>
        <w:t> </w:t>
      </w:r>
      <w:r w:rsidRPr="00F43906">
        <w:rPr>
          <w:rFonts w:asciiTheme="minorHAnsi" w:hAnsiTheme="minorHAnsi" w:cstheme="minorHAnsi"/>
          <w:sz w:val="22"/>
          <w:szCs w:val="22"/>
        </w:rPr>
        <w:t xml:space="preserve">plnom rozsahu vyhovie. Proces zhodnotenia dôkazov predložených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w:t>
      </w:r>
      <w:r w:rsidR="00A2390D" w:rsidRPr="00F43906">
        <w:rPr>
          <w:rFonts w:asciiTheme="minorHAnsi" w:hAnsiTheme="minorHAnsi" w:cstheme="minorHAnsi"/>
          <w:b/>
          <w:sz w:val="22"/>
          <w:szCs w:val="22"/>
        </w:rPr>
        <w:t>musí byť jasne zadefinovaný</w:t>
      </w:r>
      <w:r w:rsidRPr="00F43906">
        <w:rPr>
          <w:rFonts w:asciiTheme="minorHAnsi" w:hAnsiTheme="minorHAnsi" w:cstheme="minorHAnsi"/>
          <w:sz w:val="22"/>
          <w:szCs w:val="22"/>
        </w:rPr>
        <w:t xml:space="preserve"> tak, aby nevznikla pochybnosť o správnosti posúdenia predmetného odvolania a</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oprávnenosti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rozhodnúť o odvolaní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 xml:space="preserve">na rovnakej úrovni, na akej bolo vydané napadnuté rozhodnutie.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oprávnený zmeniť </w:t>
      </w:r>
      <w:r w:rsidR="002F6327" w:rsidRPr="00F43906">
        <w:rPr>
          <w:rFonts w:asciiTheme="minorHAnsi" w:hAnsiTheme="minorHAnsi" w:cstheme="minorHAnsi"/>
          <w:sz w:val="22"/>
          <w:szCs w:val="22"/>
        </w:rPr>
        <w:t xml:space="preserve">rozhodnutie podľa tohto písmena </w:t>
      </w:r>
      <w:r w:rsidRPr="00F43906">
        <w:rPr>
          <w:rFonts w:asciiTheme="minorHAnsi" w:hAnsiTheme="minorHAnsi" w:cstheme="minorHAnsi"/>
          <w:sz w:val="22"/>
          <w:szCs w:val="22"/>
          <w:u w:val="single"/>
        </w:rPr>
        <w:t>iba v prípade, ak odvolaniu vyhovie v plnom rozsahu</w:t>
      </w:r>
      <w:r w:rsidRPr="00F43906">
        <w:rPr>
          <w:rFonts w:asciiTheme="minorHAnsi" w:hAnsiTheme="minorHAnsi" w:cstheme="minorHAnsi"/>
          <w:sz w:val="22"/>
          <w:szCs w:val="22"/>
        </w:rPr>
        <w:t>. V prípade, ak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vyhovie odvolaniu, ktorým má dôjsť k</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zmene rozhodnutia o neschválení, za plné vyhovenie odvolania sa považuje prípad, kedy nedochádza</w:t>
      </w:r>
      <w:r w:rsidR="00735114" w:rsidRPr="00F43906">
        <w:rPr>
          <w:rFonts w:asciiTheme="minorHAnsi" w:hAnsiTheme="minorHAnsi" w:cstheme="minorHAnsi"/>
          <w:sz w:val="22"/>
          <w:szCs w:val="22"/>
        </w:rPr>
        <w:t xml:space="preserve"> ku kráteniu žiadanej výšky NFP </w:t>
      </w:r>
      <w:r w:rsidRPr="00F43906">
        <w:rPr>
          <w:rFonts w:asciiTheme="minorHAnsi" w:hAnsiTheme="minorHAnsi" w:cstheme="minorHAnsi"/>
          <w:sz w:val="22"/>
          <w:szCs w:val="22"/>
        </w:rPr>
        <w:t>a</w:t>
      </w:r>
      <w:r w:rsidR="00E60409">
        <w:rPr>
          <w:rFonts w:asciiTheme="minorHAnsi" w:hAnsiTheme="minorHAnsi" w:cstheme="minorHAnsi"/>
          <w:sz w:val="22"/>
          <w:szCs w:val="22"/>
        </w:rPr>
        <w:t> </w:t>
      </w:r>
      <w:r w:rsidRPr="00F43906">
        <w:rPr>
          <w:rFonts w:asciiTheme="minorHAnsi" w:hAnsiTheme="minorHAnsi" w:cstheme="minorHAnsi"/>
          <w:sz w:val="22"/>
          <w:szCs w:val="22"/>
        </w:rPr>
        <w:t>rozhodnutie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schválení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plnom rozsahu zodpovedá požiad</w:t>
      </w:r>
      <w:r w:rsidR="00735114" w:rsidRPr="00F43906">
        <w:rPr>
          <w:rFonts w:asciiTheme="minorHAnsi" w:hAnsiTheme="minorHAnsi" w:cstheme="minorHAnsi"/>
          <w:sz w:val="22"/>
          <w:szCs w:val="22"/>
        </w:rPr>
        <w:t xml:space="preserve">avke žiadateľa identifikovanej </w:t>
      </w:r>
      <w:r w:rsidRPr="00F43906">
        <w:rPr>
          <w:rFonts w:asciiTheme="minorHAnsi" w:hAnsiTheme="minorHAnsi" w:cstheme="minorHAnsi"/>
          <w:sz w:val="22"/>
          <w:szCs w:val="22"/>
        </w:rPr>
        <w:t>v odvolaní. Ak by pri zmene rozhodnutia z</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neschválenia na schválenie podľa predchádzajúcej vety malo na základe výsledkov preskúmania ŽoNFP dôjsť ku kráteniu výšky výdavkov a takáto výška nekorešponduje presne s výškou, ktorej sa žiadateľ domáhal v odvolaní, tak o odvolaní rozhodne </w:t>
      </w:r>
      <w:r w:rsidR="00A2390D" w:rsidRPr="00F43906">
        <w:rPr>
          <w:rFonts w:asciiTheme="minorHAnsi" w:hAnsiTheme="minorHAnsi" w:cstheme="minorHAnsi"/>
          <w:sz w:val="22"/>
          <w:szCs w:val="22"/>
        </w:rPr>
        <w:t>štatutárny orgán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Na toto rozhodnutie sa primerane aplikujú ustanovenia o</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náležitostiach rozhodnutia o ŽoNFP. Týmto novým rozhodnutím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pôvodné rozhodnutie zmení tak, aby </w:t>
      </w:r>
      <w:r w:rsidRPr="00F43906">
        <w:rPr>
          <w:rFonts w:asciiTheme="minorHAnsi" w:hAnsiTheme="minorHAnsi" w:cstheme="minorHAnsi"/>
          <w:sz w:val="22"/>
          <w:szCs w:val="22"/>
          <w:u w:val="single"/>
        </w:rPr>
        <w:t>v plnom rozsahu</w:t>
      </w:r>
      <w:r w:rsidRPr="00F43906">
        <w:rPr>
          <w:rFonts w:asciiTheme="minorHAnsi" w:hAnsiTheme="minorHAnsi" w:cstheme="minorHAnsi"/>
          <w:sz w:val="22"/>
          <w:szCs w:val="22"/>
        </w:rPr>
        <w:t xml:space="preserve"> vyhovel odvolaniu.</w:t>
      </w:r>
    </w:p>
    <w:p w14:paraId="165D1E4A" w14:textId="172E2DBF" w:rsidR="008A3A69" w:rsidRPr="00F43906" w:rsidRDefault="008A3A69" w:rsidP="00AC293D">
      <w:pPr>
        <w:pStyle w:val="Odsekzoznamu"/>
        <w:spacing w:before="120" w:after="120"/>
        <w:ind w:left="900" w:right="-18"/>
        <w:contextualSpacing w:val="0"/>
        <w:jc w:val="both"/>
        <w:rPr>
          <w:rFonts w:asciiTheme="minorHAnsi" w:hAnsiTheme="minorHAnsi" w:cstheme="minorHAnsi"/>
          <w:sz w:val="22"/>
          <w:szCs w:val="22"/>
        </w:rPr>
      </w:pPr>
      <w:r w:rsidRPr="00F43906">
        <w:rPr>
          <w:rFonts w:asciiTheme="minorHAnsi" w:hAnsiTheme="minorHAnsi" w:cstheme="minorHAnsi"/>
          <w:sz w:val="22"/>
          <w:szCs w:val="22"/>
        </w:rPr>
        <w:lastRenderedPageBreak/>
        <w:t xml:space="preserve">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povinný rozhodnúť o odvolaní na svojej úrovni najneskôr do </w:t>
      </w:r>
      <w:r w:rsidRPr="00F43906">
        <w:rPr>
          <w:rFonts w:asciiTheme="minorHAnsi" w:hAnsiTheme="minorHAnsi" w:cstheme="minorHAnsi"/>
          <w:b/>
          <w:sz w:val="22"/>
          <w:szCs w:val="22"/>
          <w:u w:val="single"/>
        </w:rPr>
        <w:t xml:space="preserve">60 </w:t>
      </w:r>
      <w:r w:rsidR="00B327FC">
        <w:rPr>
          <w:rFonts w:asciiTheme="minorHAnsi" w:hAnsiTheme="minorHAnsi" w:cstheme="minorHAnsi"/>
          <w:b/>
          <w:sz w:val="22"/>
          <w:szCs w:val="22"/>
          <w:u w:val="single"/>
        </w:rPr>
        <w:t xml:space="preserve">pracovných </w:t>
      </w:r>
      <w:r w:rsidRPr="00F43906">
        <w:rPr>
          <w:rFonts w:asciiTheme="minorHAnsi" w:hAnsiTheme="minorHAnsi" w:cstheme="minorHAnsi"/>
          <w:b/>
          <w:sz w:val="22"/>
          <w:szCs w:val="22"/>
          <w:u w:val="single"/>
        </w:rPr>
        <w:t>dní</w:t>
      </w:r>
      <w:r w:rsidRPr="00F43906">
        <w:rPr>
          <w:rFonts w:asciiTheme="minorHAnsi" w:hAnsiTheme="minorHAnsi" w:cstheme="minorHAnsi"/>
          <w:sz w:val="22"/>
          <w:szCs w:val="22"/>
        </w:rPr>
        <w:t xml:space="preserve"> od doručenia odvolania alebo v rovnakej lehote predložiť odvolanie na rozhodnutie štatutárovi </w:t>
      </w:r>
      <w:r w:rsidR="00A2390D"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0D5FA845" w14:textId="77777777"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 xml:space="preserve">O odvolaní rozhodne štatutárny orgán </w:t>
      </w:r>
      <w:r w:rsidR="005236E4" w:rsidRPr="00F43906">
        <w:rPr>
          <w:rFonts w:asciiTheme="minorHAnsi" w:hAnsiTheme="minorHAnsi" w:cstheme="minorHAnsi"/>
          <w:b/>
          <w:sz w:val="22"/>
          <w:szCs w:val="22"/>
        </w:rPr>
        <w:t>RO</w:t>
      </w:r>
      <w:r w:rsidR="00270AF1" w:rsidRPr="00F43906">
        <w:rPr>
          <w:rFonts w:asciiTheme="minorHAnsi" w:hAnsiTheme="minorHAnsi" w:cstheme="minorHAnsi"/>
          <w:b/>
          <w:sz w:val="22"/>
          <w:szCs w:val="22"/>
        </w:rPr>
        <w:t xml:space="preserve"> OP TP</w:t>
      </w:r>
      <w:r w:rsidR="005236E4" w:rsidRPr="00F43906">
        <w:rPr>
          <w:rFonts w:asciiTheme="minorHAnsi" w:hAnsiTheme="minorHAnsi" w:cstheme="minorHAnsi"/>
          <w:b/>
          <w:sz w:val="22"/>
          <w:szCs w:val="22"/>
        </w:rPr>
        <w:t xml:space="preserve"> </w:t>
      </w:r>
      <w:r w:rsidRPr="00F43906">
        <w:rPr>
          <w:rFonts w:asciiTheme="minorHAnsi" w:hAnsiTheme="minorHAnsi" w:cstheme="minorHAnsi"/>
          <w:sz w:val="22"/>
          <w:szCs w:val="22"/>
        </w:rPr>
        <w:t xml:space="preserve">– v prípade, ak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nerozhodol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spôsobom podľa písm. b), bezodkladne po zistení dôvodov, na základe ktorých nie je možné rozhodnúť podľa písmena b) postúpi </w:t>
      </w:r>
      <w:r w:rsidR="005236E4"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odvolanie na rozhodnutie štatutárnemu orgánu (</w:t>
      </w:r>
      <w:r w:rsidR="00270AF1" w:rsidRPr="00F43906">
        <w:rPr>
          <w:rFonts w:asciiTheme="minorHAnsi" w:hAnsiTheme="minorHAnsi" w:cstheme="minorHAnsi"/>
          <w:sz w:val="22"/>
          <w:szCs w:val="22"/>
        </w:rPr>
        <w:t>ďalej aj „</w:t>
      </w:r>
      <w:r w:rsidRPr="00F43906">
        <w:rPr>
          <w:rFonts w:asciiTheme="minorHAnsi" w:hAnsiTheme="minorHAnsi" w:cstheme="minorHAnsi"/>
          <w:sz w:val="22"/>
          <w:szCs w:val="22"/>
        </w:rPr>
        <w:t>ŠO</w:t>
      </w:r>
      <w:r w:rsidR="00270AF1" w:rsidRPr="00F43906">
        <w:rPr>
          <w:rFonts w:asciiTheme="minorHAnsi" w:hAnsiTheme="minorHAnsi" w:cstheme="minorHAnsi"/>
          <w:sz w:val="22"/>
          <w:szCs w:val="22"/>
        </w:rPr>
        <w:t>“</w:t>
      </w:r>
      <w:r w:rsidRPr="00F43906">
        <w:rPr>
          <w:rFonts w:asciiTheme="minorHAnsi" w:hAnsiTheme="minorHAnsi" w:cstheme="minorHAnsi"/>
          <w:sz w:val="22"/>
          <w:szCs w:val="22"/>
        </w:rPr>
        <w:t>). Na základe preskúmaného odvolania ŠO:</w:t>
      </w:r>
    </w:p>
    <w:p w14:paraId="29C71910" w14:textId="33C17E0A" w:rsidR="008A3A69" w:rsidRPr="00F43906"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t>Napadnuté rozhodnutie zmení</w:t>
      </w:r>
      <w:r w:rsidRPr="00F43906">
        <w:rPr>
          <w:rFonts w:asciiTheme="minorHAnsi" w:hAnsiTheme="minorHAnsi" w:cstheme="minorHAnsi"/>
          <w:sz w:val="22"/>
          <w:szCs w:val="22"/>
        </w:rPr>
        <w:t xml:space="preserve"> – </w:t>
      </w:r>
      <w:r w:rsidRPr="00763C2D">
        <w:rPr>
          <w:rFonts w:asciiTheme="minorHAnsi" w:hAnsiTheme="minorHAnsi" w:cstheme="minorHAnsi"/>
          <w:sz w:val="22"/>
          <w:szCs w:val="22"/>
        </w:rPr>
        <w:t>rozhodnutím ŠO</w:t>
      </w:r>
      <w:r w:rsidRPr="00F43906">
        <w:rPr>
          <w:rFonts w:asciiTheme="minorHAnsi" w:hAnsiTheme="minorHAnsi" w:cstheme="minorHAnsi"/>
          <w:sz w:val="22"/>
          <w:szCs w:val="22"/>
        </w:rPr>
        <w:t xml:space="preserve"> v prípade, ak sa na základe preskúmania odvolania preukázalo, že pôvodné rozhodnutie bolo vydané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rozpore s</w:t>
      </w:r>
      <w:r w:rsidR="00D179C0" w:rsidRPr="00F43906">
        <w:rPr>
          <w:rFonts w:asciiTheme="minorHAnsi" w:hAnsiTheme="minorHAnsi" w:cstheme="minorHAnsi"/>
          <w:sz w:val="22"/>
          <w:szCs w:val="22"/>
        </w:rPr>
        <w:t> </w:t>
      </w:r>
      <w:r w:rsidRPr="00F43906">
        <w:rPr>
          <w:rFonts w:asciiTheme="minorHAnsi" w:hAnsiTheme="minorHAnsi" w:cstheme="minorHAnsi"/>
          <w:sz w:val="22"/>
          <w:szCs w:val="22"/>
        </w:rPr>
        <w:t>podmienkami poskytnutia príspevku</w:t>
      </w:r>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a/alebo v rozpore so zákonom o príspevku z EŠIF z iných dôvodov</w:t>
      </w:r>
      <w:r w:rsidR="002F32F4">
        <w:rPr>
          <w:rFonts w:asciiTheme="minorHAnsi" w:hAnsiTheme="minorHAnsi" w:cstheme="minorHAnsi"/>
          <w:sz w:val="22"/>
          <w:szCs w:val="22"/>
        </w:rPr>
        <w:t>.</w:t>
      </w:r>
    </w:p>
    <w:p w14:paraId="561944EA" w14:textId="3B08D5EF" w:rsidR="008A3A69"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t>Napadnuté rozhodnutie potvrdí</w:t>
      </w:r>
      <w:r w:rsidRPr="00F43906">
        <w:rPr>
          <w:rFonts w:asciiTheme="minorHAnsi" w:hAnsiTheme="minorHAnsi" w:cstheme="minorHAnsi"/>
          <w:sz w:val="22"/>
          <w:szCs w:val="22"/>
        </w:rPr>
        <w:t xml:space="preserve"> - ak sa v odvolacom konaní preukáže, že napadnuté rozhodnutie bolo vydané v súlade s podmienkami poskytnutia príspevku</w:t>
      </w:r>
      <w:r w:rsidR="005F6426" w:rsidRPr="005F6426">
        <w:rPr>
          <w:rFonts w:asciiTheme="minorHAnsi" w:hAnsiTheme="minorHAnsi" w:cstheme="minorHAnsi"/>
          <w:sz w:val="22"/>
          <w:szCs w:val="22"/>
        </w:rPr>
        <w:t xml:space="preserve"> </w:t>
      </w:r>
      <w:r w:rsidR="005F6426" w:rsidRPr="006158A3">
        <w:rPr>
          <w:rFonts w:asciiTheme="minorHAnsi" w:hAnsiTheme="minorHAnsi" w:cstheme="minorHAnsi"/>
          <w:sz w:val="22"/>
          <w:szCs w:val="22"/>
        </w:rPr>
        <w:t>a so zákonom o príspevku z EŠIF</w:t>
      </w:r>
      <w:r w:rsidRPr="00F43906">
        <w:rPr>
          <w:rFonts w:asciiTheme="minorHAnsi" w:hAnsiTheme="minorHAnsi" w:cstheme="minorHAnsi"/>
          <w:sz w:val="22"/>
          <w:szCs w:val="22"/>
        </w:rPr>
        <w:t xml:space="preserve">, ŠO rozhodnutie potvrdí </w:t>
      </w:r>
      <w:r w:rsidR="005F6426">
        <w:rPr>
          <w:rFonts w:asciiTheme="minorHAnsi" w:hAnsiTheme="minorHAnsi" w:cstheme="minorHAnsi"/>
          <w:sz w:val="22"/>
          <w:szCs w:val="22"/>
        </w:rPr>
        <w:t xml:space="preserve">a to </w:t>
      </w:r>
      <w:r w:rsidRPr="00F43906">
        <w:rPr>
          <w:rFonts w:asciiTheme="minorHAnsi" w:hAnsiTheme="minorHAnsi" w:cstheme="minorHAnsi"/>
          <w:sz w:val="22"/>
          <w:szCs w:val="22"/>
        </w:rPr>
        <w:t>formou rozhodnutia.</w:t>
      </w:r>
    </w:p>
    <w:p w14:paraId="4800E398" w14:textId="77777777" w:rsidR="002F32F4" w:rsidRPr="001223FA" w:rsidRDefault="002F32F4" w:rsidP="002F32F4">
      <w:pPr>
        <w:pStyle w:val="Odsekzoznamu"/>
        <w:numPr>
          <w:ilvl w:val="0"/>
          <w:numId w:val="38"/>
        </w:numPr>
        <w:spacing w:before="120" w:after="120"/>
        <w:ind w:right="-18"/>
        <w:jc w:val="both"/>
        <w:rPr>
          <w:rFonts w:asciiTheme="minorHAnsi" w:hAnsiTheme="minorHAnsi" w:cstheme="minorHAnsi"/>
          <w:sz w:val="22"/>
          <w:szCs w:val="22"/>
        </w:rPr>
      </w:pPr>
      <w:r w:rsidRPr="00763C2D">
        <w:rPr>
          <w:rFonts w:asciiTheme="minorHAnsi" w:hAnsiTheme="minorHAnsi" w:cstheme="minorHAnsi"/>
          <w:b/>
          <w:bCs/>
          <w:iCs/>
          <w:sz w:val="22"/>
          <w:szCs w:val="22"/>
        </w:rPr>
        <w:t xml:space="preserve">Napadnuté rozhodnutie zruší a vráti vec na nové konanie a rozhodnutie </w:t>
      </w:r>
      <w:r w:rsidRPr="00763C2D">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0D50FC01" w14:textId="648F952C" w:rsidR="001223FA" w:rsidRPr="00763C2D" w:rsidRDefault="001223FA" w:rsidP="002F32F4">
      <w:pPr>
        <w:pStyle w:val="Odsekzoznamu"/>
        <w:numPr>
          <w:ilvl w:val="0"/>
          <w:numId w:val="38"/>
        </w:numPr>
        <w:spacing w:before="120" w:after="120"/>
        <w:ind w:right="-18"/>
        <w:jc w:val="both"/>
        <w:rPr>
          <w:rFonts w:asciiTheme="minorHAnsi" w:hAnsiTheme="minorHAnsi" w:cstheme="minorHAnsi"/>
          <w:sz w:val="22"/>
          <w:szCs w:val="22"/>
        </w:rPr>
      </w:pPr>
      <w:r w:rsidRPr="00474464">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DC13CA">
        <w:rPr>
          <w:rFonts w:asciiTheme="minorHAnsi" w:hAnsiTheme="minorHAnsi" w:cstheme="minorHAnsi"/>
          <w:sz w:val="22"/>
          <w:szCs w:val="22"/>
        </w:rPr>
        <w:t>až</w:t>
      </w:r>
      <w:r w:rsidR="00DC13CA" w:rsidRPr="001F2698">
        <w:rPr>
          <w:rFonts w:asciiTheme="minorHAnsi" w:hAnsiTheme="minorHAnsi" w:cstheme="minorHAnsi"/>
          <w:sz w:val="22"/>
          <w:szCs w:val="22"/>
        </w:rPr>
        <w:t xml:space="preserve"> </w:t>
      </w:r>
      <w:r w:rsidRPr="001F2698">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14:paraId="2275B780" w14:textId="46EF600E" w:rsidR="008A3A69" w:rsidRDefault="008A3A69" w:rsidP="00E039BA">
      <w:pPr>
        <w:spacing w:before="240" w:after="120" w:line="240" w:lineRule="auto"/>
        <w:jc w:val="both"/>
        <w:rPr>
          <w:rFonts w:asciiTheme="minorHAnsi" w:hAnsiTheme="minorHAnsi" w:cstheme="minorHAnsi"/>
        </w:rPr>
      </w:pPr>
      <w:r w:rsidRPr="00F43906">
        <w:rPr>
          <w:rFonts w:asciiTheme="minorHAnsi" w:hAnsiTheme="minorHAnsi" w:cstheme="minorHAnsi"/>
        </w:rPr>
        <w:t xml:space="preserve">Rozhodnutie o odvolaní musí byť vydané </w:t>
      </w:r>
      <w:r w:rsidRPr="00F43906">
        <w:rPr>
          <w:rFonts w:asciiTheme="minorHAnsi" w:hAnsiTheme="minorHAnsi" w:cstheme="minorHAnsi"/>
          <w:b/>
        </w:rPr>
        <w:t xml:space="preserve">do 30 </w:t>
      </w:r>
      <w:r w:rsidR="002F6327" w:rsidRPr="00F43906">
        <w:rPr>
          <w:rFonts w:asciiTheme="minorHAnsi" w:hAnsiTheme="minorHAnsi" w:cstheme="minorHAnsi"/>
          <w:b/>
        </w:rPr>
        <w:t>pracovných</w:t>
      </w:r>
      <w:r w:rsidR="002F6327" w:rsidRPr="00F43906">
        <w:rPr>
          <w:rFonts w:asciiTheme="minorHAnsi" w:hAnsiTheme="minorHAnsi" w:cstheme="minorHAnsi"/>
        </w:rPr>
        <w:t xml:space="preserve"> </w:t>
      </w:r>
      <w:r w:rsidRPr="00F43906">
        <w:rPr>
          <w:rFonts w:asciiTheme="minorHAnsi" w:hAnsiTheme="minorHAnsi" w:cstheme="minorHAnsi"/>
        </w:rPr>
        <w:t xml:space="preserve">dní od predloženia odvolania štatutárnemu orgánu, vo zvlášť zložitých prípadoch najneskôr </w:t>
      </w:r>
      <w:r w:rsidRPr="00F43906">
        <w:rPr>
          <w:rFonts w:asciiTheme="minorHAnsi" w:hAnsiTheme="minorHAnsi" w:cstheme="minorHAnsi"/>
          <w:b/>
        </w:rPr>
        <w:t xml:space="preserve">do 60 </w:t>
      </w:r>
      <w:r w:rsidR="002F6327"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D179C0" w:rsidRPr="00F43906">
        <w:rPr>
          <w:rFonts w:asciiTheme="minorHAnsi" w:hAnsiTheme="minorHAnsi" w:cstheme="minorHAnsi"/>
        </w:rPr>
        <w:t> </w:t>
      </w:r>
      <w:r w:rsidRPr="00F43906">
        <w:rPr>
          <w:rFonts w:asciiTheme="minorHAnsi" w:hAnsiTheme="minorHAnsi" w:cstheme="minorHAnsi"/>
        </w:rPr>
        <w:t xml:space="preserve">takomto prípade </w:t>
      </w:r>
      <w:r w:rsidR="00A77691" w:rsidRPr="00F43906">
        <w:rPr>
          <w:rFonts w:asciiTheme="minorHAnsi" w:hAnsiTheme="minorHAnsi" w:cstheme="minorHAnsi"/>
        </w:rPr>
        <w:t xml:space="preserve">RO OP TP </w:t>
      </w:r>
      <w:r w:rsidRPr="00F43906">
        <w:rPr>
          <w:rFonts w:asciiTheme="minorHAnsi" w:hAnsiTheme="minorHAnsi" w:cstheme="minorHAnsi"/>
        </w:rPr>
        <w:t xml:space="preserve">písomne informuje </w:t>
      </w:r>
      <w:r w:rsidR="00EA081C" w:rsidRPr="00F43906">
        <w:rPr>
          <w:rFonts w:asciiTheme="minorHAnsi" w:hAnsiTheme="minorHAnsi" w:cstheme="minorHAnsi"/>
        </w:rPr>
        <w:t xml:space="preserve">žiadateľa </w:t>
      </w:r>
      <w:r w:rsidRPr="00F43906">
        <w:rPr>
          <w:rFonts w:asciiTheme="minorHAnsi" w:hAnsiTheme="minorHAnsi" w:cstheme="minorHAnsi"/>
        </w:rPr>
        <w:t>o predĺžení</w:t>
      </w:r>
      <w:r w:rsidR="00EA081C" w:rsidRPr="00F43906">
        <w:rPr>
          <w:rFonts w:asciiTheme="minorHAnsi" w:hAnsiTheme="minorHAnsi" w:cstheme="minorHAnsi"/>
        </w:rPr>
        <w:t xml:space="preserve"> a dôvodoch predĺženia</w:t>
      </w:r>
      <w:r w:rsidRPr="00F43906">
        <w:rPr>
          <w:rFonts w:asciiTheme="minorHAnsi" w:hAnsiTheme="minorHAnsi" w:cstheme="minorHAnsi"/>
        </w:rPr>
        <w:t>.</w:t>
      </w:r>
      <w:r w:rsidR="004C349C">
        <w:rPr>
          <w:rFonts w:asciiTheme="minorHAnsi" w:hAnsiTheme="minorHAnsi" w:cstheme="minorHAnsi"/>
        </w:rPr>
        <w:t xml:space="preserve"> </w:t>
      </w:r>
      <w:r w:rsidR="004C349C" w:rsidRPr="0063386F">
        <w:rPr>
          <w:rFonts w:asciiTheme="minorHAnsi" w:hAnsiTheme="minorHAnsi" w:cstheme="minorHAnsi"/>
        </w:rPr>
        <w:t>Ak</w:t>
      </w:r>
      <w:r w:rsidR="00E039BA">
        <w:rPr>
          <w:rFonts w:asciiTheme="minorHAnsi" w:hAnsiTheme="minorHAnsi" w:cstheme="minorHAnsi"/>
        </w:rPr>
        <w:t> </w:t>
      </w:r>
      <w:r w:rsidR="004C349C" w:rsidRPr="0063386F">
        <w:rPr>
          <w:rFonts w:asciiTheme="minorHAnsi" w:hAnsiTheme="minorHAnsi" w:cstheme="minorHAnsi"/>
        </w:rPr>
        <w:t>stanovená lehota márne uplynula od 12.3.2020 do 21.5.2020, štatutárny orgán RO</w:t>
      </w:r>
      <w:r w:rsidR="004C349C">
        <w:rPr>
          <w:rFonts w:asciiTheme="minorHAnsi" w:hAnsiTheme="minorHAnsi" w:cstheme="minorHAnsi"/>
        </w:rPr>
        <w:t xml:space="preserve"> OP TP</w:t>
      </w:r>
      <w:r w:rsidR="004C349C" w:rsidRPr="0063386F">
        <w:rPr>
          <w:rFonts w:asciiTheme="minorHAnsi" w:hAnsiTheme="minorHAnsi" w:cstheme="minorHAnsi"/>
        </w:rPr>
        <w:t xml:space="preserve"> je oprávnený rozhodnúť najneskôr do jedného mesiaca odo dňa nadobudnutia účinnosti </w:t>
      </w:r>
      <w:r w:rsidR="00532716" w:rsidRPr="000420F7">
        <w:rPr>
          <w:rFonts w:asciiTheme="minorHAnsi" w:hAnsiTheme="minorHAnsi" w:cstheme="minorHAnsi"/>
        </w:rPr>
        <w:t>zákona č.</w:t>
      </w:r>
      <w:r w:rsidR="00E039BA">
        <w:rPr>
          <w:rFonts w:asciiTheme="minorHAnsi" w:hAnsiTheme="minorHAnsi" w:cstheme="minorHAnsi"/>
        </w:rPr>
        <w:t> </w:t>
      </w:r>
      <w:r w:rsidR="00532716" w:rsidRPr="000420F7">
        <w:rPr>
          <w:rFonts w:asciiTheme="minorHAnsi" w:hAnsiTheme="minorHAnsi" w:cstheme="minorHAnsi"/>
        </w:rPr>
        <w:t>128/2020 Z. z., ktorým sa mení zákon o príspevku z EŠIF</w:t>
      </w:r>
      <w:r w:rsidR="004C349C" w:rsidRPr="0063386F">
        <w:rPr>
          <w:rFonts w:asciiTheme="minorHAnsi" w:hAnsiTheme="minorHAnsi" w:cstheme="minorHAnsi"/>
        </w:rPr>
        <w:t>, t. j. do 22.6.2020 vrátane. V takom prípade sa uvedená lehota považuje za splnenú.</w:t>
      </w:r>
    </w:p>
    <w:p w14:paraId="190D71F5" w14:textId="77777777" w:rsidR="002F6327" w:rsidRPr="00F43906" w:rsidRDefault="002F6327"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Preskúmanie rozhodnutia mimo odvolacieho konania</w:t>
      </w:r>
    </w:p>
    <w:p w14:paraId="33D99048" w14:textId="77E1763D"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Mimoriadnym o</w:t>
      </w:r>
      <w:r w:rsidR="00F706BC" w:rsidRPr="00F43906">
        <w:rPr>
          <w:rFonts w:asciiTheme="minorHAnsi" w:hAnsiTheme="minorHAnsi" w:cstheme="minorHAnsi"/>
        </w:rPr>
        <w:t xml:space="preserve">pravným prostriedkom, v </w:t>
      </w:r>
      <w:r w:rsidRPr="00F43906">
        <w:rPr>
          <w:rFonts w:asciiTheme="minorHAnsi" w:hAnsiTheme="minorHAnsi" w:cstheme="minorHAnsi"/>
        </w:rPr>
        <w:t xml:space="preserve">rámci </w:t>
      </w:r>
      <w:r w:rsidR="00F706BC" w:rsidRPr="00F43906">
        <w:rPr>
          <w:rFonts w:asciiTheme="minorHAnsi" w:hAnsiTheme="minorHAnsi" w:cstheme="minorHAnsi"/>
        </w:rPr>
        <w:t xml:space="preserve">ktorého </w:t>
      </w:r>
      <w:r w:rsidRPr="00F43906">
        <w:rPr>
          <w:rFonts w:asciiTheme="minorHAnsi" w:hAnsiTheme="minorHAnsi" w:cstheme="minorHAnsi"/>
        </w:rPr>
        <w:t>možno vykonať nápravu chybného rozhodnutia</w:t>
      </w:r>
      <w:r w:rsidR="00F706BC" w:rsidRPr="00F43906">
        <w:rPr>
          <w:rFonts w:asciiTheme="minorHAnsi" w:hAnsiTheme="minorHAnsi" w:cstheme="minorHAnsi"/>
        </w:rPr>
        <w:t>,</w:t>
      </w:r>
      <w:r w:rsidRPr="00F43906">
        <w:rPr>
          <w:rFonts w:asciiTheme="minorHAnsi" w:hAnsiTheme="minorHAnsi" w:cstheme="minorHAnsi"/>
        </w:rPr>
        <w:t xml:space="preserve"> je </w:t>
      </w:r>
      <w:r w:rsidR="000E34FE">
        <w:rPr>
          <w:rFonts w:asciiTheme="minorHAnsi" w:hAnsiTheme="minorHAnsi" w:cstheme="minorHAnsi"/>
        </w:rPr>
        <w:t>p</w:t>
      </w:r>
      <w:r w:rsidR="000E34FE" w:rsidRPr="00F43906">
        <w:rPr>
          <w:rFonts w:asciiTheme="minorHAnsi" w:hAnsiTheme="minorHAnsi" w:cstheme="minorHAnsi"/>
        </w:rPr>
        <w:t xml:space="preserve">reskúmanie </w:t>
      </w:r>
      <w:r w:rsidRPr="00F43906">
        <w:rPr>
          <w:rFonts w:asciiTheme="minorHAnsi" w:hAnsiTheme="minorHAnsi" w:cstheme="minorHAnsi"/>
        </w:rPr>
        <w:t xml:space="preserve">rozhodnutia mimo odvolacieho konania.  </w:t>
      </w:r>
    </w:p>
    <w:p w14:paraId="3C80F08D" w14:textId="77777777"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39991542" w14:textId="04392030"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Rozhodnutie o schválení ŽoNFP môže byť preskúmané do zaslania návrhu na uzavretie zmluvy</w:t>
      </w:r>
      <w:r w:rsidR="00C62127" w:rsidRPr="00F43906">
        <w:rPr>
          <w:rFonts w:asciiTheme="minorHAnsi" w:hAnsiTheme="minorHAnsi" w:cstheme="minorHAnsi"/>
        </w:rPr>
        <w:t xml:space="preserve"> </w:t>
      </w:r>
      <w:r w:rsidR="00E977FB">
        <w:rPr>
          <w:rFonts w:asciiTheme="minorHAnsi" w:hAnsiTheme="minorHAnsi" w:cstheme="minorHAnsi"/>
        </w:rPr>
        <w:br/>
      </w:r>
      <w:r w:rsidR="00C62127" w:rsidRPr="00F43906">
        <w:rPr>
          <w:rFonts w:asciiTheme="minorHAnsi" w:hAnsiTheme="minorHAnsi" w:cstheme="minorHAnsi"/>
        </w:rPr>
        <w:t>o NFP</w:t>
      </w:r>
      <w:r w:rsidRPr="00F43906">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40D15C1E" w14:textId="77777777"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3AC7CE41" w14:textId="632E60F0"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lastRenderedPageBreak/>
        <w:t xml:space="preserve">Žiadateľ je oprávnený </w:t>
      </w:r>
      <w:r w:rsidR="005F6426">
        <w:rPr>
          <w:rFonts w:asciiTheme="minorHAnsi" w:hAnsiTheme="minorHAnsi" w:cstheme="minorHAnsi"/>
        </w:rPr>
        <w:t>po</w:t>
      </w:r>
      <w:r w:rsidRPr="00F43906">
        <w:rPr>
          <w:rFonts w:asciiTheme="minorHAnsi" w:hAnsiTheme="minorHAnsi" w:cstheme="minorHAnsi"/>
        </w:rPr>
        <w:t>dať podnet na preskúmanie rozhodnutia mimo odvolacieho konania s výnimkou podnetu voči rozhodnutiu vydanom v odvolacom konaní.</w:t>
      </w:r>
    </w:p>
    <w:p w14:paraId="1E4067E9" w14:textId="77777777"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Štatutárny orgán RO </w:t>
      </w:r>
      <w:r w:rsidR="00F706BC" w:rsidRPr="00F43906">
        <w:rPr>
          <w:rFonts w:asciiTheme="minorHAnsi" w:hAnsiTheme="minorHAnsi" w:cstheme="minorHAnsi"/>
        </w:rPr>
        <w:t xml:space="preserve">OP TP </w:t>
      </w:r>
      <w:r w:rsidRPr="00F43906">
        <w:rPr>
          <w:rFonts w:asciiTheme="minorHAnsi" w:hAnsiTheme="minorHAnsi" w:cstheme="minorHAnsi"/>
        </w:rPr>
        <w:t>je oprávnený preskúmať právoplatné rozhodnutie aj z vlastného podnetu.</w:t>
      </w:r>
    </w:p>
    <w:p w14:paraId="27DF1662" w14:textId="23E1FEB6"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5F6426">
        <w:t>štatutárneho orgánu RO</w:t>
      </w:r>
      <w:r w:rsidR="005F6426" w:rsidRPr="00230311">
        <w:rPr>
          <w:rFonts w:asciiTheme="minorHAnsi" w:hAnsiTheme="minorHAnsi" w:cstheme="minorHAnsi"/>
        </w:rPr>
        <w:t xml:space="preserve"> </w:t>
      </w:r>
      <w:r w:rsidR="005F6426">
        <w:rPr>
          <w:rFonts w:asciiTheme="minorHAnsi" w:hAnsiTheme="minorHAnsi" w:cstheme="minorHAnsi"/>
        </w:rPr>
        <w:t>OP TP</w:t>
      </w:r>
      <w:r w:rsidR="005F6426" w:rsidRPr="00F43906">
        <w:rPr>
          <w:rFonts w:asciiTheme="minorHAnsi" w:hAnsiTheme="minorHAnsi" w:cstheme="minorHAnsi"/>
        </w:rPr>
        <w:t xml:space="preserve"> </w:t>
      </w:r>
      <w:r w:rsidRPr="00F43906">
        <w:rPr>
          <w:rFonts w:asciiTheme="minorHAnsi" w:hAnsiTheme="minorHAnsi" w:cstheme="minorHAnsi"/>
        </w:rPr>
        <w:t>informuje žiadateľa o dôvodoch neopodstatnenosti podnetu.</w:t>
      </w:r>
    </w:p>
    <w:p w14:paraId="346A850B" w14:textId="0B16E7B8"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Ak je podnet žiadateľa opodstatnený, alebo ide o preskúmanie rozhodnutia z vlastného podnetu štatutárneho orgánu RO</w:t>
      </w:r>
      <w:r w:rsidR="00F706BC" w:rsidRPr="00F43906">
        <w:rPr>
          <w:rFonts w:asciiTheme="minorHAnsi" w:hAnsiTheme="minorHAnsi" w:cstheme="minorHAnsi"/>
        </w:rPr>
        <w:t xml:space="preserve"> OP TP</w:t>
      </w:r>
      <w:r w:rsidRPr="00F43906">
        <w:rPr>
          <w:rFonts w:asciiTheme="minorHAnsi" w:hAnsiTheme="minorHAnsi" w:cstheme="minorHAnsi"/>
        </w:rPr>
        <w:t>, štatutárny orgán RO</w:t>
      </w:r>
      <w:r w:rsidR="00F706BC" w:rsidRPr="00F43906">
        <w:rPr>
          <w:rFonts w:asciiTheme="minorHAnsi" w:hAnsiTheme="minorHAnsi" w:cstheme="minorHAnsi"/>
        </w:rPr>
        <w:t xml:space="preserve"> OP TP</w:t>
      </w:r>
      <w:r w:rsidRPr="00F43906">
        <w:rPr>
          <w:rFonts w:asciiTheme="minorHAnsi" w:hAnsiTheme="minorHAnsi" w:cstheme="minorHAnsi"/>
        </w:rPr>
        <w:t xml:space="preserve"> informuje písomne žiadateľa o začatí preskúmania rozhodnutia mimo odvolacieho konania.  Podľa § 24 ods. 4 zákona o príspevku z EŠIF, konanie o preskúmaní rozhodnutia mimo odvolacieho konania začína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o </w:t>
      </w:r>
      <w:r w:rsidR="005F6426">
        <w:rPr>
          <w:rFonts w:asciiTheme="minorHAnsi" w:hAnsiTheme="minorHAnsi" w:cstheme="minorHAnsi"/>
        </w:rPr>
        <w:t xml:space="preserve">začatí </w:t>
      </w:r>
      <w:r w:rsidR="005F6426" w:rsidRPr="00230311">
        <w:rPr>
          <w:rFonts w:asciiTheme="minorHAnsi" w:hAnsiTheme="minorHAnsi" w:cstheme="minorHAnsi"/>
        </w:rPr>
        <w:t>preskúman</w:t>
      </w:r>
      <w:r w:rsidR="005F6426">
        <w:rPr>
          <w:rFonts w:asciiTheme="minorHAnsi" w:hAnsiTheme="minorHAnsi" w:cstheme="minorHAnsi"/>
        </w:rPr>
        <w:t>ia</w:t>
      </w:r>
      <w:r w:rsidR="005F6426" w:rsidRPr="00230311">
        <w:rPr>
          <w:rFonts w:asciiTheme="minorHAnsi" w:hAnsiTheme="minorHAnsi" w:cstheme="minorHAnsi"/>
        </w:rPr>
        <w:t xml:space="preserve"> rozhodnutia </w:t>
      </w:r>
      <w:r w:rsidR="005F6426">
        <w:t xml:space="preserve">mimo odvolacieho konania </w:t>
      </w:r>
      <w:r w:rsidRPr="00F43906">
        <w:rPr>
          <w:rFonts w:asciiTheme="minorHAnsi" w:hAnsiTheme="minorHAnsi" w:cstheme="minorHAnsi"/>
        </w:rPr>
        <w:t xml:space="preserve">z vlastného podnetu žiadateľovi alebo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 xml:space="preserve">o uznaní opodstatnenosti podnetu žiadateľa na preskúmanie rozhodnutia mimo odvolacieho konania žiadateľovi. </w:t>
      </w:r>
    </w:p>
    <w:p w14:paraId="757ECFDC" w14:textId="77777777"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V rámci preskúmania rozhodnutia mimo odvolacieho konania ŠO:</w:t>
      </w:r>
    </w:p>
    <w:p w14:paraId="1CF91519" w14:textId="520A086D" w:rsidR="002F6327" w:rsidRPr="00F43906" w:rsidRDefault="002F632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Preskúmavané rozhodnutie zmení</w:t>
      </w:r>
      <w:r w:rsidRPr="00F43906">
        <w:rPr>
          <w:rFonts w:asciiTheme="minorHAnsi" w:hAnsiTheme="minorHAnsi" w:cstheme="minorHAnsi"/>
          <w:sz w:val="22"/>
          <w:szCs w:val="22"/>
        </w:rPr>
        <w:t xml:space="preserve"> – ak </w:t>
      </w:r>
      <w:r w:rsidR="00421805">
        <w:rPr>
          <w:rFonts w:asciiTheme="minorHAnsi" w:hAnsiTheme="minorHAnsi"/>
          <w:sz w:val="22"/>
          <w:szCs w:val="22"/>
        </w:rPr>
        <w:t>štatutárny orgán RO OP TP</w:t>
      </w:r>
      <w:r w:rsidRPr="00F43906">
        <w:rPr>
          <w:rFonts w:asciiTheme="minorHAnsi" w:hAnsiTheme="minorHAnsi" w:cstheme="minorHAnsi"/>
          <w:sz w:val="22"/>
          <w:szCs w:val="22"/>
        </w:rPr>
        <w:t xml:space="preserve"> preskúmaním rozhodnutia mimo odvolacieho konania zistí, že rozhodnutie bolo vydané v rozpore so zákonom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príspevku z EŠIF, rozhodnutie zmení. Preskúmavané rozhodnutie zmení vydaním nového rozhodnutia, na ktorého náležitosti sa primerane aplikujú ustanovenia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náležitostiach rozhodnutia o</w:t>
      </w:r>
      <w:r w:rsidR="00AE0DF1" w:rsidRPr="00F43906">
        <w:rPr>
          <w:rFonts w:asciiTheme="minorHAnsi" w:hAnsiTheme="minorHAnsi" w:cstheme="minorHAnsi"/>
          <w:sz w:val="22"/>
          <w:szCs w:val="22"/>
        </w:rPr>
        <w:t> </w:t>
      </w:r>
      <w:r w:rsidRPr="00F43906">
        <w:rPr>
          <w:rFonts w:asciiTheme="minorHAnsi" w:hAnsiTheme="minorHAnsi" w:cstheme="minorHAnsi"/>
          <w:sz w:val="22"/>
          <w:szCs w:val="22"/>
        </w:rPr>
        <w:t>schválení/neschválení ŽoNFP</w:t>
      </w:r>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v zmysle zákona o príspevku z EŠIF</w:t>
      </w:r>
      <w:r w:rsidRPr="00F43906">
        <w:rPr>
          <w:rFonts w:asciiTheme="minorHAnsi" w:hAnsiTheme="minorHAnsi" w:cstheme="minorHAnsi"/>
          <w:sz w:val="22"/>
          <w:szCs w:val="22"/>
        </w:rPr>
        <w:t>.</w:t>
      </w:r>
    </w:p>
    <w:p w14:paraId="1AAB2265" w14:textId="7673CFA0" w:rsidR="002F6327" w:rsidRPr="00F43906" w:rsidRDefault="004F023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w:t>
      </w:r>
      <w:r>
        <w:rPr>
          <w:rFonts w:asciiTheme="minorHAnsi" w:hAnsiTheme="minorHAnsi" w:cstheme="minorHAnsi"/>
          <w:b/>
          <w:sz w:val="22"/>
          <w:szCs w:val="22"/>
        </w:rPr>
        <w:t>cie</w:t>
      </w:r>
      <w:r w:rsidRPr="00F43906">
        <w:rPr>
          <w:rFonts w:asciiTheme="minorHAnsi" w:hAnsiTheme="minorHAnsi" w:cstheme="minorHAnsi"/>
          <w:b/>
          <w:sz w:val="22"/>
          <w:szCs w:val="22"/>
        </w:rPr>
        <w:t xml:space="preserve"> </w:t>
      </w:r>
      <w:r w:rsidR="002F6327" w:rsidRPr="00F43906">
        <w:rPr>
          <w:rFonts w:asciiTheme="minorHAnsi" w:hAnsiTheme="minorHAnsi" w:cstheme="minorHAnsi"/>
          <w:b/>
          <w:sz w:val="22"/>
          <w:szCs w:val="22"/>
        </w:rPr>
        <w:t>konanie zastaví</w:t>
      </w:r>
      <w:r w:rsidR="002F6327" w:rsidRPr="00F43906">
        <w:rPr>
          <w:rFonts w:asciiTheme="minorHAnsi" w:hAnsiTheme="minorHAnsi" w:cstheme="minorHAnsi"/>
          <w:sz w:val="22"/>
          <w:szCs w:val="22"/>
        </w:rPr>
        <w:t xml:space="preserve"> - ak </w:t>
      </w:r>
      <w:r w:rsidR="00421805">
        <w:rPr>
          <w:rFonts w:asciiTheme="minorHAnsi" w:hAnsiTheme="minorHAnsi"/>
          <w:sz w:val="22"/>
          <w:szCs w:val="22"/>
        </w:rPr>
        <w:t>štatutárny orgán RO OP TP</w:t>
      </w:r>
      <w:r w:rsidR="002F6327" w:rsidRPr="00F43906">
        <w:rPr>
          <w:rFonts w:asciiTheme="minorHAnsi" w:hAnsiTheme="minorHAnsi" w:cstheme="minorHAnsi"/>
          <w:sz w:val="22"/>
          <w:szCs w:val="22"/>
        </w:rPr>
        <w:t xml:space="preserve"> preskúmaním rozhodnutia mimo odvolacieho konania zistí, že rozhodnutie nebolo vydané v rozpore so zákonom o</w:t>
      </w:r>
      <w:r w:rsidR="00C304C4" w:rsidRPr="00F43906">
        <w:rPr>
          <w:rFonts w:asciiTheme="minorHAnsi" w:hAnsiTheme="minorHAnsi" w:cstheme="minorHAnsi"/>
          <w:sz w:val="22"/>
          <w:szCs w:val="22"/>
        </w:rPr>
        <w:t> </w:t>
      </w:r>
      <w:r w:rsidR="002F6327" w:rsidRPr="00F43906">
        <w:rPr>
          <w:rFonts w:asciiTheme="minorHAnsi" w:hAnsiTheme="minorHAnsi" w:cstheme="minorHAnsi"/>
          <w:sz w:val="22"/>
          <w:szCs w:val="22"/>
        </w:rPr>
        <w:t xml:space="preserve">príspevku z EŠIF, </w:t>
      </w:r>
      <w:r w:rsidR="00085BAC">
        <w:rPr>
          <w:rFonts w:asciiTheme="minorHAnsi" w:hAnsiTheme="minorHAnsi"/>
          <w:sz w:val="22"/>
          <w:szCs w:val="22"/>
        </w:rPr>
        <w:t>štatutárny orgán RO OP TP</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preskúmava</w:t>
      </w:r>
      <w:r>
        <w:rPr>
          <w:rFonts w:asciiTheme="minorHAnsi" w:hAnsiTheme="minorHAnsi" w:cstheme="minorHAnsi"/>
          <w:sz w:val="22"/>
          <w:szCs w:val="22"/>
        </w:rPr>
        <w:t>cie</w:t>
      </w:r>
      <w:r w:rsidRPr="00F43906">
        <w:rPr>
          <w:rFonts w:asciiTheme="minorHAnsi" w:hAnsiTheme="minorHAnsi" w:cstheme="minorHAnsi"/>
          <w:sz w:val="22"/>
          <w:szCs w:val="22"/>
        </w:rPr>
        <w:t xml:space="preserve"> </w:t>
      </w:r>
      <w:r w:rsidR="002F6327" w:rsidRPr="00F43906">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2F6327" w:rsidRPr="00F43906">
        <w:rPr>
          <w:rFonts w:asciiTheme="minorHAnsi" w:hAnsiTheme="minorHAnsi" w:cstheme="minorHAnsi"/>
          <w:sz w:val="22"/>
          <w:szCs w:val="22"/>
        </w:rPr>
        <w:t xml:space="preserve"> rozhodnutím.</w:t>
      </w:r>
    </w:p>
    <w:p w14:paraId="32534D04" w14:textId="1DF3DF15" w:rsidR="002F6327" w:rsidRPr="00F43906"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Po ukončení preskúmania rozhodnutia mimo odvolacieho konania ŠO písomne informuje žiadateľa o</w:t>
      </w:r>
      <w:r w:rsidR="00E039BA">
        <w:rPr>
          <w:rFonts w:asciiTheme="minorHAnsi" w:hAnsiTheme="minorHAnsi" w:cstheme="minorHAnsi"/>
        </w:rPr>
        <w:t> </w:t>
      </w:r>
      <w:r w:rsidRPr="00F43906">
        <w:rPr>
          <w:rFonts w:asciiTheme="minorHAnsi" w:hAnsiTheme="minorHAnsi" w:cstheme="minorHAnsi"/>
        </w:rPr>
        <w:t xml:space="preserve">jeho výsledku. ŠO je povinný rozhodnúť mimo odvolacieho konania </w:t>
      </w:r>
      <w:r w:rsidRPr="00F43906">
        <w:rPr>
          <w:rFonts w:asciiTheme="minorHAnsi" w:hAnsiTheme="minorHAnsi" w:cstheme="minorHAnsi"/>
          <w:b/>
        </w:rPr>
        <w:t xml:space="preserve">do 60 </w:t>
      </w:r>
      <w:r w:rsidR="00C3240E" w:rsidRPr="00F43906">
        <w:rPr>
          <w:rFonts w:asciiTheme="minorHAnsi" w:hAnsiTheme="minorHAnsi" w:cstheme="minorHAnsi"/>
          <w:b/>
        </w:rPr>
        <w:t xml:space="preserve">pracovných </w:t>
      </w:r>
      <w:r w:rsidRPr="00F43906">
        <w:rPr>
          <w:rFonts w:asciiTheme="minorHAnsi" w:hAnsiTheme="minorHAnsi" w:cstheme="minorHAnsi"/>
          <w:b/>
        </w:rPr>
        <w:t>dní od začiatku konania</w:t>
      </w:r>
      <w:r w:rsidRPr="00F43906">
        <w:rPr>
          <w:rFonts w:asciiTheme="minorHAnsi" w:hAnsiTheme="minorHAnsi" w:cstheme="minorHAnsi"/>
        </w:rPr>
        <w:t xml:space="preserve"> z vlastného podnetu alebo od uznania opodstatnenosti podnetu žiadateľa. Vo</w:t>
      </w:r>
      <w:r w:rsidR="00E60409">
        <w:rPr>
          <w:rFonts w:asciiTheme="minorHAnsi" w:hAnsiTheme="minorHAnsi" w:cstheme="minorHAnsi"/>
        </w:rPr>
        <w:t> </w:t>
      </w:r>
      <w:r w:rsidRPr="00F43906">
        <w:rPr>
          <w:rFonts w:asciiTheme="minorHAnsi" w:hAnsiTheme="minorHAnsi" w:cstheme="minorHAnsi"/>
        </w:rPr>
        <w:t xml:space="preserve">zvlášť zložitých prípadoch rozhodne </w:t>
      </w:r>
      <w:r w:rsidRPr="00F43906">
        <w:rPr>
          <w:rFonts w:asciiTheme="minorHAnsi" w:hAnsiTheme="minorHAnsi" w:cstheme="minorHAnsi"/>
          <w:b/>
        </w:rPr>
        <w:t xml:space="preserve">do 90 </w:t>
      </w:r>
      <w:r w:rsidR="00C3240E"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C304C4" w:rsidRPr="00F43906">
        <w:rPr>
          <w:rFonts w:asciiTheme="minorHAnsi" w:hAnsiTheme="minorHAnsi" w:cstheme="minorHAnsi"/>
        </w:rPr>
        <w:t> </w:t>
      </w:r>
      <w:r w:rsidRPr="00F43906">
        <w:rPr>
          <w:rFonts w:asciiTheme="minorHAnsi" w:hAnsiTheme="minorHAnsi" w:cstheme="minorHAnsi"/>
        </w:rPr>
        <w:t>takomto prípade informuje žiadateľa listom ŠO o</w:t>
      </w:r>
      <w:r w:rsidR="00735114" w:rsidRPr="00F43906">
        <w:rPr>
          <w:rFonts w:asciiTheme="minorHAnsi" w:hAnsiTheme="minorHAnsi" w:cstheme="minorHAnsi"/>
        </w:rPr>
        <w:t> </w:t>
      </w:r>
      <w:r w:rsidRPr="00F43906">
        <w:rPr>
          <w:rFonts w:asciiTheme="minorHAnsi" w:hAnsiTheme="minorHAnsi" w:cstheme="minorHAnsi"/>
        </w:rPr>
        <w:t>predĺžení a dôvodoch predĺženia.</w:t>
      </w:r>
      <w:r w:rsidR="004C349C">
        <w:rPr>
          <w:rFonts w:asciiTheme="minorHAnsi" w:hAnsiTheme="minorHAnsi" w:cstheme="minorHAnsi"/>
        </w:rPr>
        <w:t xml:space="preserve"> </w:t>
      </w:r>
      <w:r w:rsidR="004C349C" w:rsidRPr="00083C3A">
        <w:rPr>
          <w:rFonts w:asciiTheme="minorHAnsi" w:hAnsiTheme="minorHAnsi" w:cstheme="minorHAnsi"/>
        </w:rPr>
        <w:t>Ak stanovená lehota márne uplynula od 12.3.2020 do 21.5.2020, štatutárny orgán RO</w:t>
      </w:r>
      <w:r w:rsidR="004C349C">
        <w:rPr>
          <w:rFonts w:asciiTheme="minorHAnsi" w:hAnsiTheme="minorHAnsi" w:cstheme="minorHAnsi"/>
        </w:rPr>
        <w:t xml:space="preserve"> OP TP</w:t>
      </w:r>
      <w:r w:rsidR="004C349C" w:rsidRPr="00083C3A">
        <w:rPr>
          <w:rFonts w:asciiTheme="minorHAnsi" w:hAnsiTheme="minorHAnsi" w:cstheme="minorHAnsi"/>
        </w:rPr>
        <w:t xml:space="preserve"> je oprávnený rozhodnúť najneskôr do jedného mesiaca odo dňa nadobudnutia účinnosti </w:t>
      </w:r>
      <w:r w:rsidR="000E34FE" w:rsidRPr="000420F7">
        <w:rPr>
          <w:rFonts w:asciiTheme="minorHAnsi" w:hAnsiTheme="minorHAnsi" w:cstheme="minorHAnsi"/>
        </w:rPr>
        <w:t>zákona č. 128/2020 Z. z., ktorým sa mení zákon o príspevku z EŠIF</w:t>
      </w:r>
      <w:r w:rsidR="004C349C" w:rsidRPr="00083C3A">
        <w:rPr>
          <w:rFonts w:asciiTheme="minorHAnsi" w:hAnsiTheme="minorHAnsi" w:cstheme="minorHAnsi"/>
        </w:rPr>
        <w:t>, t. j. do 22.6.2020 vrátane. V takom prípade sa uvedená lehota považuje za splnenú.</w:t>
      </w:r>
    </w:p>
    <w:p w14:paraId="09E6A993" w14:textId="2FE3064C" w:rsidR="004F0237" w:rsidRDefault="002F6327" w:rsidP="00E039BA">
      <w:pPr>
        <w:spacing w:before="120" w:after="120" w:line="240" w:lineRule="auto"/>
        <w:jc w:val="both"/>
        <w:rPr>
          <w:rFonts w:asciiTheme="minorHAnsi" w:hAnsiTheme="minorHAnsi" w:cstheme="minorHAnsi"/>
        </w:rPr>
      </w:pPr>
      <w:r w:rsidRPr="00F43906">
        <w:rPr>
          <w:rFonts w:asciiTheme="minorHAnsi" w:hAnsiTheme="minorHAnsi" w:cstheme="minorHAnsi"/>
        </w:rPr>
        <w:t>Ďalšie skutočnosti ohľadom odvolacieho konania sú uvedené v </w:t>
      </w:r>
      <w:r w:rsidR="00C3240E" w:rsidRPr="00F43906">
        <w:rPr>
          <w:rFonts w:asciiTheme="minorHAnsi" w:hAnsiTheme="minorHAnsi" w:cstheme="minorHAnsi"/>
        </w:rPr>
        <w:t xml:space="preserve"> </w:t>
      </w:r>
      <w:r w:rsidRPr="00F43906">
        <w:rPr>
          <w:rFonts w:asciiTheme="minorHAnsi" w:hAnsiTheme="minorHAnsi" w:cstheme="minorHAnsi"/>
        </w:rPr>
        <w:t>Systéme riadenia EŠIF</w:t>
      </w:r>
      <w:r w:rsidR="00C3240E" w:rsidRPr="00F43906">
        <w:rPr>
          <w:rFonts w:asciiTheme="minorHAnsi" w:hAnsiTheme="minorHAnsi" w:cstheme="minorHAnsi"/>
        </w:rPr>
        <w:t>, kapitola 3.2.4 Opravné prostriedky.</w:t>
      </w:r>
    </w:p>
    <w:p w14:paraId="62AF5D8A" w14:textId="77777777" w:rsidR="00C3240E" w:rsidRPr="00F43906" w:rsidRDefault="00C3240E" w:rsidP="009A4D65">
      <w:pPr>
        <w:spacing w:before="360" w:after="120" w:line="240" w:lineRule="auto"/>
        <w:ind w:firstLine="357"/>
        <w:jc w:val="both"/>
        <w:rPr>
          <w:rFonts w:asciiTheme="minorHAnsi" w:hAnsiTheme="minorHAnsi" w:cstheme="minorHAnsi"/>
          <w:b/>
          <w:u w:val="single"/>
        </w:rPr>
      </w:pPr>
      <w:r w:rsidRPr="00E14F1E">
        <w:rPr>
          <w:rFonts w:asciiTheme="minorHAnsi" w:hAnsiTheme="minorHAnsi" w:cstheme="minorHAnsi"/>
          <w:b/>
          <w:u w:val="single"/>
        </w:rPr>
        <w:t>Oprava rozhodnutia</w:t>
      </w:r>
    </w:p>
    <w:p w14:paraId="7CA46280" w14:textId="77777777" w:rsidR="00C3240E" w:rsidRPr="00F43906" w:rsidRDefault="00C3240E" w:rsidP="00E039BA">
      <w:pPr>
        <w:spacing w:before="120" w:after="120" w:line="240" w:lineRule="auto"/>
        <w:jc w:val="both"/>
        <w:rPr>
          <w:rFonts w:asciiTheme="minorHAnsi" w:hAnsiTheme="minorHAnsi" w:cstheme="minorHAnsi"/>
        </w:rPr>
      </w:pPr>
      <w:r w:rsidRPr="00F43906">
        <w:rPr>
          <w:rFonts w:asciiTheme="minorHAnsi" w:hAnsiTheme="minorHAnsi" w:cstheme="minorHAnsi"/>
        </w:rPr>
        <w:t>Oprava rozhodnutia slúži RO</w:t>
      </w:r>
      <w:r w:rsidR="002F4BD1" w:rsidRPr="00F43906">
        <w:rPr>
          <w:rFonts w:asciiTheme="minorHAnsi" w:hAnsiTheme="minorHAnsi" w:cstheme="minorHAnsi"/>
        </w:rPr>
        <w:t xml:space="preserve"> OP TP</w:t>
      </w:r>
      <w:r w:rsidRPr="00F43906">
        <w:rPr>
          <w:rFonts w:asciiTheme="minorHAnsi" w:hAnsiTheme="minorHAnsi" w:cstheme="minorHAnsi"/>
        </w:rPr>
        <w:t xml:space="preserve"> na odstránenie chýb v písaní, počítaní a iných zrejmých nesprávností v písomnom vyhotovení rozhodnutia jednoduchšou formou bez potreby zmeny rozhodnutia v rámci formalizovaného konania.</w:t>
      </w:r>
    </w:p>
    <w:p w14:paraId="4963D3DE" w14:textId="59BE3A3D" w:rsidR="00C3240E" w:rsidRPr="00F43906" w:rsidRDefault="00C3240E"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Na opravu rozhodnutia sa vzťahuje § 47 ods. 6 </w:t>
      </w:r>
      <w:r w:rsidR="00EC7937">
        <w:t>zákona č. 71/1967 Zb. o správnom konaní (správny poriadok) v znení neskorších predpisov</w:t>
      </w:r>
      <w:r w:rsidRPr="00F43906">
        <w:rPr>
          <w:rFonts w:asciiTheme="minorHAnsi" w:hAnsiTheme="minorHAnsi" w:cstheme="minorHAnsi"/>
        </w:rPr>
        <w:t>, t.j. chyby v písaní, v počítaní alebo iné zrejmé nesprávnosti sú opravené kedykoľvek aj bez návrhu žiadateľa.</w:t>
      </w:r>
    </w:p>
    <w:p w14:paraId="15C3BFCC" w14:textId="77777777" w:rsidR="00C3240E" w:rsidRPr="00F43906" w:rsidRDefault="00C3240E" w:rsidP="00E039BA">
      <w:pPr>
        <w:spacing w:before="120" w:after="120" w:line="240" w:lineRule="auto"/>
        <w:jc w:val="both"/>
        <w:rPr>
          <w:rFonts w:asciiTheme="minorHAnsi" w:hAnsiTheme="minorHAnsi" w:cstheme="minorHAnsi"/>
        </w:rPr>
      </w:pPr>
      <w:r w:rsidRPr="00F43906">
        <w:rPr>
          <w:rFonts w:asciiTheme="minorHAnsi" w:hAnsiTheme="minorHAnsi" w:cstheme="minorHAnsi"/>
        </w:rPr>
        <w:t>Opravu rozhodnutia vykoná RO</w:t>
      </w:r>
      <w:r w:rsidR="002F4BD1" w:rsidRPr="00F43906">
        <w:rPr>
          <w:rFonts w:asciiTheme="minorHAnsi" w:hAnsiTheme="minorHAnsi" w:cstheme="minorHAnsi"/>
        </w:rPr>
        <w:t xml:space="preserve"> OP TP</w:t>
      </w:r>
      <w:r w:rsidRPr="00F43906">
        <w:rPr>
          <w:rFonts w:asciiTheme="minorHAnsi" w:hAnsiTheme="minorHAnsi" w:cstheme="minorHAnsi"/>
        </w:rPr>
        <w:t xml:space="preserve"> alebo štatutárny orgán RO</w:t>
      </w:r>
      <w:r w:rsidR="002F4BD1" w:rsidRPr="00F43906">
        <w:rPr>
          <w:rFonts w:asciiTheme="minorHAnsi" w:hAnsiTheme="minorHAnsi" w:cstheme="minorHAnsi"/>
        </w:rPr>
        <w:t xml:space="preserve"> OP TP</w:t>
      </w:r>
      <w:r w:rsidRPr="00F43906">
        <w:rPr>
          <w:rFonts w:asciiTheme="minorHAnsi" w:hAnsiTheme="minorHAnsi" w:cstheme="minorHAnsi"/>
        </w:rPr>
        <w:t xml:space="preserve"> v závislosti od toho, kto rozhodnutie vydal a o oprave informuje žiadateľa.</w:t>
      </w:r>
    </w:p>
    <w:p w14:paraId="11A1A7EA" w14:textId="77777777" w:rsidR="00C3240E" w:rsidRPr="00F43906" w:rsidRDefault="00C3240E" w:rsidP="00E039BA">
      <w:pPr>
        <w:spacing w:before="120" w:after="120" w:line="240" w:lineRule="auto"/>
        <w:jc w:val="both"/>
        <w:rPr>
          <w:rFonts w:asciiTheme="minorHAnsi" w:hAnsiTheme="minorHAnsi" w:cstheme="minorHAnsi"/>
        </w:rPr>
      </w:pPr>
      <w:r w:rsidRPr="00F43906">
        <w:rPr>
          <w:rFonts w:asciiTheme="minorHAnsi" w:hAnsiTheme="minorHAnsi" w:cstheme="minorHAnsi"/>
        </w:rPr>
        <w:lastRenderedPageBreak/>
        <w:t>RO</w:t>
      </w:r>
      <w:r w:rsidR="008209BF" w:rsidRPr="00F43906">
        <w:rPr>
          <w:rFonts w:asciiTheme="minorHAnsi" w:hAnsiTheme="minorHAnsi" w:cstheme="minorHAnsi"/>
        </w:rPr>
        <w:t xml:space="preserve"> OP TP </w:t>
      </w:r>
      <w:r w:rsidRPr="00F43906">
        <w:rPr>
          <w:rFonts w:asciiTheme="minorHAnsi" w:hAnsiTheme="minorHAnsi" w:cstheme="minorHAnsi"/>
        </w:rPr>
        <w:t xml:space="preserve">vykoná zmenu rozhodnutia formou listu, v ktorom jednoznačným spôsobom identifikuje menené náležitosti rozhodnutia. Oznámenie zasiela RO </w:t>
      </w:r>
      <w:r w:rsidR="002F4BD1" w:rsidRPr="00F43906">
        <w:rPr>
          <w:rFonts w:asciiTheme="minorHAnsi" w:hAnsiTheme="minorHAnsi" w:cstheme="minorHAnsi"/>
        </w:rPr>
        <w:t xml:space="preserve">OP TP </w:t>
      </w:r>
      <w:r w:rsidRPr="00F43906">
        <w:rPr>
          <w:rFonts w:asciiTheme="minorHAnsi" w:hAnsiTheme="minorHAnsi" w:cstheme="minorHAnsi"/>
        </w:rPr>
        <w:t xml:space="preserve">žiadateľovi a uchováva ho spolu s rozhodnutím, ktorého sa oprava týka. </w:t>
      </w:r>
    </w:p>
    <w:p w14:paraId="29078E57" w14:textId="250BBBF6" w:rsidR="005607D5" w:rsidRDefault="00C3240E" w:rsidP="00E039BA">
      <w:pPr>
        <w:spacing w:before="120" w:after="120" w:line="240" w:lineRule="auto"/>
        <w:jc w:val="both"/>
        <w:rPr>
          <w:rFonts w:asciiTheme="minorHAnsi" w:hAnsiTheme="minorHAnsi" w:cstheme="minorHAnsi"/>
        </w:rPr>
      </w:pPr>
      <w:r w:rsidRPr="00F43906">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14D83993" w14:textId="2E92139D" w:rsidR="005607D5" w:rsidRPr="00B60202" w:rsidRDefault="005607D5" w:rsidP="009A4D65">
      <w:pPr>
        <w:pStyle w:val="Odsekzoznamu1"/>
        <w:spacing w:before="360" w:after="120" w:line="276" w:lineRule="auto"/>
        <w:ind w:left="794" w:hanging="510"/>
        <w:contextualSpacing w:val="0"/>
        <w:rPr>
          <w:rFonts w:asciiTheme="minorHAnsi" w:hAnsiTheme="minorHAnsi" w:cstheme="minorHAnsi"/>
          <w:b/>
          <w:sz w:val="22"/>
          <w:szCs w:val="22"/>
          <w:u w:val="single"/>
        </w:rPr>
      </w:pPr>
      <w:r w:rsidRPr="00B60202">
        <w:rPr>
          <w:rFonts w:asciiTheme="minorHAnsi" w:hAnsiTheme="minorHAnsi" w:cstheme="minorHAnsi"/>
          <w:b/>
          <w:sz w:val="22"/>
          <w:szCs w:val="22"/>
          <w:u w:val="single"/>
        </w:rPr>
        <w:t>Spôsob financovania</w:t>
      </w:r>
    </w:p>
    <w:p w14:paraId="25754038" w14:textId="29ADD3A5" w:rsidR="00BE1162" w:rsidRPr="00E039BA" w:rsidRDefault="00BE1162" w:rsidP="00E039BA">
      <w:pPr>
        <w:pStyle w:val="Odsekzoznamu1"/>
        <w:spacing w:before="240" w:after="240" w:line="276" w:lineRule="auto"/>
        <w:ind w:left="0"/>
        <w:jc w:val="both"/>
        <w:rPr>
          <w:rFonts w:asciiTheme="minorHAnsi" w:hAnsiTheme="minorHAnsi" w:cstheme="minorHAnsi"/>
          <w:b/>
          <w:sz w:val="22"/>
          <w:szCs w:val="22"/>
          <w:u w:val="single"/>
        </w:rPr>
      </w:pPr>
      <w:r w:rsidRPr="00E039BA">
        <w:rPr>
          <w:rFonts w:asciiTheme="minorHAnsi" w:hAnsiTheme="minorHAnsi" w:cstheme="minorHAnsi"/>
          <w:color w:val="000000"/>
          <w:sz w:val="22"/>
          <w:szCs w:val="22"/>
        </w:rPr>
        <w:t>V rámci tohto vyzvania je určený spôsob financovania v súlade s platným Systémom finančného riadenia štrukturálnych fondov, Kohézneho fondu a Európskeho námorného a rybárskeho fondu na programové obdobie 2014 – 2020 (</w:t>
      </w:r>
      <w:hyperlink r:id="rId31" w:history="1">
        <w:r w:rsidRPr="00E039BA">
          <w:rPr>
            <w:rStyle w:val="Hypertextovprepojenie"/>
            <w:rFonts w:asciiTheme="minorHAnsi" w:hAnsiTheme="minorHAnsi" w:cstheme="minorHAnsi"/>
            <w:sz w:val="22"/>
            <w:szCs w:val="22"/>
          </w:rPr>
          <w:t>http://www.finance.gov.sk/Default.aspx?CatID=9348</w:t>
        </w:r>
      </w:hyperlink>
      <w:r w:rsidRPr="00E039BA">
        <w:rPr>
          <w:rFonts w:asciiTheme="minorHAnsi" w:hAnsiTheme="minorHAnsi" w:cstheme="minorHAnsi"/>
          <w:color w:val="000000"/>
          <w:sz w:val="22"/>
          <w:szCs w:val="22"/>
        </w:rPr>
        <w:t>).</w:t>
      </w:r>
    </w:p>
    <w:p w14:paraId="4625798B" w14:textId="77777777" w:rsidR="005607D5" w:rsidRPr="00F43906" w:rsidRDefault="005607D5" w:rsidP="005607D5">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spôsob financovania – </w:t>
      </w:r>
      <w:r w:rsidRPr="00F43906">
        <w:rPr>
          <w:rFonts w:asciiTheme="minorHAnsi" w:hAnsiTheme="minorHAnsi" w:cstheme="minorHAnsi"/>
          <w:b/>
          <w:sz w:val="22"/>
          <w:szCs w:val="22"/>
        </w:rPr>
        <w:t>systém refundácie</w:t>
      </w:r>
    </w:p>
    <w:p w14:paraId="73A65B1B" w14:textId="3C52FFE3" w:rsidR="005607D5" w:rsidRPr="00902AA7" w:rsidRDefault="005607D5" w:rsidP="000D183F">
      <w:pPr>
        <w:pStyle w:val="Odsekzoznamu"/>
        <w:numPr>
          <w:ilvl w:val="0"/>
          <w:numId w:val="7"/>
        </w:numPr>
        <w:spacing w:before="120" w:after="120"/>
        <w:contextualSpacing w:val="0"/>
        <w:jc w:val="both"/>
        <w:rPr>
          <w:rFonts w:asciiTheme="minorHAnsi" w:hAnsiTheme="minorHAnsi" w:cstheme="minorHAnsi"/>
          <w:i/>
          <w:sz w:val="22"/>
          <w:szCs w:val="22"/>
        </w:rPr>
      </w:pPr>
      <w:r w:rsidRPr="00902AA7">
        <w:rPr>
          <w:rFonts w:asciiTheme="minorHAnsi" w:hAnsiTheme="minorHAnsi" w:cstheme="minorHAnsi"/>
          <w:sz w:val="22"/>
          <w:szCs w:val="22"/>
        </w:rPr>
        <w:t xml:space="preserve">forma poskytovaného príspevku: </w:t>
      </w:r>
      <w:r w:rsidRPr="00902AA7">
        <w:rPr>
          <w:rFonts w:asciiTheme="minorHAnsi" w:hAnsiTheme="minorHAnsi" w:cstheme="minorHAnsi"/>
          <w:b/>
          <w:sz w:val="22"/>
          <w:szCs w:val="22"/>
        </w:rPr>
        <w:t>nenávratný finančný príspevok</w:t>
      </w:r>
      <w:r w:rsidRPr="00902AA7">
        <w:rPr>
          <w:rFonts w:asciiTheme="minorHAnsi" w:hAnsiTheme="minorHAnsi" w:cstheme="minorHAnsi"/>
          <w:sz w:val="22"/>
          <w:szCs w:val="22"/>
        </w:rPr>
        <w:t>.</w:t>
      </w:r>
    </w:p>
    <w:p w14:paraId="7DAEEC76" w14:textId="77777777" w:rsidR="00AC293D" w:rsidRPr="00584F91" w:rsidRDefault="00AC293D" w:rsidP="009A4D65">
      <w:pPr>
        <w:autoSpaceDE w:val="0"/>
        <w:autoSpaceDN w:val="0"/>
        <w:adjustRightInd w:val="0"/>
        <w:spacing w:before="360" w:after="120"/>
        <w:ind w:firstLine="357"/>
        <w:rPr>
          <w:rFonts w:asciiTheme="minorHAnsi" w:eastAsiaTheme="minorHAnsi" w:hAnsiTheme="minorHAnsi"/>
          <w:color w:val="000000"/>
          <w:u w:val="single"/>
        </w:rPr>
      </w:pPr>
      <w:r w:rsidRPr="00584F91">
        <w:rPr>
          <w:rFonts w:asciiTheme="minorHAnsi" w:eastAsiaTheme="minorHAnsi" w:hAnsiTheme="minorHAnsi"/>
          <w:b/>
          <w:bCs/>
          <w:color w:val="000000"/>
          <w:u w:val="single"/>
        </w:rPr>
        <w:t xml:space="preserve">Merateľné ukazovatele pri predkladaní žiadosti o NFP </w:t>
      </w:r>
    </w:p>
    <w:p w14:paraId="3AB27316" w14:textId="278CC6F2" w:rsidR="00AC293D" w:rsidRPr="00584F91" w:rsidRDefault="00AC293D" w:rsidP="00E039BA">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V rámci merateľných ukazovateľov definovaných vo vyzvaní je RO OP TP oprávnený identifikovať také merateľné ukazovatele, ktorých dosiahnutie je objektívne ovplyvniteľné externými faktormi, a</w:t>
      </w:r>
      <w:r w:rsidR="00E60409">
        <w:rPr>
          <w:rFonts w:asciiTheme="minorHAnsi" w:eastAsiaTheme="minorHAnsi" w:hAnsiTheme="minorHAnsi"/>
          <w:color w:val="000000"/>
        </w:rPr>
        <w:t> </w:t>
      </w:r>
      <w:r w:rsidRPr="00584F91">
        <w:rPr>
          <w:rFonts w:asciiTheme="minorHAnsi" w:eastAsiaTheme="minorHAnsi" w:hAnsiTheme="minorHAnsi"/>
          <w:color w:val="000000"/>
        </w:rPr>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6AF5F585" w14:textId="77777777" w:rsidR="00AC293D" w:rsidRPr="00584F91" w:rsidRDefault="00AC293D" w:rsidP="00E039BA">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 </w:t>
      </w:r>
    </w:p>
    <w:p w14:paraId="78D8EA0C" w14:textId="5EB8F93F" w:rsidR="00AC293D" w:rsidRPr="00584F91" w:rsidRDefault="00AC293D" w:rsidP="00E039BA">
      <w:pPr>
        <w:spacing w:before="120" w:after="120" w:line="240" w:lineRule="auto"/>
        <w:jc w:val="both"/>
        <w:rPr>
          <w:rFonts w:asciiTheme="minorHAnsi" w:hAnsiTheme="minorHAnsi"/>
        </w:rPr>
      </w:pPr>
      <w:r w:rsidRPr="00584F91">
        <w:rPr>
          <w:rFonts w:asciiTheme="minorHAnsi" w:eastAsiaTheme="minorHAnsi" w:hAnsiTheme="minorHAnsi"/>
          <w:color w:val="000000"/>
        </w:rPr>
        <w:t>Žiadateľ pri vypracovaní ŽoNFP povinne vyberá všetky merateľné ukazovatele priradené k</w:t>
      </w:r>
      <w:r w:rsidR="00E60409">
        <w:rPr>
          <w:rFonts w:asciiTheme="minorHAnsi" w:eastAsiaTheme="minorHAnsi" w:hAnsiTheme="minorHAnsi"/>
          <w:color w:val="000000"/>
        </w:rPr>
        <w:t> </w:t>
      </w:r>
      <w:r w:rsidRPr="00584F91">
        <w:rPr>
          <w:rFonts w:asciiTheme="minorHAnsi" w:eastAsiaTheme="minorHAnsi" w:hAnsiTheme="minorHAnsi"/>
          <w:color w:val="000000"/>
        </w:rPr>
        <w:t>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t xml:space="preserve">merateľné ukazovatele, ktoré pre realizáciu konkrétneho projektu nebudú relevantné, žiadateľ v rámci plánovanej hodnoty uvedie hodnotu ,,0“. </w:t>
      </w:r>
    </w:p>
    <w:p w14:paraId="3497BC94" w14:textId="77777777" w:rsidR="00AC293D" w:rsidRPr="00584F91" w:rsidRDefault="00AC293D" w:rsidP="00E039BA">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3C2A5B19" w14:textId="76DB196A" w:rsidR="00AC293D" w:rsidRPr="00584F91" w:rsidRDefault="00AC293D" w:rsidP="00E039BA">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V prípade projektov, ktoré v súlade s vyzvaním prispievajú k viacerým špecifickým cieľom a</w:t>
      </w:r>
      <w:r w:rsidR="00E60409">
        <w:rPr>
          <w:rFonts w:asciiTheme="minorHAnsi" w:eastAsiaTheme="minorHAnsi" w:hAnsiTheme="minorHAnsi"/>
          <w:color w:val="000000"/>
        </w:rPr>
        <w:t> </w:t>
      </w:r>
      <w:r w:rsidRPr="00584F91">
        <w:rPr>
          <w:rFonts w:asciiTheme="minorHAnsi" w:eastAsiaTheme="minorHAnsi" w:hAnsiTheme="minorHAnsi"/>
          <w:color w:val="000000"/>
        </w:rPr>
        <w:t>v</w:t>
      </w:r>
      <w:r w:rsidR="00E60409">
        <w:rPr>
          <w:rFonts w:asciiTheme="minorHAnsi" w:eastAsiaTheme="minorHAnsi" w:hAnsiTheme="minorHAnsi"/>
          <w:color w:val="000000"/>
        </w:rPr>
        <w:t> </w:t>
      </w:r>
      <w:r w:rsidRPr="00584F91">
        <w:rPr>
          <w:rFonts w:asciiTheme="minorHAnsi" w:eastAsiaTheme="minorHAnsi" w:hAnsiTheme="minorHAnsi"/>
          <w:color w:val="000000"/>
        </w:rPr>
        <w:t xml:space="preserve">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3FF5A60C" w14:textId="4E6ADC70" w:rsidR="00AC293D" w:rsidRPr="00584F91" w:rsidRDefault="00AC293D" w:rsidP="00E039BA">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lastRenderedPageBreak/>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z hľadiska dosiahnutia ich plánovanej hodnoty, pričom akceptovateľná miera odchýlky, ktorá nebude mať za následok vznik finančnej zodpovednosti je určená v zmluve o NFP/internom Rozhodnutí žiadosti o</w:t>
      </w:r>
      <w:r w:rsidR="00E60409">
        <w:rPr>
          <w:rFonts w:asciiTheme="minorHAnsi" w:eastAsiaTheme="minorHAnsi" w:hAnsiTheme="minorHAnsi"/>
          <w:color w:val="000000"/>
        </w:rPr>
        <w:t> </w:t>
      </w:r>
      <w:r w:rsidRPr="00584F91">
        <w:rPr>
          <w:rFonts w:asciiTheme="minorHAnsi" w:eastAsiaTheme="minorHAnsi" w:hAnsiTheme="minorHAnsi"/>
          <w:color w:val="000000"/>
        </w:rPr>
        <w:t xml:space="preserve">NFP. </w:t>
      </w:r>
    </w:p>
    <w:p w14:paraId="739B6779" w14:textId="749781F0" w:rsidR="00AC293D" w:rsidRDefault="00AC293D" w:rsidP="00E039BA">
      <w:pPr>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z</w:t>
      </w:r>
      <w:r w:rsidR="00E60409">
        <w:rPr>
          <w:rFonts w:asciiTheme="minorHAnsi" w:eastAsiaTheme="minorHAnsi" w:hAnsiTheme="minorHAnsi"/>
          <w:color w:val="000000"/>
        </w:rPr>
        <w:t> </w:t>
      </w:r>
      <w:r w:rsidRPr="00584F91">
        <w:rPr>
          <w:rFonts w:asciiTheme="minorHAnsi" w:eastAsiaTheme="minorHAnsi" w:hAnsiTheme="minorHAnsi"/>
          <w:color w:val="000000"/>
        </w:rPr>
        <w:t>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5CA8EFA1" w14:textId="77777777" w:rsidR="00426411" w:rsidRPr="00F43906" w:rsidRDefault="00426411"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Informácia o príspevku k horizontáln</w:t>
      </w:r>
      <w:r w:rsidR="005A1C89" w:rsidRPr="00F43906">
        <w:rPr>
          <w:rFonts w:asciiTheme="minorHAnsi" w:hAnsiTheme="minorHAnsi" w:cstheme="minorHAnsi"/>
          <w:b/>
          <w:u w:val="single"/>
        </w:rPr>
        <w:t>y</w:t>
      </w:r>
      <w:r w:rsidR="009A02E9" w:rsidRPr="00F43906">
        <w:rPr>
          <w:rFonts w:asciiTheme="minorHAnsi" w:hAnsiTheme="minorHAnsi" w:cstheme="minorHAnsi"/>
          <w:b/>
          <w:u w:val="single"/>
        </w:rPr>
        <w:t>m</w:t>
      </w:r>
      <w:r w:rsidRPr="00F43906">
        <w:rPr>
          <w:rFonts w:asciiTheme="minorHAnsi" w:hAnsiTheme="minorHAnsi" w:cstheme="minorHAnsi"/>
          <w:b/>
          <w:u w:val="single"/>
        </w:rPr>
        <w:t xml:space="preserve"> </w:t>
      </w:r>
      <w:r w:rsidR="009A02E9" w:rsidRPr="00F43906">
        <w:rPr>
          <w:rFonts w:asciiTheme="minorHAnsi" w:hAnsiTheme="minorHAnsi" w:cstheme="minorHAnsi"/>
          <w:b/>
          <w:u w:val="single"/>
        </w:rPr>
        <w:t>princíp</w:t>
      </w:r>
      <w:r w:rsidR="005A1C89" w:rsidRPr="00F43906">
        <w:rPr>
          <w:rFonts w:asciiTheme="minorHAnsi" w:hAnsiTheme="minorHAnsi" w:cstheme="minorHAnsi"/>
          <w:b/>
          <w:u w:val="single"/>
        </w:rPr>
        <w:t>om</w:t>
      </w:r>
      <w:r w:rsidR="009A02E9" w:rsidRPr="00F43906">
        <w:rPr>
          <w:rFonts w:asciiTheme="minorHAnsi" w:hAnsiTheme="minorHAnsi" w:cstheme="minorHAnsi"/>
          <w:b/>
          <w:u w:val="single"/>
        </w:rPr>
        <w:t xml:space="preserve"> </w:t>
      </w:r>
      <w:r w:rsidR="007714CF" w:rsidRPr="00F43906">
        <w:rPr>
          <w:rFonts w:asciiTheme="minorHAnsi" w:hAnsiTheme="minorHAnsi" w:cstheme="minorHAnsi"/>
          <w:b/>
          <w:u w:val="single"/>
        </w:rPr>
        <w:t>R</w:t>
      </w:r>
      <w:r w:rsidR="009A02E9" w:rsidRPr="00F43906">
        <w:rPr>
          <w:rFonts w:asciiTheme="minorHAnsi" w:hAnsiTheme="minorHAnsi" w:cstheme="minorHAnsi"/>
          <w:b/>
          <w:u w:val="single"/>
        </w:rPr>
        <w:t>ovnos</w:t>
      </w:r>
      <w:r w:rsidR="00222202" w:rsidRPr="00F43906">
        <w:rPr>
          <w:rFonts w:asciiTheme="minorHAnsi" w:hAnsiTheme="minorHAnsi" w:cstheme="minorHAnsi"/>
          <w:b/>
          <w:u w:val="single"/>
        </w:rPr>
        <w:t>ť</w:t>
      </w:r>
      <w:r w:rsidR="009A02E9" w:rsidRPr="00F43906">
        <w:rPr>
          <w:rFonts w:asciiTheme="minorHAnsi" w:hAnsiTheme="minorHAnsi" w:cstheme="minorHAnsi"/>
          <w:b/>
          <w:u w:val="single"/>
        </w:rPr>
        <w:t xml:space="preserve"> mužov a žien </w:t>
      </w:r>
      <w:r w:rsidR="00317420" w:rsidRPr="00F43906">
        <w:rPr>
          <w:rFonts w:asciiTheme="minorHAnsi" w:hAnsiTheme="minorHAnsi" w:cstheme="minorHAnsi"/>
          <w:b/>
          <w:u w:val="single"/>
        </w:rPr>
        <w:t>a</w:t>
      </w:r>
      <w:r w:rsidR="00C304C4" w:rsidRPr="00F43906">
        <w:rPr>
          <w:rFonts w:asciiTheme="minorHAnsi" w:hAnsiTheme="minorHAnsi" w:cstheme="minorHAnsi"/>
          <w:b/>
          <w:u w:val="single"/>
        </w:rPr>
        <w:t> </w:t>
      </w:r>
      <w:r w:rsidR="007714CF" w:rsidRPr="00F43906">
        <w:rPr>
          <w:rFonts w:asciiTheme="minorHAnsi" w:hAnsiTheme="minorHAnsi" w:cstheme="minorHAnsi"/>
          <w:b/>
          <w:u w:val="single"/>
        </w:rPr>
        <w:t>N</w:t>
      </w:r>
      <w:r w:rsidR="00317420" w:rsidRPr="00F43906">
        <w:rPr>
          <w:rFonts w:asciiTheme="minorHAnsi" w:hAnsiTheme="minorHAnsi" w:cstheme="minorHAnsi"/>
          <w:b/>
          <w:u w:val="single"/>
        </w:rPr>
        <w:t>ediskrimináci</w:t>
      </w:r>
      <w:r w:rsidR="009A02E9" w:rsidRPr="00F43906">
        <w:rPr>
          <w:rFonts w:asciiTheme="minorHAnsi" w:hAnsiTheme="minorHAnsi" w:cstheme="minorHAnsi"/>
          <w:b/>
          <w:u w:val="single"/>
        </w:rPr>
        <w:t>a</w:t>
      </w:r>
    </w:p>
    <w:p w14:paraId="57FDE4B5" w14:textId="77777777" w:rsidR="0007128B" w:rsidRPr="00F43906" w:rsidRDefault="00B822E1"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Hlavným cieľom HP </w:t>
      </w:r>
      <w:r w:rsidR="00EE3673" w:rsidRPr="00F43906">
        <w:rPr>
          <w:rFonts w:asciiTheme="minorHAnsi" w:hAnsiTheme="minorHAnsi" w:cstheme="minorHAnsi"/>
        </w:rPr>
        <w:t>R</w:t>
      </w:r>
      <w:r w:rsidR="009A02E9" w:rsidRPr="00F43906">
        <w:rPr>
          <w:rFonts w:asciiTheme="minorHAnsi" w:hAnsiTheme="minorHAnsi" w:cstheme="minorHAnsi"/>
        </w:rPr>
        <w:t>ovnos</w:t>
      </w:r>
      <w:r w:rsidR="00222202" w:rsidRPr="00F43906">
        <w:rPr>
          <w:rFonts w:asciiTheme="minorHAnsi" w:hAnsiTheme="minorHAnsi" w:cstheme="minorHAnsi"/>
        </w:rPr>
        <w:t>ť</w:t>
      </w:r>
      <w:r w:rsidR="009A02E9" w:rsidRPr="00F43906">
        <w:rPr>
          <w:rFonts w:asciiTheme="minorHAnsi" w:hAnsiTheme="minorHAnsi" w:cstheme="minorHAnsi"/>
        </w:rPr>
        <w:t xml:space="preserve"> mužov a žien</w:t>
      </w:r>
      <w:r w:rsidR="00EE3673" w:rsidRPr="00F43906">
        <w:rPr>
          <w:rFonts w:asciiTheme="minorHAnsi" w:hAnsiTheme="minorHAnsi" w:cstheme="minorHAnsi"/>
        </w:rPr>
        <w:t xml:space="preserve"> a</w:t>
      </w:r>
      <w:r w:rsidR="002F4BD1" w:rsidRPr="00F43906">
        <w:rPr>
          <w:rFonts w:asciiTheme="minorHAnsi" w:hAnsiTheme="minorHAnsi" w:cstheme="minorHAnsi"/>
        </w:rPr>
        <w:t> </w:t>
      </w:r>
      <w:r w:rsidR="00EE3673" w:rsidRPr="00F43906">
        <w:rPr>
          <w:rFonts w:asciiTheme="minorHAnsi" w:hAnsiTheme="minorHAnsi" w:cstheme="minorHAnsi"/>
        </w:rPr>
        <w:t>N</w:t>
      </w:r>
      <w:r w:rsidRPr="00F43906">
        <w:rPr>
          <w:rFonts w:asciiTheme="minorHAnsi" w:hAnsiTheme="minorHAnsi" w:cstheme="minorHAnsi"/>
        </w:rPr>
        <w:t>ediskrimináci</w:t>
      </w:r>
      <w:r w:rsidR="009A02E9" w:rsidRPr="00F43906">
        <w:rPr>
          <w:rFonts w:asciiTheme="minorHAnsi" w:hAnsiTheme="minorHAnsi" w:cstheme="minorHAnsi"/>
        </w:rPr>
        <w:t>a</w:t>
      </w:r>
      <w:r w:rsidR="002F4BD1" w:rsidRPr="00F43906">
        <w:rPr>
          <w:rFonts w:asciiTheme="minorHAnsi" w:hAnsiTheme="minorHAnsi" w:cstheme="minorHAnsi"/>
        </w:rPr>
        <w:t xml:space="preserve"> </w:t>
      </w:r>
      <w:r w:rsidRPr="00F43906">
        <w:rPr>
          <w:rFonts w:asciiTheme="minorHAnsi" w:hAnsiTheme="minorHAnsi" w:cstheme="minorHAnsi"/>
        </w:rPr>
        <w:t>je odstraňovať bariéry, ktoré vedú k</w:t>
      </w:r>
      <w:r w:rsidR="002F4BD1" w:rsidRPr="00F43906">
        <w:rPr>
          <w:rFonts w:asciiTheme="minorHAnsi" w:hAnsiTheme="minorHAnsi" w:cstheme="minorHAnsi"/>
        </w:rPr>
        <w:t> </w:t>
      </w:r>
      <w:r w:rsidRPr="00F43906">
        <w:rPr>
          <w:rFonts w:asciiTheme="minorHAnsi" w:hAnsiTheme="minorHAnsi" w:cstheme="minorHAnsi"/>
        </w:rPr>
        <w:t>izolácii a vylučovaniu ľudí z verejného, politického, spoločenského, pracovného života, a</w:t>
      </w:r>
      <w:r w:rsidR="0007128B" w:rsidRPr="00F43906">
        <w:rPr>
          <w:rFonts w:asciiTheme="minorHAnsi" w:hAnsiTheme="minorHAnsi" w:cstheme="minorHAnsi"/>
        </w:rPr>
        <w:t> </w:t>
      </w:r>
      <w:r w:rsidRPr="00F43906">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F43906">
        <w:rPr>
          <w:rFonts w:asciiTheme="minorHAnsi" w:hAnsiTheme="minorHAnsi" w:cstheme="minorHAnsi"/>
        </w:rPr>
        <w:t xml:space="preserve">mzdová diskriminácia </w:t>
      </w:r>
      <w:r w:rsidRPr="00F43906">
        <w:rPr>
          <w:rFonts w:asciiTheme="minorHAnsi" w:hAnsiTheme="minorHAnsi" w:cstheme="minorHAnsi"/>
        </w:rPr>
        <w:t>atď. Cieľom uplatňovania HP</w:t>
      </w:r>
      <w:r w:rsidR="002F4BD1" w:rsidRPr="00F43906">
        <w:rPr>
          <w:rFonts w:asciiTheme="minorHAnsi" w:hAnsiTheme="minorHAnsi" w:cstheme="minorHAnsi"/>
        </w:rPr>
        <w:t> </w:t>
      </w:r>
      <w:r w:rsidR="00222202" w:rsidRPr="00F43906">
        <w:rPr>
          <w:rFonts w:asciiTheme="minorHAnsi" w:hAnsiTheme="minorHAnsi" w:cstheme="minorHAnsi"/>
        </w:rPr>
        <w:t xml:space="preserve">RMŽaND </w:t>
      </w:r>
      <w:r w:rsidRPr="00F43906">
        <w:rPr>
          <w:rFonts w:asciiTheme="minorHAnsi" w:hAnsiTheme="minorHAnsi" w:cstheme="minorHAnsi"/>
        </w:rPr>
        <w:t>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w:t>
      </w:r>
    </w:p>
    <w:p w14:paraId="423BCFD7" w14:textId="77777777" w:rsidR="001F7C53" w:rsidRPr="00F43906" w:rsidRDefault="004C3B09" w:rsidP="00E039BA">
      <w:pPr>
        <w:spacing w:before="120" w:after="120" w:line="240" w:lineRule="auto"/>
        <w:rPr>
          <w:rFonts w:asciiTheme="minorHAnsi" w:hAnsiTheme="minorHAnsi" w:cstheme="minorHAnsi"/>
        </w:rPr>
      </w:pPr>
      <w:r w:rsidRPr="00F43906">
        <w:rPr>
          <w:rFonts w:asciiTheme="minorHAnsi" w:hAnsiTheme="minorHAnsi" w:cstheme="minorHAnsi"/>
        </w:rPr>
        <w:t xml:space="preserve">OP TP </w:t>
      </w:r>
      <w:r w:rsidR="001F7C53" w:rsidRPr="00F43906">
        <w:rPr>
          <w:rFonts w:asciiTheme="minorHAnsi" w:hAnsiTheme="minorHAnsi" w:cstheme="minorHAnsi"/>
        </w:rPr>
        <w:t>sa dotýka hlavne nasledujúcich cieľov HP</w:t>
      </w:r>
      <w:r w:rsidR="009A02E9" w:rsidRPr="00F43906">
        <w:rPr>
          <w:rFonts w:asciiTheme="minorHAnsi" w:hAnsiTheme="minorHAnsi" w:cstheme="minorHAnsi"/>
        </w:rPr>
        <w:t xml:space="preserve"> RMŽaND</w:t>
      </w:r>
      <w:r w:rsidR="001F7C53" w:rsidRPr="00F43906">
        <w:rPr>
          <w:rFonts w:asciiTheme="minorHAnsi" w:hAnsiTheme="minorHAnsi" w:cstheme="minorHAnsi"/>
        </w:rPr>
        <w:t>:</w:t>
      </w:r>
    </w:p>
    <w:p w14:paraId="0BA14E04" w14:textId="77777777" w:rsidR="001F7C53" w:rsidRPr="00F43906" w:rsidRDefault="001F7C53" w:rsidP="00AC293D">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Pr="00F43906">
        <w:rPr>
          <w:rFonts w:asciiTheme="minorHAnsi" w:hAnsiTheme="minorHAnsi" w:cstheme="minorHAnsi"/>
          <w:b/>
          <w:sz w:val="22"/>
          <w:szCs w:val="22"/>
        </w:rPr>
        <w:t xml:space="preserve">princípu </w:t>
      </w:r>
      <w:r w:rsidR="00EE3673" w:rsidRPr="00F43906">
        <w:rPr>
          <w:rFonts w:asciiTheme="minorHAnsi" w:hAnsiTheme="minorHAnsi" w:cstheme="minorHAnsi"/>
          <w:b/>
          <w:sz w:val="22"/>
          <w:szCs w:val="22"/>
        </w:rPr>
        <w:t>R</w:t>
      </w:r>
      <w:r w:rsidRPr="00F43906">
        <w:rPr>
          <w:rFonts w:asciiTheme="minorHAnsi" w:hAnsiTheme="minorHAnsi" w:cstheme="minorHAnsi"/>
          <w:b/>
          <w:sz w:val="22"/>
          <w:szCs w:val="22"/>
        </w:rPr>
        <w:t>ovnosť mužov a žien</w:t>
      </w:r>
      <w:r w:rsidRPr="00F43906">
        <w:rPr>
          <w:rFonts w:asciiTheme="minorHAnsi" w:hAnsiTheme="minorHAnsi" w:cstheme="minorHAnsi"/>
          <w:sz w:val="22"/>
          <w:szCs w:val="22"/>
        </w:rPr>
        <w:t xml:space="preserve"> ide konkrétne o cieľ „zníženie horizontálnej a vertikálnej rodovej segregácie v odvetviach hospodárstva mužov a žien“; </w:t>
      </w:r>
    </w:p>
    <w:p w14:paraId="463A99F0" w14:textId="77777777" w:rsidR="001F7C53" w:rsidRPr="00F43906" w:rsidRDefault="001F7C53"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a 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00EE3673" w:rsidRPr="00F43906">
        <w:rPr>
          <w:rFonts w:asciiTheme="minorHAnsi" w:hAnsiTheme="minorHAnsi" w:cstheme="minorHAnsi"/>
          <w:b/>
          <w:sz w:val="22"/>
          <w:szCs w:val="22"/>
        </w:rPr>
        <w:t>princípu N</w:t>
      </w:r>
      <w:r w:rsidRPr="00F43906">
        <w:rPr>
          <w:rFonts w:asciiTheme="minorHAnsi" w:hAnsiTheme="minorHAnsi" w:cstheme="minorHAnsi"/>
          <w:b/>
          <w:sz w:val="22"/>
          <w:szCs w:val="22"/>
        </w:rPr>
        <w:t>ediskriminácia</w:t>
      </w:r>
      <w:r w:rsidRPr="00F43906">
        <w:rPr>
          <w:rFonts w:asciiTheme="minorHAnsi" w:hAnsiTheme="minorHAnsi" w:cstheme="minorHAnsi"/>
          <w:sz w:val="22"/>
          <w:szCs w:val="22"/>
        </w:rPr>
        <w:t xml:space="preserve"> ide konkrétne o cieľ „zabezpečenie rovnosti príležitostí v prístupe a využívaní infraštruktúry a služieb“.</w:t>
      </w:r>
    </w:p>
    <w:p w14:paraId="513065A7" w14:textId="77777777" w:rsidR="00B822E1" w:rsidRPr="00F43906" w:rsidRDefault="00B822E1" w:rsidP="00E039BA">
      <w:pPr>
        <w:spacing w:before="120" w:after="120" w:line="240" w:lineRule="auto"/>
        <w:jc w:val="both"/>
        <w:rPr>
          <w:rFonts w:asciiTheme="minorHAnsi" w:hAnsiTheme="minorHAnsi" w:cstheme="minorHAnsi"/>
        </w:rPr>
      </w:pPr>
      <w:r w:rsidRPr="00F43906">
        <w:rPr>
          <w:rFonts w:asciiTheme="minorHAnsi" w:hAnsiTheme="minorHAnsi" w:cstheme="minorHAnsi"/>
        </w:rPr>
        <w:t>Analytickú, hodnotiacu, strategickú a legislatívnu činnosť pre uplatňo</w:t>
      </w:r>
      <w:r w:rsidR="00EE3673" w:rsidRPr="00F43906">
        <w:rPr>
          <w:rFonts w:asciiTheme="minorHAnsi" w:hAnsiTheme="minorHAnsi" w:cstheme="minorHAnsi"/>
        </w:rPr>
        <w:t>vanie horizontálnych princípov R</w:t>
      </w:r>
      <w:r w:rsidRPr="00F43906">
        <w:rPr>
          <w:rFonts w:asciiTheme="minorHAnsi" w:hAnsiTheme="minorHAnsi" w:cstheme="minorHAnsi"/>
        </w:rPr>
        <w:t>ovnos</w:t>
      </w:r>
      <w:r w:rsidR="00222202" w:rsidRPr="00F43906">
        <w:rPr>
          <w:rFonts w:asciiTheme="minorHAnsi" w:hAnsiTheme="minorHAnsi" w:cstheme="minorHAnsi"/>
        </w:rPr>
        <w:t>ť</w:t>
      </w:r>
      <w:r w:rsidRPr="00F43906">
        <w:rPr>
          <w:rFonts w:asciiTheme="minorHAnsi" w:hAnsiTheme="minorHAnsi" w:cstheme="minorHAnsi"/>
        </w:rPr>
        <w:t xml:space="preserve"> </w:t>
      </w:r>
      <w:r w:rsidR="009A02E9" w:rsidRPr="00F43906">
        <w:rPr>
          <w:rFonts w:asciiTheme="minorHAnsi" w:hAnsiTheme="minorHAnsi" w:cstheme="minorHAnsi"/>
        </w:rPr>
        <w:t>mužov a žien</w:t>
      </w:r>
      <w:r w:rsidRPr="00F43906">
        <w:rPr>
          <w:rFonts w:asciiTheme="minorHAnsi" w:hAnsiTheme="minorHAnsi" w:cstheme="minorHAnsi"/>
        </w:rPr>
        <w:t xml:space="preserve"> a </w:t>
      </w:r>
      <w:r w:rsidR="00EE3673" w:rsidRPr="00F43906">
        <w:rPr>
          <w:rFonts w:asciiTheme="minorHAnsi" w:hAnsiTheme="minorHAnsi" w:cstheme="minorHAnsi"/>
        </w:rPr>
        <w:t>N</w:t>
      </w:r>
      <w:r w:rsidRPr="00F43906">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48B88CDC" w14:textId="77777777" w:rsidR="00B822E1" w:rsidRPr="00F43906" w:rsidRDefault="00B822E1"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Uplatňovanie HP </w:t>
      </w:r>
      <w:r w:rsidR="00EE3673" w:rsidRPr="00F43906">
        <w:rPr>
          <w:rFonts w:asciiTheme="minorHAnsi" w:hAnsiTheme="minorHAnsi" w:cstheme="minorHAnsi"/>
        </w:rPr>
        <w:t>R</w:t>
      </w:r>
      <w:r w:rsidRPr="00F43906">
        <w:rPr>
          <w:rFonts w:asciiTheme="minorHAnsi" w:hAnsiTheme="minorHAnsi" w:cstheme="minorHAnsi"/>
        </w:rPr>
        <w:t>ovnos</w:t>
      </w:r>
      <w:r w:rsidR="00222202" w:rsidRPr="00F43906">
        <w:rPr>
          <w:rFonts w:asciiTheme="minorHAnsi" w:hAnsiTheme="minorHAnsi" w:cstheme="minorHAnsi"/>
        </w:rPr>
        <w:t>ť</w:t>
      </w:r>
      <w:r w:rsidR="00EE3673" w:rsidRPr="00F43906">
        <w:rPr>
          <w:rFonts w:asciiTheme="minorHAnsi" w:hAnsiTheme="minorHAnsi" w:cstheme="minorHAnsi"/>
        </w:rPr>
        <w:t xml:space="preserve"> mužov a žien a N</w:t>
      </w:r>
      <w:r w:rsidR="009A02E9" w:rsidRPr="00F43906">
        <w:rPr>
          <w:rFonts w:asciiTheme="minorHAnsi" w:hAnsiTheme="minorHAnsi" w:cstheme="minorHAnsi"/>
        </w:rPr>
        <w:t>ediskriminácia</w:t>
      </w:r>
      <w:r w:rsidRPr="00F43906">
        <w:rPr>
          <w:rFonts w:asciiTheme="minorHAnsi" w:hAnsiTheme="minorHAnsi" w:cstheme="minorHAnsi"/>
        </w:rPr>
        <w:t xml:space="preserve"> bude </w:t>
      </w:r>
      <w:r w:rsidR="00296481" w:rsidRPr="00F43906">
        <w:rPr>
          <w:rFonts w:asciiTheme="minorHAnsi" w:hAnsiTheme="minorHAnsi" w:cstheme="minorHAnsi"/>
        </w:rPr>
        <w:t xml:space="preserve">v prípade relevancie vyzvania </w:t>
      </w:r>
      <w:r w:rsidRPr="00F43906">
        <w:rPr>
          <w:rFonts w:asciiTheme="minorHAnsi" w:hAnsiTheme="minorHAnsi" w:cstheme="minorHAnsi"/>
        </w:rPr>
        <w:t xml:space="preserve">na projektovej úrovni overované v procese výberu projektov, ako aj v procese monitorovania a kontroly projektov. </w:t>
      </w:r>
    </w:p>
    <w:p w14:paraId="6B00C1EA" w14:textId="0B381B1C" w:rsidR="00110F51" w:rsidRDefault="00B822E1"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V rámci </w:t>
      </w:r>
      <w:r w:rsidRPr="00F43906">
        <w:rPr>
          <w:rFonts w:asciiTheme="minorHAnsi" w:hAnsiTheme="minorHAnsi" w:cstheme="minorHAnsi"/>
          <w:b/>
        </w:rPr>
        <w:t>aktivít tohto vyzvania</w:t>
      </w:r>
      <w:r w:rsidRPr="00F43906">
        <w:rPr>
          <w:rFonts w:asciiTheme="minorHAnsi" w:hAnsiTheme="minorHAnsi" w:cstheme="minorHAnsi"/>
        </w:rPr>
        <w:t xml:space="preserve"> nie sú projekty priamo zamerané na podporu znevýhodnených skupín. Identifikácia príspevku k</w:t>
      </w:r>
      <w:r w:rsidR="00222202" w:rsidRPr="00F43906">
        <w:rPr>
          <w:rFonts w:asciiTheme="minorHAnsi" w:hAnsiTheme="minorHAnsi" w:cstheme="minorHAnsi"/>
        </w:rPr>
        <w:t> HP RMŽaND</w:t>
      </w:r>
      <w:r w:rsidRPr="00F43906">
        <w:rPr>
          <w:rFonts w:asciiTheme="minorHAnsi" w:hAnsiTheme="minorHAnsi" w:cstheme="minorHAnsi"/>
        </w:rPr>
        <w:t xml:space="preserve"> </w:t>
      </w:r>
      <w:r w:rsidR="00836039" w:rsidRPr="00F43906">
        <w:rPr>
          <w:rFonts w:asciiTheme="minorHAnsi" w:hAnsiTheme="minorHAnsi" w:cstheme="minorHAnsi"/>
        </w:rPr>
        <w:t xml:space="preserve">bude obsahovať iba konštatovanie, že </w:t>
      </w:r>
      <w:r w:rsidR="00836039" w:rsidRPr="00F43906">
        <w:rPr>
          <w:rFonts w:asciiTheme="minorHAnsi" w:hAnsiTheme="minorHAnsi" w:cstheme="minorHAnsi"/>
          <w:b/>
        </w:rPr>
        <w:t>Projekt je v súlade s</w:t>
      </w:r>
      <w:r w:rsidR="00222202" w:rsidRPr="00F43906">
        <w:rPr>
          <w:rFonts w:asciiTheme="minorHAnsi" w:hAnsiTheme="minorHAnsi" w:cstheme="minorHAnsi"/>
          <w:b/>
        </w:rPr>
        <w:t> horizontálnym</w:t>
      </w:r>
      <w:r w:rsidR="0095273E">
        <w:rPr>
          <w:rFonts w:asciiTheme="minorHAnsi" w:hAnsiTheme="minorHAnsi" w:cstheme="minorHAnsi"/>
          <w:b/>
        </w:rPr>
        <w:t>i</w:t>
      </w:r>
      <w:r w:rsidR="00222202" w:rsidRPr="00F43906">
        <w:rPr>
          <w:rFonts w:asciiTheme="minorHAnsi" w:hAnsiTheme="minorHAnsi" w:cstheme="minorHAnsi"/>
          <w:b/>
        </w:rPr>
        <w:t xml:space="preserve"> </w:t>
      </w:r>
      <w:r w:rsidR="0095273E" w:rsidRPr="00F43906">
        <w:rPr>
          <w:rFonts w:asciiTheme="minorHAnsi" w:hAnsiTheme="minorHAnsi" w:cstheme="minorHAnsi"/>
          <w:b/>
        </w:rPr>
        <w:t>princíp</w:t>
      </w:r>
      <w:r w:rsidR="0095273E">
        <w:rPr>
          <w:rFonts w:asciiTheme="minorHAnsi" w:hAnsiTheme="minorHAnsi" w:cstheme="minorHAnsi"/>
          <w:b/>
        </w:rPr>
        <w:t>mi</w:t>
      </w:r>
      <w:r w:rsidR="0095273E" w:rsidRPr="00F43906">
        <w:rPr>
          <w:rFonts w:asciiTheme="minorHAnsi" w:hAnsiTheme="minorHAnsi" w:cstheme="minorHAnsi"/>
          <w:b/>
        </w:rPr>
        <w:t xml:space="preserve"> </w:t>
      </w:r>
      <w:r w:rsidR="00EE3673" w:rsidRPr="00F43906">
        <w:rPr>
          <w:rFonts w:asciiTheme="minorHAnsi" w:hAnsiTheme="minorHAnsi" w:cstheme="minorHAnsi"/>
          <w:b/>
        </w:rPr>
        <w:t>R</w:t>
      </w:r>
      <w:r w:rsidR="00836039" w:rsidRPr="00F43906">
        <w:rPr>
          <w:rFonts w:asciiTheme="minorHAnsi" w:hAnsiTheme="minorHAnsi" w:cstheme="minorHAnsi"/>
          <w:b/>
        </w:rPr>
        <w:t>ovnos</w:t>
      </w:r>
      <w:r w:rsidR="00222202" w:rsidRPr="00F43906">
        <w:rPr>
          <w:rFonts w:asciiTheme="minorHAnsi" w:hAnsiTheme="minorHAnsi" w:cstheme="minorHAnsi"/>
          <w:b/>
        </w:rPr>
        <w:t>ť</w:t>
      </w:r>
      <w:r w:rsidR="00836039" w:rsidRPr="00F43906">
        <w:rPr>
          <w:rFonts w:asciiTheme="minorHAnsi" w:hAnsiTheme="minorHAnsi" w:cstheme="minorHAnsi"/>
          <w:b/>
        </w:rPr>
        <w:t xml:space="preserve"> mužov a</w:t>
      </w:r>
      <w:r w:rsidR="00222202" w:rsidRPr="00F43906">
        <w:rPr>
          <w:rFonts w:asciiTheme="minorHAnsi" w:hAnsiTheme="minorHAnsi" w:cstheme="minorHAnsi"/>
          <w:b/>
        </w:rPr>
        <w:t> </w:t>
      </w:r>
      <w:r w:rsidR="00836039" w:rsidRPr="00F43906">
        <w:rPr>
          <w:rFonts w:asciiTheme="minorHAnsi" w:hAnsiTheme="minorHAnsi" w:cstheme="minorHAnsi"/>
          <w:b/>
        </w:rPr>
        <w:t>žien</w:t>
      </w:r>
      <w:r w:rsidR="00EE3673" w:rsidRPr="00F43906">
        <w:rPr>
          <w:rFonts w:asciiTheme="minorHAnsi" w:hAnsiTheme="minorHAnsi" w:cstheme="minorHAnsi"/>
          <w:b/>
        </w:rPr>
        <w:t xml:space="preserve"> a</w:t>
      </w:r>
      <w:r w:rsidR="00C304C4" w:rsidRPr="00F43906">
        <w:rPr>
          <w:rFonts w:asciiTheme="minorHAnsi" w:hAnsiTheme="minorHAnsi" w:cstheme="minorHAnsi"/>
          <w:b/>
        </w:rPr>
        <w:t> </w:t>
      </w:r>
      <w:r w:rsidR="00EE3673" w:rsidRPr="00F43906">
        <w:rPr>
          <w:rFonts w:asciiTheme="minorHAnsi" w:hAnsiTheme="minorHAnsi" w:cstheme="minorHAnsi"/>
          <w:b/>
        </w:rPr>
        <w:t>N</w:t>
      </w:r>
      <w:r w:rsidR="00222202" w:rsidRPr="00F43906">
        <w:rPr>
          <w:rFonts w:asciiTheme="minorHAnsi" w:hAnsiTheme="minorHAnsi" w:cstheme="minorHAnsi"/>
          <w:b/>
        </w:rPr>
        <w:t>ediskriminácia</w:t>
      </w:r>
      <w:r w:rsidR="00110F51" w:rsidRPr="00F43906">
        <w:rPr>
          <w:rFonts w:asciiTheme="minorHAnsi" w:hAnsiTheme="minorHAnsi" w:cstheme="minorHAnsi"/>
        </w:rPr>
        <w:t>.</w:t>
      </w:r>
    </w:p>
    <w:p w14:paraId="6249D737" w14:textId="45D248EC" w:rsidR="0095273E" w:rsidRDefault="0095273E" w:rsidP="00E039BA">
      <w:pPr>
        <w:spacing w:before="120" w:after="120" w:line="240" w:lineRule="auto"/>
        <w:jc w:val="both"/>
        <w:rPr>
          <w:rFonts w:asciiTheme="minorHAnsi" w:hAnsiTheme="minorHAnsi" w:cstheme="minorHAnsi"/>
          <w:color w:val="000000"/>
        </w:rPr>
      </w:pPr>
      <w:r w:rsidRPr="00B30BCC">
        <w:rPr>
          <w:rFonts w:asciiTheme="minorHAnsi" w:hAnsiTheme="minorHAnsi" w:cstheme="minorHAnsi"/>
          <w:color w:val="000000"/>
        </w:rPr>
        <w:t>V súvislosti s uplatňovaním HP RMŽaND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28DD32C4" w14:textId="48F15614" w:rsidR="0095273E" w:rsidRPr="00F43906" w:rsidRDefault="0095273E" w:rsidP="00E039BA">
      <w:pPr>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2"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3"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171C20BA" w14:textId="77777777" w:rsidR="006C38B6" w:rsidRPr="00F43906" w:rsidRDefault="00645E7F" w:rsidP="00E039BA">
      <w:pPr>
        <w:spacing w:before="120" w:after="120" w:line="240" w:lineRule="auto"/>
        <w:jc w:val="both"/>
        <w:rPr>
          <w:rFonts w:asciiTheme="minorHAnsi" w:hAnsiTheme="minorHAnsi" w:cstheme="minorHAnsi"/>
        </w:rPr>
      </w:pPr>
      <w:r w:rsidRPr="00F43906">
        <w:rPr>
          <w:rFonts w:asciiTheme="minorHAnsi" w:hAnsiTheme="minorHAnsi" w:cstheme="minorHAnsi"/>
        </w:rPr>
        <w:lastRenderedPageBreak/>
        <w:t>Úspešný ž</w:t>
      </w:r>
      <w:r w:rsidR="00836039" w:rsidRPr="00F43906">
        <w:rPr>
          <w:rFonts w:asciiTheme="minorHAnsi" w:hAnsiTheme="minorHAnsi" w:cstheme="minorHAnsi"/>
        </w:rPr>
        <w:t xml:space="preserve">iadateľ </w:t>
      </w:r>
      <w:r w:rsidR="00646D3B" w:rsidRPr="00F43906">
        <w:rPr>
          <w:rFonts w:asciiTheme="minorHAnsi" w:hAnsiTheme="minorHAnsi" w:cstheme="minorHAnsi"/>
        </w:rPr>
        <w:t xml:space="preserve">bude </w:t>
      </w:r>
      <w:r w:rsidR="00836039" w:rsidRPr="00F43906">
        <w:rPr>
          <w:rFonts w:asciiTheme="minorHAnsi" w:hAnsiTheme="minorHAnsi" w:cstheme="minorHAnsi"/>
        </w:rPr>
        <w:t xml:space="preserve">však </w:t>
      </w:r>
      <w:r w:rsidR="00836039" w:rsidRPr="00F43906">
        <w:rPr>
          <w:rFonts w:asciiTheme="minorHAnsi" w:hAnsiTheme="minorHAnsi" w:cstheme="minorHAnsi"/>
          <w:b/>
        </w:rPr>
        <w:t xml:space="preserve">povinný </w:t>
      </w:r>
      <w:r w:rsidR="00687D55" w:rsidRPr="00F43906">
        <w:rPr>
          <w:rFonts w:asciiTheme="minorHAnsi" w:hAnsiTheme="minorHAnsi" w:cstheme="minorHAnsi"/>
        </w:rPr>
        <w:t>v rámci monitorovacej správy projektu</w:t>
      </w:r>
      <w:r w:rsidR="00687D55" w:rsidRPr="00F43906">
        <w:rPr>
          <w:rFonts w:asciiTheme="minorHAnsi" w:hAnsiTheme="minorHAnsi" w:cstheme="minorHAnsi"/>
          <w:b/>
        </w:rPr>
        <w:t xml:space="preserve"> vyp</w:t>
      </w:r>
      <w:r w:rsidR="007F3BDE" w:rsidRPr="00F43906">
        <w:rPr>
          <w:rFonts w:asciiTheme="minorHAnsi" w:hAnsiTheme="minorHAnsi" w:cstheme="minorHAnsi"/>
          <w:b/>
        </w:rPr>
        <w:t>ĺňať</w:t>
      </w:r>
      <w:r w:rsidR="00687D55" w:rsidRPr="00F43906">
        <w:rPr>
          <w:rFonts w:asciiTheme="minorHAnsi" w:hAnsiTheme="minorHAnsi" w:cstheme="minorHAnsi"/>
          <w:b/>
        </w:rPr>
        <w:t xml:space="preserve"> </w:t>
      </w:r>
      <w:r w:rsidR="00D6511F" w:rsidRPr="00F43906">
        <w:rPr>
          <w:rFonts w:asciiTheme="minorHAnsi" w:hAnsiTheme="minorHAnsi" w:cstheme="minorHAnsi"/>
          <w:b/>
        </w:rPr>
        <w:t xml:space="preserve">„Iné </w:t>
      </w:r>
      <w:r w:rsidR="00836039" w:rsidRPr="00F43906">
        <w:rPr>
          <w:rFonts w:asciiTheme="minorHAnsi" w:hAnsiTheme="minorHAnsi" w:cstheme="minorHAnsi"/>
          <w:b/>
        </w:rPr>
        <w:t>údaje</w:t>
      </w:r>
      <w:r w:rsidR="00517A3C" w:rsidRPr="00F43906">
        <w:rPr>
          <w:rFonts w:asciiTheme="minorHAnsi" w:hAnsiTheme="minorHAnsi" w:cstheme="minorHAnsi"/>
          <w:b/>
        </w:rPr>
        <w:t>“</w:t>
      </w:r>
      <w:r w:rsidR="00836039" w:rsidRPr="00F43906">
        <w:rPr>
          <w:rFonts w:asciiTheme="minorHAnsi" w:hAnsiTheme="minorHAnsi" w:cstheme="minorHAnsi"/>
          <w:b/>
        </w:rPr>
        <w:t xml:space="preserve"> </w:t>
      </w:r>
      <w:r w:rsidR="00836039" w:rsidRPr="00F43906">
        <w:rPr>
          <w:rFonts w:asciiTheme="minorHAnsi" w:hAnsiTheme="minorHAnsi" w:cstheme="minorHAnsi"/>
        </w:rPr>
        <w:t xml:space="preserve">na úrovni projektu, ktoré prispievajú k sledovaniu príspevku k HP </w:t>
      </w:r>
      <w:r w:rsidR="00222202" w:rsidRPr="00F43906">
        <w:rPr>
          <w:rFonts w:asciiTheme="minorHAnsi" w:hAnsiTheme="minorHAnsi" w:cstheme="minorHAnsi"/>
        </w:rPr>
        <w:t>RMŽaND</w:t>
      </w:r>
      <w:r w:rsidR="00836039" w:rsidRPr="00F43906">
        <w:rPr>
          <w:rFonts w:asciiTheme="minorHAnsi" w:hAnsiTheme="minorHAnsi" w:cstheme="minorHAnsi"/>
        </w:rPr>
        <w:t xml:space="preserve"> (príloha k vyzvaniu – Zoznam povinných merateľných ukazovateľov)</w:t>
      </w:r>
      <w:r w:rsidR="007D6023" w:rsidRPr="00F43906">
        <w:rPr>
          <w:rFonts w:asciiTheme="minorHAnsi" w:hAnsiTheme="minorHAnsi" w:cstheme="minorHAnsi"/>
        </w:rPr>
        <w:t xml:space="preserve"> a sú uvedené v Prílohe č. 2 zmluvy o poskytnutí NFP</w:t>
      </w:r>
      <w:r w:rsidR="00836039" w:rsidRPr="00F43906">
        <w:rPr>
          <w:rFonts w:asciiTheme="minorHAnsi" w:hAnsiTheme="minorHAnsi" w:cstheme="minorHAnsi"/>
        </w:rPr>
        <w:t>.</w:t>
      </w:r>
      <w:r w:rsidR="00A64129" w:rsidRPr="00F43906">
        <w:rPr>
          <w:rFonts w:asciiTheme="minorHAnsi" w:hAnsiTheme="minorHAnsi" w:cstheme="minorHAnsi"/>
        </w:rPr>
        <w:t xml:space="preserve"> </w:t>
      </w:r>
    </w:p>
    <w:p w14:paraId="2D2036A5" w14:textId="77777777" w:rsidR="00065C12" w:rsidRDefault="00A64129" w:rsidP="00E039BA">
      <w:pPr>
        <w:spacing w:before="120" w:after="120" w:line="240" w:lineRule="auto"/>
        <w:jc w:val="both"/>
        <w:rPr>
          <w:rFonts w:asciiTheme="minorHAnsi" w:hAnsiTheme="minorHAnsi" w:cstheme="minorHAnsi"/>
          <w:b/>
        </w:rPr>
      </w:pPr>
      <w:r w:rsidRPr="00F43906">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poskytnutí NFP.</w:t>
      </w:r>
    </w:p>
    <w:p w14:paraId="47DD1ED3" w14:textId="53F12DED" w:rsidR="00412BEC" w:rsidRPr="00F43906" w:rsidRDefault="00426411"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Príprava zmluvy o</w:t>
      </w:r>
      <w:r w:rsidR="0099002B" w:rsidRPr="00F43906">
        <w:rPr>
          <w:rFonts w:asciiTheme="minorHAnsi" w:hAnsiTheme="minorHAnsi" w:cstheme="minorHAnsi"/>
          <w:b/>
          <w:u w:val="single"/>
        </w:rPr>
        <w:t xml:space="preserve">  </w:t>
      </w:r>
      <w:r w:rsidRPr="00F43906">
        <w:rPr>
          <w:rFonts w:asciiTheme="minorHAnsi" w:hAnsiTheme="minorHAnsi" w:cstheme="minorHAnsi"/>
          <w:b/>
          <w:u w:val="single"/>
        </w:rPr>
        <w:t>NFP</w:t>
      </w:r>
      <w:r w:rsidR="00E73428">
        <w:rPr>
          <w:rFonts w:asciiTheme="minorHAnsi" w:hAnsiTheme="minorHAnsi"/>
          <w:b/>
          <w:u w:val="single"/>
        </w:rPr>
        <w:t>/rozhodnutia o schválení ŽoNFP</w:t>
      </w:r>
    </w:p>
    <w:p w14:paraId="08F4580D" w14:textId="3D3E01AB" w:rsidR="00E54FE7" w:rsidRDefault="00E54FE7" w:rsidP="00E039BA">
      <w:pPr>
        <w:spacing w:before="120" w:after="120" w:line="240" w:lineRule="auto"/>
        <w:jc w:val="both"/>
        <w:rPr>
          <w:rFonts w:asciiTheme="minorHAnsi" w:hAnsiTheme="minorHAnsi" w:cstheme="minorHAnsi"/>
        </w:rPr>
      </w:pPr>
      <w:r w:rsidRPr="00F43906">
        <w:rPr>
          <w:rFonts w:asciiTheme="minorHAnsi" w:hAnsiTheme="minorHAnsi" w:cstheme="minorHAnsi"/>
        </w:rPr>
        <w:t>V zmysle § 25 ods. 1 zákona o príspevku z EŠIF sa príspevok  poskytuje prijímateľovi na základe a</w:t>
      </w:r>
      <w:r w:rsidR="00735114" w:rsidRPr="00F43906">
        <w:rPr>
          <w:rFonts w:asciiTheme="minorHAnsi" w:hAnsiTheme="minorHAnsi" w:cstheme="minorHAnsi"/>
        </w:rPr>
        <w:t> </w:t>
      </w:r>
      <w:r w:rsidRPr="00F43906">
        <w:rPr>
          <w:rFonts w:asciiTheme="minorHAnsi" w:hAnsiTheme="minorHAnsi" w:cstheme="minorHAnsi"/>
        </w:rPr>
        <w:t>v</w:t>
      </w:r>
      <w:r w:rsidR="00735114" w:rsidRPr="00F43906">
        <w:rPr>
          <w:rFonts w:asciiTheme="minorHAnsi" w:hAnsiTheme="minorHAnsi" w:cstheme="minorHAnsi"/>
        </w:rPr>
        <w:t> </w:t>
      </w:r>
      <w:r w:rsidRPr="00F43906">
        <w:rPr>
          <w:rFonts w:asciiTheme="minorHAnsi" w:hAnsiTheme="minorHAnsi" w:cstheme="minorHAnsi"/>
        </w:rPr>
        <w:t xml:space="preserve">súlade so zmluvou o NFP uzavretou podľa § 269 ods. 2 </w:t>
      </w:r>
      <w:r w:rsidR="00D23D2F">
        <w:t>zákona č. 513/1991 Zb. Obchodný zákonník v znení neskorších predpisov</w:t>
      </w:r>
      <w:r w:rsidR="00D23D2F" w:rsidRPr="00F43906" w:rsidDel="00D23D2F">
        <w:rPr>
          <w:rFonts w:asciiTheme="minorHAnsi" w:hAnsiTheme="minorHAnsi" w:cstheme="minorHAnsi"/>
        </w:rPr>
        <w:t xml:space="preserve"> </w:t>
      </w:r>
      <w:r w:rsidRPr="00F43906">
        <w:rPr>
          <w:rFonts w:asciiTheme="minorHAnsi" w:hAnsiTheme="minorHAnsi" w:cstheme="minorHAnsi"/>
        </w:rPr>
        <w:t xml:space="preserve">. </w:t>
      </w:r>
    </w:p>
    <w:p w14:paraId="31B5C70B" w14:textId="0ED2E3A0" w:rsidR="00E73428" w:rsidRPr="00F43906" w:rsidRDefault="00E73428" w:rsidP="00E039BA">
      <w:pPr>
        <w:spacing w:before="120" w:after="120" w:line="240" w:lineRule="auto"/>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r w:rsidR="002B00CF">
        <w:rPr>
          <w:rFonts w:asciiTheme="minorHAnsi" w:hAnsiTheme="minorHAnsi"/>
        </w:rPr>
        <w:t xml:space="preserve">interným </w:t>
      </w:r>
      <w:r w:rsidRPr="005E75DE">
        <w:rPr>
          <w:rFonts w:asciiTheme="minorHAnsi" w:hAnsiTheme="minorHAnsi"/>
        </w:rPr>
        <w:t xml:space="preserve">rozhodnutím o schválení ŽoNFP. Rozhodnutie o schválení ŽoNFP nadobúda </w:t>
      </w:r>
      <w:r w:rsidR="002B00CF">
        <w:rPr>
          <w:rFonts w:asciiTheme="minorHAnsi" w:hAnsiTheme="minorHAnsi"/>
        </w:rPr>
        <w:t>platnosť doručením prijímateľovi a</w:t>
      </w:r>
      <w:r w:rsidR="002B00CF" w:rsidRPr="005E75DE">
        <w:rPr>
          <w:rFonts w:asciiTheme="minorHAnsi" w:hAnsiTheme="minorHAnsi"/>
        </w:rPr>
        <w:t xml:space="preserve"> </w:t>
      </w:r>
      <w:r w:rsidRPr="005E75DE">
        <w:rPr>
          <w:rFonts w:asciiTheme="minorHAnsi" w:hAnsiTheme="minorHAnsi"/>
        </w:rPr>
        <w:t>účinnosť v momente, keď nadobudne právoplatnosť podľa paragrafu 52 odsek 1 zákona 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20E2A492" w14:textId="348A56D3" w:rsidR="00E54FE7" w:rsidRPr="00F43906" w:rsidRDefault="00E54FE7" w:rsidP="00E039BA">
      <w:pPr>
        <w:spacing w:before="120" w:after="120" w:line="240" w:lineRule="auto"/>
        <w:jc w:val="both"/>
        <w:rPr>
          <w:rFonts w:asciiTheme="minorHAnsi" w:hAnsiTheme="minorHAnsi" w:cstheme="minorHAnsi"/>
        </w:rPr>
      </w:pPr>
      <w:r w:rsidRPr="00F43906">
        <w:rPr>
          <w:rFonts w:asciiTheme="minorHAnsi" w:hAnsiTheme="minorHAnsi" w:cstheme="minorHAnsi"/>
        </w:rPr>
        <w:t>Žiadateľ je v súlade s § 25 ods. 4 zákona o príspevku z EŠIF povinný, pred uzavretím zmluvy o</w:t>
      </w:r>
      <w:r w:rsidR="00A304D0" w:rsidRPr="00F43906">
        <w:rPr>
          <w:rFonts w:asciiTheme="minorHAnsi" w:hAnsiTheme="minorHAnsi" w:cstheme="minorHAnsi"/>
        </w:rPr>
        <w:t> </w:t>
      </w:r>
      <w:r w:rsidRPr="00F43906">
        <w:rPr>
          <w:rFonts w:asciiTheme="minorHAnsi" w:hAnsiTheme="minorHAnsi" w:cstheme="minorHAnsi"/>
        </w:rPr>
        <w:t xml:space="preserve">NFP, </w:t>
      </w:r>
      <w:r w:rsidRPr="00F43906">
        <w:rPr>
          <w:rFonts w:asciiTheme="minorHAnsi" w:hAnsiTheme="minorHAnsi" w:cstheme="minorHAnsi"/>
          <w:b/>
        </w:rPr>
        <w:t xml:space="preserve">poskytnúť RO OP TP súčinnosť </w:t>
      </w:r>
      <w:r w:rsidRPr="00F43906">
        <w:rPr>
          <w:rFonts w:asciiTheme="minorHAnsi" w:hAnsiTheme="minorHAnsi" w:cstheme="minorHAnsi"/>
        </w:rPr>
        <w:t>v rozsahu potrebnom na uzavretie zmluvy o</w:t>
      </w:r>
      <w:r w:rsidR="00A304D0" w:rsidRPr="00F43906">
        <w:rPr>
          <w:rFonts w:asciiTheme="minorHAnsi" w:hAnsiTheme="minorHAnsi" w:cstheme="minorHAnsi"/>
        </w:rPr>
        <w:t> </w:t>
      </w:r>
      <w:r w:rsidRPr="00F43906">
        <w:rPr>
          <w:rFonts w:asciiTheme="minorHAnsi" w:hAnsiTheme="minorHAnsi" w:cstheme="minorHAnsi"/>
        </w:rPr>
        <w:t>NFP.</w:t>
      </w:r>
      <w:r w:rsidR="00E73428">
        <w:rPr>
          <w:rFonts w:asciiTheme="minorHAnsi" w:hAnsiTheme="minorHAnsi" w:cstheme="minorHAnsi"/>
        </w:rPr>
        <w:t xml:space="preserve"> </w:t>
      </w:r>
      <w:r w:rsidR="00E73428" w:rsidRPr="005E75DE">
        <w:rPr>
          <w:rFonts w:asciiTheme="minorHAnsi" w:hAnsiTheme="minorHAnsi"/>
        </w:rPr>
        <w:t>V prípade, ak je prijímateľ a RO OP TP tá istá osoba</w:t>
      </w:r>
      <w:r w:rsidR="00E73428">
        <w:t>, ž</w:t>
      </w:r>
      <w:r w:rsidR="00E73428" w:rsidRPr="00677906">
        <w:t xml:space="preserve">iadateľ je povinný </w:t>
      </w:r>
      <w:r w:rsidR="00E73428" w:rsidRPr="00677906">
        <w:rPr>
          <w:b/>
        </w:rPr>
        <w:t xml:space="preserve">poskytnúť RO OP TP súčinnosť </w:t>
      </w:r>
      <w:r w:rsidR="00E73428" w:rsidRPr="00677906">
        <w:t>v rozsahu potrebnom na vydanie rozhodnutia o schválení ŽoNFP</w:t>
      </w:r>
      <w:r w:rsidR="00E73428">
        <w:t>.</w:t>
      </w:r>
      <w:r w:rsidR="00E73428" w:rsidRPr="00677906">
        <w:t xml:space="preserve"> Práva a povinnosti poskytovateľa a prijímateľa sú upravené </w:t>
      </w:r>
      <w:r w:rsidR="00E73428">
        <w:t xml:space="preserve">v prílohe </w:t>
      </w:r>
      <w:r w:rsidR="00E73428" w:rsidRPr="00677906">
        <w:t>rozhodnut</w:t>
      </w:r>
      <w:r w:rsidR="00E73428">
        <w:t>ia</w:t>
      </w:r>
      <w:r w:rsidR="00E73428" w:rsidRPr="00677906">
        <w:t xml:space="preserve"> o schválení ŽoNFP.</w:t>
      </w:r>
    </w:p>
    <w:p w14:paraId="31D03135" w14:textId="3A31A9C1" w:rsidR="00E54FE7" w:rsidRPr="00F43906" w:rsidRDefault="00E54FE7" w:rsidP="00E039BA">
      <w:pPr>
        <w:spacing w:before="120" w:after="120" w:line="240" w:lineRule="auto"/>
        <w:jc w:val="both"/>
        <w:rPr>
          <w:rFonts w:asciiTheme="minorHAnsi" w:hAnsiTheme="minorHAnsi" w:cstheme="minorHAnsi"/>
        </w:rPr>
      </w:pPr>
      <w:r w:rsidRPr="00F43906">
        <w:rPr>
          <w:rFonts w:asciiTheme="minorHAnsi" w:hAnsiTheme="minorHAnsi" w:cstheme="minorHAnsi"/>
        </w:rPr>
        <w:t>RO</w:t>
      </w:r>
      <w:r w:rsidR="00517A3C" w:rsidRPr="00F43906">
        <w:rPr>
          <w:rFonts w:asciiTheme="minorHAnsi" w:hAnsiTheme="minorHAnsi" w:cstheme="minorHAnsi"/>
        </w:rPr>
        <w:t xml:space="preserve"> OP TP</w:t>
      </w:r>
      <w:r w:rsidRPr="00F43906">
        <w:rPr>
          <w:rFonts w:asciiTheme="minorHAnsi" w:hAnsiTheme="minorHAnsi" w:cstheme="minorHAnsi"/>
        </w:rPr>
        <w:t xml:space="preserve"> zasiela návrh na uzavretie zmluvy o  NFP a určí lehotu na prijatie návrhu žiadateľovi:</w:t>
      </w:r>
    </w:p>
    <w:p w14:paraId="1AFC92A0" w14:textId="262077EB"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 xml:space="preserve">ktorému rozhodnutie o schválení </w:t>
      </w:r>
      <w:r w:rsidR="002B00CF">
        <w:rPr>
          <w:rFonts w:asciiTheme="minorHAnsi" w:hAnsiTheme="minorHAnsi" w:cstheme="minorHAnsi"/>
          <w:spacing w:val="-3"/>
          <w:sz w:val="22"/>
          <w:szCs w:val="22"/>
        </w:rPr>
        <w:t xml:space="preserve">ŽoNFP </w:t>
      </w:r>
      <w:r w:rsidRPr="00F43906">
        <w:rPr>
          <w:rFonts w:asciiTheme="minorHAnsi" w:hAnsiTheme="minorHAnsi" w:cstheme="minorHAnsi"/>
          <w:spacing w:val="-3"/>
          <w:sz w:val="22"/>
          <w:szCs w:val="22"/>
        </w:rPr>
        <w:t xml:space="preserve">nadobudlo právoplatnosť, </w:t>
      </w:r>
    </w:p>
    <w:p w14:paraId="6691CBD4" w14:textId="77777777"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splnil podmienky určené vo výroku rozhodnutia podľa § 19 ods. 11 zákona o príspevku z</w:t>
      </w:r>
      <w:r w:rsidR="00DB2304" w:rsidRPr="00F43906">
        <w:rPr>
          <w:rFonts w:asciiTheme="minorHAnsi" w:hAnsiTheme="minorHAnsi" w:cstheme="minorHAnsi"/>
          <w:spacing w:val="-3"/>
          <w:sz w:val="22"/>
          <w:szCs w:val="22"/>
        </w:rPr>
        <w:t> </w:t>
      </w:r>
      <w:r w:rsidRPr="00F43906">
        <w:rPr>
          <w:rFonts w:asciiTheme="minorHAnsi" w:hAnsiTheme="minorHAnsi" w:cstheme="minorHAnsi"/>
          <w:spacing w:val="-3"/>
          <w:sz w:val="22"/>
          <w:szCs w:val="22"/>
        </w:rPr>
        <w:t xml:space="preserve">EŠIF, ak boli podmienky vo výroku rozhodnutia určené a, </w:t>
      </w:r>
    </w:p>
    <w:p w14:paraId="02457DB4" w14:textId="77777777" w:rsidR="00E54FE7" w:rsidRPr="00F43906" w:rsidRDefault="00E54FE7" w:rsidP="00991FB8">
      <w:pPr>
        <w:pStyle w:val="Odsekzoznamu"/>
        <w:numPr>
          <w:ilvl w:val="1"/>
          <w:numId w:val="24"/>
        </w:numPr>
        <w:tabs>
          <w:tab w:val="left" w:pos="900"/>
        </w:tabs>
        <w:spacing w:before="120" w:after="240"/>
        <w:ind w:left="901" w:hanging="476"/>
        <w:contextualSpacing w:val="0"/>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poskytol potrebnú súčinnosť.</w:t>
      </w:r>
    </w:p>
    <w:p w14:paraId="34E0B85C" w14:textId="2B0695CA" w:rsidR="00412BEC" w:rsidRPr="00F43906" w:rsidRDefault="00412BEC"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Zmluva o NFP, ktorú RO OP TP uzavrie so </w:t>
      </w:r>
      <w:r w:rsidR="008101C2" w:rsidRPr="00F43906">
        <w:rPr>
          <w:rFonts w:asciiTheme="minorHAnsi" w:hAnsiTheme="minorHAnsi" w:cstheme="minorHAnsi"/>
        </w:rPr>
        <w:t>ž</w:t>
      </w:r>
      <w:r w:rsidRPr="00F43906">
        <w:rPr>
          <w:rFonts w:asciiTheme="minorHAnsi" w:hAnsiTheme="minorHAnsi" w:cstheme="minorHAnsi"/>
        </w:rPr>
        <w:t>iadateľom po</w:t>
      </w:r>
      <w:r w:rsidR="00E54FE7" w:rsidRPr="00F43906">
        <w:rPr>
          <w:rFonts w:asciiTheme="minorHAnsi" w:hAnsiTheme="minorHAnsi" w:cstheme="minorHAnsi"/>
        </w:rPr>
        <w:t xml:space="preserve"> ukončení procesu schvaľovania </w:t>
      </w:r>
      <w:r w:rsidRPr="00F43906">
        <w:rPr>
          <w:rFonts w:asciiTheme="minorHAnsi" w:hAnsiTheme="minorHAnsi" w:cstheme="minorHAnsi"/>
        </w:rPr>
        <w:t>a</w:t>
      </w:r>
      <w:r w:rsidR="008101C2" w:rsidRPr="00F43906">
        <w:rPr>
          <w:rFonts w:asciiTheme="minorHAnsi" w:hAnsiTheme="minorHAnsi" w:cstheme="minorHAnsi"/>
        </w:rPr>
        <w:t> </w:t>
      </w:r>
      <w:r w:rsidRPr="00F43906">
        <w:rPr>
          <w:rFonts w:asciiTheme="minorHAnsi" w:hAnsiTheme="minorHAnsi" w:cstheme="minorHAnsi"/>
        </w:rPr>
        <w:t>výbere vhodných projektov, upravuje podrobné podmienky realizácie schválenéh</w:t>
      </w:r>
      <w:r w:rsidR="00E54FE7" w:rsidRPr="00F43906">
        <w:rPr>
          <w:rFonts w:asciiTheme="minorHAnsi" w:hAnsiTheme="minorHAnsi" w:cstheme="minorHAnsi"/>
        </w:rPr>
        <w:t xml:space="preserve">o projektu </w:t>
      </w:r>
      <w:r w:rsidRPr="00F43906">
        <w:rPr>
          <w:rFonts w:asciiTheme="minorHAnsi" w:hAnsiTheme="minorHAnsi" w:cstheme="minorHAnsi"/>
        </w:rPr>
        <w:t>a</w:t>
      </w:r>
      <w:r w:rsidR="0094312A" w:rsidRPr="00F43906">
        <w:rPr>
          <w:rFonts w:asciiTheme="minorHAnsi" w:hAnsiTheme="minorHAnsi" w:cstheme="minorHAnsi"/>
        </w:rPr>
        <w:t> </w:t>
      </w:r>
      <w:r w:rsidRPr="00F43906">
        <w:rPr>
          <w:rFonts w:asciiTheme="minorHAnsi" w:hAnsiTheme="minorHAnsi" w:cstheme="minorHAnsi"/>
        </w:rPr>
        <w:t>zohľadňuje  pre  prijímateľa  relevantné  ustanovenia  všeobecne  záväzných</w:t>
      </w:r>
      <w:r w:rsidR="00E039BA">
        <w:rPr>
          <w:rFonts w:asciiTheme="minorHAnsi" w:hAnsiTheme="minorHAnsi" w:cstheme="minorHAnsi"/>
        </w:rPr>
        <w:t xml:space="preserve"> právnych  predpisov  EÚ a SR </w:t>
      </w:r>
      <w:r w:rsidRPr="00F43906">
        <w:rPr>
          <w:rFonts w:asciiTheme="minorHAnsi" w:hAnsiTheme="minorHAnsi" w:cstheme="minorHAnsi"/>
        </w:rPr>
        <w:t>a</w:t>
      </w:r>
      <w:r w:rsidR="00E60409">
        <w:rPr>
          <w:rFonts w:asciiTheme="minorHAnsi" w:hAnsiTheme="minorHAnsi" w:cstheme="minorHAnsi"/>
        </w:rPr>
        <w:t> </w:t>
      </w:r>
      <w:r w:rsidRPr="00F43906">
        <w:rPr>
          <w:rFonts w:asciiTheme="minorHAnsi" w:hAnsiTheme="minorHAnsi" w:cstheme="minorHAnsi"/>
        </w:rPr>
        <w:t xml:space="preserve"> relevantné  ustanovenia  Systému  riadenia  EŠIF, Systému finančného riadenia a ďalších riadiacich dokumentov, ktorých úprava bola právnymi normami ponechaná na príslušné orgány.</w:t>
      </w:r>
    </w:p>
    <w:p w14:paraId="2C0D660F" w14:textId="58AFBF20" w:rsidR="002F6327" w:rsidRPr="00F43906" w:rsidRDefault="00412BEC" w:rsidP="00E039BA">
      <w:pPr>
        <w:spacing w:before="120" w:after="120" w:line="240" w:lineRule="auto"/>
        <w:jc w:val="both"/>
        <w:rPr>
          <w:rFonts w:asciiTheme="minorHAnsi" w:hAnsiTheme="minorHAnsi" w:cstheme="minorHAnsi"/>
        </w:rPr>
      </w:pPr>
      <w:r w:rsidRPr="00F43906">
        <w:rPr>
          <w:rFonts w:asciiTheme="minorHAnsi" w:hAnsiTheme="minorHAnsi" w:cstheme="minorHAnsi"/>
        </w:rPr>
        <w:t>Vzor zmluvy o NFP</w:t>
      </w:r>
      <w:r w:rsidR="00E54FE7" w:rsidRPr="00F43906">
        <w:rPr>
          <w:rFonts w:asciiTheme="minorHAnsi" w:hAnsiTheme="minorHAnsi" w:cstheme="minorHAnsi"/>
        </w:rPr>
        <w:t xml:space="preserve"> ako aj </w:t>
      </w:r>
      <w:r w:rsidR="00E73428">
        <w:rPr>
          <w:rFonts w:asciiTheme="minorHAnsi" w:hAnsiTheme="minorHAnsi" w:cstheme="minorHAnsi"/>
        </w:rPr>
        <w:t>r</w:t>
      </w:r>
      <w:r w:rsidR="00E54FE7" w:rsidRPr="00F43906">
        <w:rPr>
          <w:rFonts w:asciiTheme="minorHAnsi" w:hAnsiTheme="minorHAnsi" w:cstheme="minorHAnsi"/>
        </w:rPr>
        <w:t xml:space="preserve">ozhodnutia o schválení ŽoNFP </w:t>
      </w:r>
      <w:r w:rsidR="0059622C" w:rsidRPr="00F43906">
        <w:rPr>
          <w:rFonts w:asciiTheme="minorHAnsi" w:hAnsiTheme="minorHAnsi" w:cstheme="minorHAnsi"/>
        </w:rPr>
        <w:t>(</w:t>
      </w:r>
      <w:r w:rsidR="00E54FE7" w:rsidRPr="00F43906">
        <w:rPr>
          <w:rFonts w:asciiTheme="minorHAnsi" w:hAnsiTheme="minorHAnsi" w:cstheme="minorHAnsi"/>
        </w:rPr>
        <w:t>v prípade</w:t>
      </w:r>
      <w:r w:rsidR="0059622C" w:rsidRPr="00F43906">
        <w:rPr>
          <w:rFonts w:asciiTheme="minorHAnsi" w:hAnsiTheme="minorHAnsi" w:cstheme="minorHAnsi"/>
        </w:rPr>
        <w:t>,</w:t>
      </w:r>
      <w:r w:rsidRPr="00F43906">
        <w:rPr>
          <w:rFonts w:asciiTheme="minorHAnsi" w:hAnsiTheme="minorHAnsi" w:cstheme="minorHAnsi"/>
        </w:rPr>
        <w:t xml:space="preserve"> </w:t>
      </w:r>
      <w:r w:rsidR="00E54FE7" w:rsidRPr="00F43906">
        <w:rPr>
          <w:rFonts w:asciiTheme="minorHAnsi" w:hAnsiTheme="minorHAnsi" w:cstheme="minorHAnsi"/>
        </w:rPr>
        <w:t>ak je prijímateľ a RO OP TP tá istá osoba</w:t>
      </w:r>
      <w:r w:rsidR="0059622C" w:rsidRPr="00F43906">
        <w:rPr>
          <w:rFonts w:asciiTheme="minorHAnsi" w:hAnsiTheme="minorHAnsi" w:cstheme="minorHAnsi"/>
        </w:rPr>
        <w:t>)</w:t>
      </w:r>
      <w:r w:rsidR="00E54FE7" w:rsidRPr="00F43906">
        <w:rPr>
          <w:rFonts w:asciiTheme="minorHAnsi" w:hAnsiTheme="minorHAnsi" w:cstheme="minorHAnsi"/>
        </w:rPr>
        <w:t>,  sú</w:t>
      </w:r>
      <w:r w:rsidRPr="00F43906">
        <w:rPr>
          <w:rFonts w:asciiTheme="minorHAnsi" w:hAnsiTheme="minorHAnsi" w:cstheme="minorHAnsi"/>
        </w:rPr>
        <w:t xml:space="preserve"> zverejnen</w:t>
      </w:r>
      <w:r w:rsidR="00E54FE7" w:rsidRPr="00F43906">
        <w:rPr>
          <w:rFonts w:asciiTheme="minorHAnsi" w:hAnsiTheme="minorHAnsi" w:cstheme="minorHAnsi"/>
        </w:rPr>
        <w:t>é</w:t>
      </w:r>
      <w:r w:rsidRPr="00F43906">
        <w:rPr>
          <w:rFonts w:asciiTheme="minorHAnsi" w:hAnsiTheme="minorHAnsi" w:cstheme="minorHAnsi"/>
        </w:rPr>
        <w:t xml:space="preserve"> na webovom sídle RO</w:t>
      </w:r>
      <w:r w:rsidR="00D95256" w:rsidRPr="00F43906">
        <w:rPr>
          <w:rFonts w:asciiTheme="minorHAnsi" w:hAnsiTheme="minorHAnsi" w:cstheme="minorHAnsi"/>
        </w:rPr>
        <w:t xml:space="preserve"> OP TP </w:t>
      </w:r>
      <w:r w:rsidRPr="00F43906">
        <w:rPr>
          <w:rFonts w:asciiTheme="minorHAnsi" w:hAnsiTheme="minorHAnsi" w:cstheme="minorHAnsi"/>
        </w:rPr>
        <w:t xml:space="preserve"> </w:t>
      </w:r>
      <w:hyperlink r:id="rId34" w:history="1">
        <w:r w:rsidR="00027396" w:rsidRPr="00F43906">
          <w:rPr>
            <w:rStyle w:val="Hypertextovprepojenie"/>
            <w:rFonts w:asciiTheme="minorHAnsi" w:hAnsiTheme="minorHAnsi" w:cstheme="minorHAnsi"/>
          </w:rPr>
          <w:t>http://optp.vlada.gov.sk/ine-dokumenty/</w:t>
        </w:r>
      </w:hyperlink>
      <w:r w:rsidR="001132F4" w:rsidRPr="00F43906">
        <w:rPr>
          <w:rFonts w:asciiTheme="minorHAnsi" w:hAnsiTheme="minorHAnsi" w:cstheme="minorHAnsi"/>
        </w:rPr>
        <w:t>. V</w:t>
      </w:r>
      <w:r w:rsidR="00E039BA">
        <w:rPr>
          <w:rFonts w:asciiTheme="minorHAnsi" w:hAnsiTheme="minorHAnsi" w:cstheme="minorHAnsi"/>
        </w:rPr>
        <w:t> </w:t>
      </w:r>
      <w:r w:rsidR="001132F4" w:rsidRPr="00F43906">
        <w:rPr>
          <w:rFonts w:asciiTheme="minorHAnsi" w:hAnsiTheme="minorHAnsi" w:cstheme="minorHAnsi"/>
        </w:rPr>
        <w:t>prípade zmeny vzoru zmluvy o NFP</w:t>
      </w:r>
      <w:r w:rsidR="00E54FE7" w:rsidRPr="00F43906">
        <w:rPr>
          <w:rFonts w:asciiTheme="minorHAnsi" w:hAnsiTheme="minorHAnsi" w:cstheme="minorHAnsi"/>
        </w:rPr>
        <w:t>/</w:t>
      </w:r>
      <w:r w:rsidR="00E73428">
        <w:rPr>
          <w:rFonts w:asciiTheme="minorHAnsi" w:hAnsiTheme="minorHAnsi" w:cstheme="minorHAnsi"/>
        </w:rPr>
        <w:t>r</w:t>
      </w:r>
      <w:r w:rsidR="00E54FE7" w:rsidRPr="00F43906">
        <w:rPr>
          <w:rFonts w:asciiTheme="minorHAnsi" w:hAnsiTheme="minorHAnsi" w:cstheme="minorHAnsi"/>
        </w:rPr>
        <w:t xml:space="preserve">ozhodnutia o schválení ŽoNFP </w:t>
      </w:r>
      <w:r w:rsidR="001132F4" w:rsidRPr="00F43906">
        <w:rPr>
          <w:rFonts w:asciiTheme="minorHAnsi" w:hAnsiTheme="minorHAnsi" w:cstheme="minorHAnsi"/>
        </w:rPr>
        <w:t>zverejnen</w:t>
      </w:r>
      <w:r w:rsidR="00E54FE7" w:rsidRPr="00F43906">
        <w:rPr>
          <w:rFonts w:asciiTheme="minorHAnsi" w:hAnsiTheme="minorHAnsi" w:cstheme="minorHAnsi"/>
        </w:rPr>
        <w:t>ých</w:t>
      </w:r>
      <w:r w:rsidR="001132F4" w:rsidRPr="00F43906">
        <w:rPr>
          <w:rFonts w:asciiTheme="minorHAnsi" w:hAnsiTheme="minorHAnsi" w:cstheme="minorHAnsi"/>
        </w:rPr>
        <w:t xml:space="preserve"> na webovom sídle RO OP TP, ktor</w:t>
      </w:r>
      <w:r w:rsidR="00E54FE7" w:rsidRPr="00F43906">
        <w:rPr>
          <w:rFonts w:asciiTheme="minorHAnsi" w:hAnsiTheme="minorHAnsi" w:cstheme="minorHAnsi"/>
        </w:rPr>
        <w:t>é</w:t>
      </w:r>
      <w:r w:rsidR="001132F4" w:rsidRPr="00F43906">
        <w:rPr>
          <w:rFonts w:asciiTheme="minorHAnsi" w:hAnsiTheme="minorHAnsi" w:cstheme="minorHAnsi"/>
        </w:rPr>
        <w:t xml:space="preserve"> nie </w:t>
      </w:r>
      <w:r w:rsidR="00E54FE7" w:rsidRPr="00F43906">
        <w:rPr>
          <w:rFonts w:asciiTheme="minorHAnsi" w:hAnsiTheme="minorHAnsi" w:cstheme="minorHAnsi"/>
        </w:rPr>
        <w:t>sú</w:t>
      </w:r>
      <w:r w:rsidR="001132F4" w:rsidRPr="00F43906">
        <w:rPr>
          <w:rFonts w:asciiTheme="minorHAnsi" w:hAnsiTheme="minorHAnsi" w:cstheme="minorHAnsi"/>
        </w:rPr>
        <w:t xml:space="preserve"> prílohou vyzvania,  RO</w:t>
      </w:r>
      <w:r w:rsidR="00E97B8E" w:rsidRPr="00F43906">
        <w:rPr>
          <w:rFonts w:asciiTheme="minorHAnsi" w:hAnsiTheme="minorHAnsi" w:cstheme="minorHAnsi"/>
        </w:rPr>
        <w:t xml:space="preserve"> OP TP</w:t>
      </w:r>
      <w:r w:rsidR="001132F4" w:rsidRPr="00F43906">
        <w:rPr>
          <w:rFonts w:asciiTheme="minorHAnsi" w:hAnsiTheme="minorHAnsi" w:cstheme="minorHAnsi"/>
        </w:rPr>
        <w:t xml:space="preserve"> nahradí zverejnen</w:t>
      </w:r>
      <w:r w:rsidR="00062976">
        <w:rPr>
          <w:rFonts w:asciiTheme="minorHAnsi" w:hAnsiTheme="minorHAnsi" w:cstheme="minorHAnsi"/>
        </w:rPr>
        <w:t>ý</w:t>
      </w:r>
      <w:r w:rsidR="001132F4" w:rsidRPr="00F43906">
        <w:rPr>
          <w:rFonts w:asciiTheme="minorHAnsi" w:hAnsiTheme="minorHAnsi" w:cstheme="minorHAnsi"/>
        </w:rPr>
        <w:t xml:space="preserve"> vzor novou verziou. Predchádzajúc</w:t>
      </w:r>
      <w:r w:rsidR="00E54FE7" w:rsidRPr="00F43906">
        <w:rPr>
          <w:rFonts w:asciiTheme="minorHAnsi" w:hAnsiTheme="minorHAnsi" w:cstheme="minorHAnsi"/>
        </w:rPr>
        <w:t>e</w:t>
      </w:r>
      <w:r w:rsidR="001132F4" w:rsidRPr="00F43906">
        <w:rPr>
          <w:rFonts w:asciiTheme="minorHAnsi" w:hAnsiTheme="minorHAnsi" w:cstheme="minorHAnsi"/>
        </w:rPr>
        <w:t xml:space="preserve"> verzi</w:t>
      </w:r>
      <w:r w:rsidR="00E54FE7" w:rsidRPr="00F43906">
        <w:rPr>
          <w:rFonts w:asciiTheme="minorHAnsi" w:hAnsiTheme="minorHAnsi" w:cstheme="minorHAnsi"/>
        </w:rPr>
        <w:t>e</w:t>
      </w:r>
      <w:r w:rsidR="001132F4" w:rsidRPr="00F43906">
        <w:rPr>
          <w:rFonts w:asciiTheme="minorHAnsi" w:hAnsiTheme="minorHAnsi" w:cstheme="minorHAnsi"/>
        </w:rPr>
        <w:t xml:space="preserve"> </w:t>
      </w:r>
      <w:r w:rsidR="00E54FE7" w:rsidRPr="00F43906">
        <w:rPr>
          <w:rFonts w:asciiTheme="minorHAnsi" w:hAnsiTheme="minorHAnsi" w:cstheme="minorHAnsi"/>
        </w:rPr>
        <w:t>sú</w:t>
      </w:r>
      <w:r w:rsidR="001132F4" w:rsidRPr="00F43906">
        <w:rPr>
          <w:rFonts w:asciiTheme="minorHAnsi" w:hAnsiTheme="minorHAnsi" w:cstheme="minorHAnsi"/>
        </w:rPr>
        <w:t xml:space="preserve"> dostupn</w:t>
      </w:r>
      <w:r w:rsidR="00E54FE7" w:rsidRPr="00F43906">
        <w:rPr>
          <w:rFonts w:asciiTheme="minorHAnsi" w:hAnsiTheme="minorHAnsi" w:cstheme="minorHAnsi"/>
        </w:rPr>
        <w:t>é</w:t>
      </w:r>
      <w:r w:rsidR="001132F4" w:rsidRPr="00F43906">
        <w:rPr>
          <w:rFonts w:asciiTheme="minorHAnsi" w:hAnsiTheme="minorHAnsi" w:cstheme="minorHAnsi"/>
        </w:rPr>
        <w:t xml:space="preserve">   v archíve   s jasným   označením   čísla   verzie   a vymedzeným   obdobím   platnosti.</w:t>
      </w:r>
    </w:p>
    <w:p w14:paraId="19110F9D" w14:textId="11CA9BF6" w:rsidR="00B31E38" w:rsidRPr="00F43906" w:rsidRDefault="00B31E38" w:rsidP="00E039BA">
      <w:pPr>
        <w:spacing w:before="120" w:after="120" w:line="240" w:lineRule="auto"/>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RO OP TP zašle žiadateľovi návrh na uzavretie zmluvy o</w:t>
      </w:r>
      <w:r w:rsidR="00E73428">
        <w:rPr>
          <w:rFonts w:asciiTheme="minorHAnsi" w:eastAsiaTheme="minorHAnsi" w:hAnsiTheme="minorHAnsi" w:cstheme="minorHAnsi"/>
          <w:color w:val="000000"/>
        </w:rPr>
        <w:t xml:space="preserve"> </w:t>
      </w:r>
      <w:r w:rsidRPr="00F43906">
        <w:rPr>
          <w:rFonts w:asciiTheme="minorHAnsi" w:eastAsiaTheme="minorHAnsi" w:hAnsiTheme="minorHAnsi" w:cstheme="minorHAnsi"/>
          <w:color w:val="000000"/>
        </w:rPr>
        <w:t xml:space="preserve">NFP </w:t>
      </w:r>
      <w:r w:rsidR="002B00CF">
        <w:rPr>
          <w:rFonts w:asciiTheme="minorHAnsi" w:eastAsiaTheme="minorHAnsi" w:hAnsiTheme="minorHAnsi" w:cstheme="minorHAnsi"/>
          <w:color w:val="000000"/>
        </w:rPr>
        <w:t>podpísanej</w:t>
      </w:r>
      <w:r w:rsidRPr="00F43906">
        <w:rPr>
          <w:rFonts w:asciiTheme="minorHAnsi" w:eastAsiaTheme="minorHAnsi" w:hAnsiTheme="minorHAnsi" w:cstheme="minorHAnsi"/>
          <w:color w:val="000000"/>
        </w:rPr>
        <w:t xml:space="preserve"> štatutárnym orgánom</w:t>
      </w:r>
      <w:r w:rsidR="002B00CF">
        <w:rPr>
          <w:rFonts w:asciiTheme="minorHAnsi" w:eastAsiaTheme="minorHAnsi" w:hAnsiTheme="minorHAnsi" w:cstheme="minorHAnsi"/>
          <w:color w:val="000000"/>
        </w:rPr>
        <w:t xml:space="preserve"> </w:t>
      </w:r>
      <w:r w:rsidR="002B00CF">
        <w:t>RO OP TP, resp. jeho oprávneným zástupcom, kvalifikovaným elektronickým podpisom s mandátnym certifikátom</w:t>
      </w:r>
      <w:r w:rsidR="002B00CF" w:rsidDel="001E5F0A">
        <w:t xml:space="preserve"> </w:t>
      </w:r>
      <w:r w:rsidR="002B00CF">
        <w:t>prostredníctvom evidencie Komunikácia v ITMS2014</w:t>
      </w:r>
      <w:r w:rsidR="002B00CF">
        <w:softHyphen/>
        <w:t>+ alebo iným vhodným spôsobom v termíne do 10  pracovných dní od splnenia všetkých podmienok uvedených v odsekoch a), b), c) tejto časti vyzvania</w:t>
      </w:r>
      <w:r w:rsidRPr="00F43906">
        <w:rPr>
          <w:rFonts w:asciiTheme="minorHAnsi" w:eastAsiaTheme="minorHAnsi" w:hAnsiTheme="minorHAnsi" w:cstheme="minorHAnsi"/>
          <w:color w:val="000000"/>
        </w:rPr>
        <w:t>. V zmysle zákona o</w:t>
      </w:r>
      <w:r w:rsidR="00C304C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e-Government</w:t>
      </w:r>
      <w:r w:rsidR="001057B3" w:rsidRPr="00F43906">
        <w:rPr>
          <w:rFonts w:asciiTheme="minorHAnsi" w:eastAsiaTheme="minorHAnsi" w:hAnsiTheme="minorHAnsi" w:cstheme="minorHAnsi"/>
          <w:color w:val="000000"/>
        </w:rPr>
        <w:t xml:space="preserve">e je </w:t>
      </w:r>
      <w:r w:rsidR="00E977FB">
        <w:rPr>
          <w:rFonts w:asciiTheme="minorHAnsi" w:eastAsiaTheme="minorHAnsi" w:hAnsiTheme="minorHAnsi" w:cstheme="minorHAnsi"/>
          <w:color w:val="000000"/>
        </w:rPr>
        <w:t>od 1.</w:t>
      </w:r>
      <w:r w:rsidRPr="00F43906">
        <w:rPr>
          <w:rFonts w:asciiTheme="minorHAnsi" w:eastAsiaTheme="minorHAnsi" w:hAnsiTheme="minorHAnsi" w:cstheme="minorHAnsi"/>
          <w:color w:val="000000"/>
        </w:rPr>
        <w:t xml:space="preserve">11.2016 zmluva o NFP vyhotovená v elektronickej podobe a zmluvné strany ju podpisujú kvalifikovaným elektronickým podpisom </w:t>
      </w:r>
      <w:r w:rsidR="00D23D2F">
        <w:rPr>
          <w:rFonts w:asciiTheme="minorHAnsi" w:eastAsiaTheme="minorHAnsi" w:hAnsiTheme="minorHAnsi" w:cstheme="minorHAnsi"/>
          <w:color w:val="000000"/>
        </w:rPr>
        <w:t>s</w:t>
      </w:r>
      <w:r w:rsidR="00866524">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 xml:space="preserve"> mandátn</w:t>
      </w:r>
      <w:r w:rsidR="00D23D2F">
        <w:rPr>
          <w:rFonts w:asciiTheme="minorHAnsi" w:eastAsiaTheme="minorHAnsi" w:hAnsiTheme="minorHAnsi" w:cstheme="minorHAnsi"/>
          <w:color w:val="000000"/>
        </w:rPr>
        <w:t>ym</w:t>
      </w:r>
      <w:r w:rsidRPr="00F43906">
        <w:rPr>
          <w:rFonts w:asciiTheme="minorHAnsi" w:eastAsiaTheme="minorHAnsi" w:hAnsiTheme="minorHAnsi" w:cstheme="minorHAnsi"/>
          <w:color w:val="000000"/>
        </w:rPr>
        <w:t xml:space="preserve"> certifikát</w:t>
      </w:r>
      <w:r w:rsidR="00D23D2F">
        <w:rPr>
          <w:rFonts w:asciiTheme="minorHAnsi" w:eastAsiaTheme="minorHAnsi" w:hAnsiTheme="minorHAnsi" w:cstheme="minorHAnsi"/>
          <w:color w:val="000000"/>
        </w:rPr>
        <w:t>om</w:t>
      </w:r>
      <w:r w:rsidRPr="00F43906">
        <w:rPr>
          <w:rFonts w:asciiTheme="minorHAnsi" w:eastAsiaTheme="minorHAnsi" w:hAnsiTheme="minorHAnsi" w:cstheme="minorHAnsi"/>
          <w:color w:val="000000"/>
        </w:rPr>
        <w:t>. Uzatvorenie zmluvy</w:t>
      </w:r>
      <w:r w:rsidR="00C62127" w:rsidRPr="00F43906">
        <w:rPr>
          <w:rFonts w:asciiTheme="minorHAnsi" w:eastAsiaTheme="minorHAnsi" w:hAnsiTheme="minorHAnsi" w:cstheme="minorHAnsi"/>
          <w:color w:val="000000"/>
        </w:rPr>
        <w:t xml:space="preserve"> o NFP</w:t>
      </w:r>
      <w:r w:rsidRPr="00F43906">
        <w:rPr>
          <w:rFonts w:asciiTheme="minorHAnsi" w:eastAsiaTheme="minorHAnsi" w:hAnsiTheme="minorHAnsi" w:cstheme="minorHAnsi"/>
          <w:color w:val="000000"/>
        </w:rPr>
        <w:t xml:space="preserve"> v elektronickej podobe sa rovnako vzťahuje aj </w:t>
      </w:r>
      <w:r w:rsidR="008101C2" w:rsidRPr="00F43906">
        <w:rPr>
          <w:rFonts w:asciiTheme="minorHAnsi" w:eastAsiaTheme="minorHAnsi" w:hAnsiTheme="minorHAnsi" w:cstheme="minorHAnsi"/>
          <w:color w:val="000000"/>
        </w:rPr>
        <w:t>na uzavretie každého dodatku k z</w:t>
      </w:r>
      <w:r w:rsidRPr="00F43906">
        <w:rPr>
          <w:rFonts w:asciiTheme="minorHAnsi" w:eastAsiaTheme="minorHAnsi" w:hAnsiTheme="minorHAnsi" w:cstheme="minorHAnsi"/>
          <w:color w:val="000000"/>
        </w:rPr>
        <w:t xml:space="preserve">mluve o NFP. </w:t>
      </w:r>
      <w:r w:rsidR="001223FA" w:rsidRPr="002D24D7">
        <w:rPr>
          <w:rFonts w:asciiTheme="minorHAnsi" w:eastAsiaTheme="minorHAnsi" w:hAnsiTheme="minorHAnsi" w:cstheme="minorHAnsi"/>
          <w:color w:val="000000"/>
        </w:rPr>
        <w:t xml:space="preserve">V prípade elektronického podpisu zmluvy o NFP </w:t>
      </w:r>
      <w:r w:rsidR="001223FA" w:rsidRPr="002D24D7">
        <w:rPr>
          <w:rFonts w:asciiTheme="minorHAnsi" w:eastAsiaTheme="minorHAnsi" w:hAnsiTheme="minorHAnsi" w:cstheme="minorHAnsi"/>
          <w:color w:val="000000"/>
        </w:rPr>
        <w:lastRenderedPageBreak/>
        <w:t>splnomocnenou osobou je súčasťou dokumentu</w:t>
      </w:r>
      <w:r w:rsidR="001223FA">
        <w:rPr>
          <w:rFonts w:asciiTheme="minorHAnsi" w:eastAsiaTheme="minorHAnsi" w:hAnsiTheme="minorHAnsi" w:cstheme="minorHAnsi"/>
          <w:color w:val="000000"/>
        </w:rPr>
        <w:t xml:space="preserve"> zmluvy o NFP  aj Plnomocenstvo</w:t>
      </w:r>
      <w:r w:rsidR="001223FA" w:rsidRPr="002D24D7">
        <w:rPr>
          <w:rFonts w:asciiTheme="minorHAnsi" w:eastAsiaTheme="minorHAnsi" w:hAnsiTheme="minorHAnsi" w:cstheme="minorHAnsi"/>
          <w:color w:val="000000"/>
        </w:rPr>
        <w:t xml:space="preserve"> s uvedením čísla a</w:t>
      </w:r>
      <w:r w:rsidR="00866524">
        <w:rPr>
          <w:rFonts w:asciiTheme="minorHAnsi" w:eastAsiaTheme="minorHAnsi" w:hAnsiTheme="minorHAnsi" w:cstheme="minorHAnsi"/>
          <w:color w:val="000000"/>
        </w:rPr>
        <w:t> </w:t>
      </w:r>
      <w:r w:rsidR="001223FA" w:rsidRPr="002D24D7">
        <w:rPr>
          <w:rFonts w:asciiTheme="minorHAnsi" w:eastAsiaTheme="minorHAnsi" w:hAnsiTheme="minorHAnsi" w:cstheme="minorHAnsi"/>
          <w:color w:val="000000"/>
        </w:rPr>
        <w:t>dátumu Plnomocenstva</w:t>
      </w:r>
      <w:r w:rsidR="001223FA">
        <w:rPr>
          <w:rFonts w:asciiTheme="minorHAnsi" w:eastAsiaTheme="minorHAnsi" w:hAnsiTheme="minorHAnsi" w:cstheme="minorHAnsi"/>
          <w:color w:val="000000"/>
        </w:rPr>
        <w:t>.</w:t>
      </w:r>
      <w:r w:rsidR="00E73428">
        <w:rPr>
          <w:rFonts w:asciiTheme="minorHAnsi" w:eastAsiaTheme="minorHAnsi" w:hAnsiTheme="minorHAnsi" w:cstheme="minorHAnsi"/>
          <w:color w:val="000000"/>
        </w:rPr>
        <w:t xml:space="preserve"> </w:t>
      </w:r>
      <w:r w:rsidR="00E73428" w:rsidRPr="005E75DE">
        <w:rPr>
          <w:rFonts w:asciiTheme="minorHAnsi" w:hAnsiTheme="minorHAnsi"/>
        </w:rPr>
        <w:t>V prípade, ak je prijímateľ a RO OP TP tá istá osoba,</w:t>
      </w:r>
      <w:r w:rsidR="00E73428">
        <w:rPr>
          <w:rFonts w:asciiTheme="minorHAnsi" w:hAnsiTheme="minorHAnsi"/>
        </w:rPr>
        <w:t xml:space="preserve"> je </w:t>
      </w:r>
      <w:r w:rsidR="00E73428" w:rsidRPr="00677906">
        <w:t>rozhodnuti</w:t>
      </w:r>
      <w:r w:rsidR="00E73428">
        <w:t>e</w:t>
      </w:r>
      <w:r w:rsidR="00E73428" w:rsidRPr="00677906">
        <w:t xml:space="preserve"> o schválení ŽoNFP</w:t>
      </w:r>
      <w:r w:rsidR="00E73428" w:rsidRPr="00AA055F">
        <w:t xml:space="preserve"> </w:t>
      </w:r>
      <w:r w:rsidR="00E73428" w:rsidRPr="002A5A5B">
        <w:t>vyhotoven</w:t>
      </w:r>
      <w:r w:rsidR="00E73428">
        <w:t>é</w:t>
      </w:r>
      <w:r w:rsidR="00E73428" w:rsidRPr="002A5A5B">
        <w:t xml:space="preserve"> v elektronickej podobe </w:t>
      </w:r>
      <w:r w:rsidR="00E73428">
        <w:t>podpísané</w:t>
      </w:r>
      <w:r w:rsidR="00E73428" w:rsidRPr="002A5A5B">
        <w:t xml:space="preserve"> kvalifikovaným elektronickým podpisom (na základe kvalifikovaného certifikátu, mandátneho certifikátu).</w:t>
      </w:r>
    </w:p>
    <w:p w14:paraId="3E90BC6C" w14:textId="70F9D7AF" w:rsidR="00B31E38" w:rsidRPr="00F43906" w:rsidRDefault="000F7612" w:rsidP="00E039BA">
      <w:pPr>
        <w:autoSpaceDE w:val="0"/>
        <w:autoSpaceDN w:val="0"/>
        <w:adjustRightInd w:val="0"/>
        <w:spacing w:before="120" w:after="120" w:line="240" w:lineRule="auto"/>
        <w:jc w:val="both"/>
        <w:rPr>
          <w:rFonts w:asciiTheme="minorHAnsi" w:eastAsiaTheme="minorHAnsi" w:hAnsiTheme="minorHAnsi" w:cstheme="minorHAnsi"/>
          <w:color w:val="000000"/>
        </w:rPr>
      </w:pPr>
      <w:r>
        <w:rPr>
          <w:rFonts w:asciiTheme="minorHAnsi" w:eastAsiaTheme="minorHAnsi" w:hAnsiTheme="minorHAnsi" w:cstheme="minorHAnsi"/>
          <w:color w:val="000000"/>
        </w:rPr>
        <w:t>V</w:t>
      </w:r>
      <w:r w:rsidR="00B31E38" w:rsidRPr="00F43906">
        <w:rPr>
          <w:rFonts w:asciiTheme="minorHAnsi" w:eastAsiaTheme="minorHAnsi" w:hAnsiTheme="minorHAnsi" w:cstheme="minorHAnsi"/>
          <w:color w:val="000000"/>
        </w:rPr>
        <w:t> riadne odôvodnených prípadoch môže RO OP TP pristúpiť k podpisu zmluvy</w:t>
      </w:r>
      <w:r w:rsidR="00C62127" w:rsidRPr="00F43906">
        <w:rPr>
          <w:rFonts w:asciiTheme="minorHAnsi" w:eastAsiaTheme="minorHAnsi" w:hAnsiTheme="minorHAnsi" w:cstheme="minorHAnsi"/>
          <w:color w:val="000000"/>
        </w:rPr>
        <w:t xml:space="preserve"> o</w:t>
      </w:r>
      <w:r w:rsidR="00E73428">
        <w:rPr>
          <w:rFonts w:asciiTheme="minorHAnsi" w:eastAsiaTheme="minorHAnsi" w:hAnsiTheme="minorHAnsi" w:cstheme="minorHAnsi"/>
          <w:color w:val="000000"/>
        </w:rPr>
        <w:t xml:space="preserve"> </w:t>
      </w:r>
      <w:r w:rsidR="00C62127" w:rsidRPr="00F43906">
        <w:rPr>
          <w:rFonts w:asciiTheme="minorHAnsi" w:eastAsiaTheme="minorHAnsi" w:hAnsiTheme="minorHAnsi" w:cstheme="minorHAnsi"/>
          <w:color w:val="000000"/>
        </w:rPr>
        <w:t>NFP</w:t>
      </w:r>
      <w:r w:rsidR="00B31E38" w:rsidRPr="00F43906">
        <w:rPr>
          <w:rFonts w:asciiTheme="minorHAnsi" w:eastAsiaTheme="minorHAnsi" w:hAnsiTheme="minorHAnsi" w:cstheme="minorHAnsi"/>
          <w:color w:val="000000"/>
        </w:rPr>
        <w:t xml:space="preserve"> v </w:t>
      </w:r>
      <w:r>
        <w:rPr>
          <w:rFonts w:asciiTheme="minorHAnsi" w:eastAsiaTheme="minorHAnsi" w:hAnsiTheme="minorHAnsi" w:cstheme="minorHAnsi"/>
          <w:color w:val="000000"/>
        </w:rPr>
        <w:t>listinnej</w:t>
      </w:r>
      <w:r w:rsidRPr="00F43906">
        <w:rPr>
          <w:rFonts w:asciiTheme="minorHAnsi" w:eastAsiaTheme="minorHAnsi" w:hAnsiTheme="minorHAnsi" w:cstheme="minorHAnsi"/>
          <w:color w:val="000000"/>
        </w:rPr>
        <w:t xml:space="preserve"> </w:t>
      </w:r>
      <w:r>
        <w:rPr>
          <w:rFonts w:asciiTheme="minorHAnsi" w:eastAsiaTheme="minorHAnsi" w:hAnsiTheme="minorHAnsi" w:cstheme="minorHAnsi"/>
          <w:color w:val="000000"/>
        </w:rPr>
        <w:t>podobe</w:t>
      </w:r>
      <w:r w:rsidR="00B31E38" w:rsidRPr="00F43906">
        <w:rPr>
          <w:rFonts w:asciiTheme="minorHAnsi" w:eastAsiaTheme="minorHAnsi" w:hAnsiTheme="minorHAnsi" w:cstheme="minorHAnsi"/>
          <w:color w:val="000000"/>
        </w:rPr>
        <w:t xml:space="preserve">. </w:t>
      </w:r>
      <w:r>
        <w:t xml:space="preserve">Každá zmluvná strana môže vopred prejaviť vôľu uzavrieť zmluvu o NFP v listinnej podobe. </w:t>
      </w:r>
      <w:r w:rsidR="00B31E38" w:rsidRPr="00F43906">
        <w:rPr>
          <w:rFonts w:asciiTheme="minorHAnsi" w:eastAsiaTheme="minorHAnsi" w:hAnsiTheme="minorHAnsi" w:cstheme="minorHAnsi"/>
          <w:color w:val="000000"/>
        </w:rPr>
        <w:t>V tomto prípade RO OP TP zašle žiadateľovi návrh na uzavretie zmluvy o</w:t>
      </w:r>
      <w:r>
        <w:rPr>
          <w:rFonts w:asciiTheme="minorHAnsi" w:eastAsiaTheme="minorHAnsi" w:hAnsiTheme="minorHAnsi" w:cstheme="minorHAnsi"/>
          <w:color w:val="000000"/>
        </w:rPr>
        <w:t> </w:t>
      </w:r>
      <w:r w:rsidR="00B31E38" w:rsidRPr="00F43906">
        <w:rPr>
          <w:rFonts w:asciiTheme="minorHAnsi" w:eastAsiaTheme="minorHAnsi" w:hAnsiTheme="minorHAnsi" w:cstheme="minorHAnsi"/>
          <w:color w:val="000000"/>
        </w:rPr>
        <w:t>NFP</w:t>
      </w:r>
      <w:r>
        <w:rPr>
          <w:rFonts w:asciiTheme="minorHAnsi" w:eastAsiaTheme="minorHAnsi" w:hAnsiTheme="minorHAnsi" w:cstheme="minorHAnsi"/>
          <w:color w:val="000000"/>
        </w:rPr>
        <w:t xml:space="preserve">, </w:t>
      </w:r>
      <w:r>
        <w:rPr>
          <w:rFonts w:asciiTheme="minorHAnsi" w:eastAsiaTheme="minorHAnsi" w:hAnsiTheme="minorHAnsi" w:cstheme="minorHAnsi"/>
        </w:rPr>
        <w:t xml:space="preserve">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RO OP TP, resp. jeho oprávneným zástupcom,</w:t>
      </w:r>
      <w:r w:rsidR="00B31E38" w:rsidRPr="00F43906">
        <w:rPr>
          <w:rFonts w:asciiTheme="minorHAnsi" w:eastAsiaTheme="minorHAnsi" w:hAnsiTheme="minorHAnsi" w:cstheme="minorHAnsi"/>
          <w:color w:val="000000"/>
        </w:rPr>
        <w:t xml:space="preserve"> v</w:t>
      </w:r>
      <w:r w:rsidR="002E1664" w:rsidRPr="00F43906">
        <w:rPr>
          <w:rFonts w:asciiTheme="minorHAnsi" w:eastAsiaTheme="minorHAnsi" w:hAnsiTheme="minorHAnsi" w:cstheme="minorHAnsi"/>
          <w:color w:val="000000"/>
        </w:rPr>
        <w:t> </w:t>
      </w:r>
      <w:r w:rsidR="00B31E38" w:rsidRPr="00F43906">
        <w:rPr>
          <w:rFonts w:asciiTheme="minorHAnsi" w:eastAsiaTheme="minorHAnsi" w:hAnsiTheme="minorHAnsi" w:cstheme="minorHAnsi"/>
          <w:color w:val="000000"/>
        </w:rPr>
        <w:t xml:space="preserve">minimálne </w:t>
      </w:r>
      <w:r w:rsidR="001223FA">
        <w:rPr>
          <w:rFonts w:asciiTheme="minorHAnsi" w:eastAsiaTheme="minorHAnsi" w:hAnsiTheme="minorHAnsi" w:cstheme="minorHAnsi"/>
          <w:color w:val="000000"/>
        </w:rPr>
        <w:t>štyroch</w:t>
      </w:r>
      <w:r w:rsidR="001223FA" w:rsidRPr="00F43906">
        <w:rPr>
          <w:rFonts w:asciiTheme="minorHAnsi" w:eastAsiaTheme="minorHAnsi" w:hAnsiTheme="minorHAnsi" w:cstheme="minorHAnsi"/>
          <w:color w:val="000000"/>
        </w:rPr>
        <w:t xml:space="preserve"> </w:t>
      </w:r>
      <w:r w:rsidR="00B31E38" w:rsidRPr="00F43906">
        <w:rPr>
          <w:rFonts w:asciiTheme="minorHAnsi" w:eastAsiaTheme="minorHAnsi" w:hAnsiTheme="minorHAnsi" w:cstheme="minorHAnsi"/>
          <w:color w:val="000000"/>
        </w:rPr>
        <w:t>rovnopisoch doporučenou poštou, alebo iným vhodným spôsobom</w:t>
      </w:r>
      <w:r>
        <w:rPr>
          <w:rFonts w:asciiTheme="minorHAnsi" w:eastAsiaTheme="minorHAnsi" w:hAnsiTheme="minorHAnsi" w:cstheme="minorHAnsi"/>
          <w:color w:val="000000"/>
        </w:rPr>
        <w:t xml:space="preserve"> </w:t>
      </w:r>
      <w:r>
        <w:t>v termíne do 10  pracovných dní od splnenia všetkých podmienok uvedených v odsekoch a), b), c) tejto časti vyzvania</w:t>
      </w:r>
      <w:r>
        <w:rPr>
          <w:rFonts w:asciiTheme="minorHAnsi" w:eastAsiaTheme="minorHAnsi" w:hAnsiTheme="minorHAnsi" w:cstheme="minorHAnsi"/>
          <w:color w:val="000000"/>
        </w:rPr>
        <w:t>.</w:t>
      </w:r>
    </w:p>
    <w:p w14:paraId="51995286" w14:textId="77777777" w:rsidR="00B31E38" w:rsidRPr="00F43906" w:rsidRDefault="00B31E38" w:rsidP="00E039BA">
      <w:pPr>
        <w:autoSpaceDE w:val="0"/>
        <w:autoSpaceDN w:val="0"/>
        <w:adjustRightInd w:val="0"/>
        <w:spacing w:before="120" w:after="120" w:line="240" w:lineRule="auto"/>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RO OP TP poskytne žiadateľovi lehotu na prijatie návrhu na uzavretie zmluvy o poskytnutí NFP (minimálne 5 pracovných dní). </w:t>
      </w:r>
    </w:p>
    <w:p w14:paraId="01FFCFFA" w14:textId="3BD456F3" w:rsidR="00B31E38" w:rsidRPr="00F43906" w:rsidRDefault="00B31E38" w:rsidP="00E039BA">
      <w:pPr>
        <w:autoSpaceDE w:val="0"/>
        <w:autoSpaceDN w:val="0"/>
        <w:adjustRightInd w:val="0"/>
        <w:spacing w:before="120" w:after="120" w:line="240" w:lineRule="auto"/>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Návrh na uzavretie zmluvy o NFP zaniká dňom uplynutia lehoty určenej v tomto návrhu alebo doručením </w:t>
      </w:r>
      <w:r w:rsidR="000F7612">
        <w:rPr>
          <w:rFonts w:asciiTheme="minorHAnsi" w:eastAsiaTheme="minorHAnsi" w:hAnsiTheme="minorHAnsi" w:cstheme="minorHAnsi"/>
          <w:color w:val="000000"/>
        </w:rPr>
        <w:t xml:space="preserve">písomného </w:t>
      </w:r>
      <w:r w:rsidRPr="00F43906">
        <w:rPr>
          <w:rFonts w:asciiTheme="minorHAnsi" w:eastAsiaTheme="minorHAnsi" w:hAnsiTheme="minorHAnsi" w:cstheme="minorHAnsi"/>
          <w:color w:val="000000"/>
        </w:rPr>
        <w:t>prejavu žiadateľa o odmietnutí návrhu na uzavretie zmluvy o</w:t>
      </w:r>
      <w:r w:rsidR="000F7612">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NFP</w:t>
      </w:r>
      <w:r w:rsidR="000F7612">
        <w:rPr>
          <w:rFonts w:asciiTheme="minorHAnsi" w:eastAsiaTheme="minorHAnsi" w:hAnsiTheme="minorHAnsi" w:cstheme="minorHAnsi"/>
          <w:color w:val="000000"/>
        </w:rPr>
        <w:t xml:space="preserve"> riadiacemu orgánu OP TP</w:t>
      </w:r>
      <w:r w:rsidRPr="00F43906">
        <w:rPr>
          <w:rFonts w:asciiTheme="minorHAnsi" w:eastAsiaTheme="minorHAnsi" w:hAnsiTheme="minorHAnsi" w:cstheme="minorHAnsi"/>
          <w:color w:val="000000"/>
        </w:rPr>
        <w:t xml:space="preserve">. </w:t>
      </w:r>
      <w:r w:rsidR="00401B37" w:rsidRPr="00F43906">
        <w:rPr>
          <w:rFonts w:asciiTheme="minorHAnsi" w:hAnsiTheme="minorHAnsi" w:cstheme="minorHAnsi"/>
        </w:rPr>
        <w:t>RO OP TP je oprávnený rozhodnúť, že návrh na uzavretie zmluvy o</w:t>
      </w:r>
      <w:r w:rsidR="00C304C4" w:rsidRPr="00F43906">
        <w:rPr>
          <w:rFonts w:asciiTheme="minorHAnsi" w:hAnsiTheme="minorHAnsi" w:cstheme="minorHAnsi"/>
        </w:rPr>
        <w:t> </w:t>
      </w:r>
      <w:r w:rsidR="00401B37" w:rsidRPr="00F43906">
        <w:rPr>
          <w:rFonts w:asciiTheme="minorHAnsi" w:hAnsiTheme="minorHAnsi" w:cstheme="minorHAnsi"/>
        </w:rPr>
        <w:t>NFP bude odovzda</w:t>
      </w:r>
      <w:r w:rsidR="008101C2" w:rsidRPr="00F43906">
        <w:rPr>
          <w:rFonts w:asciiTheme="minorHAnsi" w:hAnsiTheme="minorHAnsi" w:cstheme="minorHAnsi"/>
        </w:rPr>
        <w:t xml:space="preserve">ný žiadateľovi po dohode s ním </w:t>
      </w:r>
      <w:r w:rsidR="00401B37" w:rsidRPr="00F43906">
        <w:rPr>
          <w:rFonts w:asciiTheme="minorHAnsi" w:hAnsiTheme="minorHAnsi" w:cstheme="minorHAnsi"/>
        </w:rPr>
        <w:t xml:space="preserve">na pracovisku RO OP TP. </w:t>
      </w:r>
      <w:r w:rsidRPr="00F43906">
        <w:rPr>
          <w:rFonts w:asciiTheme="minorHAnsi" w:eastAsiaTheme="minorHAnsi" w:hAnsiTheme="minorHAnsi" w:cstheme="minorHAnsi"/>
          <w:color w:val="000000"/>
        </w:rPr>
        <w:t xml:space="preserve">Žiadateľ je zároveň oprávnený rozhodnúť o nevyužití poskytnutej minimálnej lehoty na prijatie návrhu a o následnom prijatí/odmietnutí návrhu na uzavretie zmluvy o NFP. </w:t>
      </w:r>
    </w:p>
    <w:p w14:paraId="4DDA4F82" w14:textId="339506F3" w:rsidR="00B31E38" w:rsidRPr="00F43906" w:rsidRDefault="00580F96" w:rsidP="00E039BA">
      <w:pPr>
        <w:spacing w:before="120" w:after="120" w:line="240" w:lineRule="auto"/>
        <w:jc w:val="both"/>
        <w:rPr>
          <w:rFonts w:asciiTheme="minorHAnsi" w:hAnsiTheme="minorHAnsi" w:cstheme="minorHAnsi"/>
        </w:rPr>
      </w:pPr>
      <w:r w:rsidRPr="00F43906">
        <w:rPr>
          <w:rFonts w:asciiTheme="minorHAnsi" w:eastAsiaTheme="minorHAnsi" w:hAnsiTheme="minorHAnsi" w:cstheme="minorHAnsi"/>
        </w:rPr>
        <w:t xml:space="preserve">V prípade </w:t>
      </w:r>
      <w:r w:rsidR="005929B8">
        <w:rPr>
          <w:rFonts w:asciiTheme="minorHAnsi" w:eastAsiaTheme="minorHAnsi" w:hAnsiTheme="minorHAnsi"/>
        </w:rPr>
        <w:t>listinnej podoby</w:t>
      </w:r>
      <w:r w:rsidR="00E73428">
        <w:rPr>
          <w:rFonts w:asciiTheme="minorHAnsi" w:eastAsiaTheme="minorHAnsi" w:hAnsiTheme="minorHAnsi"/>
        </w:rPr>
        <w:t xml:space="preserve"> </w:t>
      </w:r>
      <w:r w:rsidRPr="00F43906">
        <w:rPr>
          <w:rFonts w:asciiTheme="minorHAnsi" w:eastAsiaTheme="minorHAnsi" w:hAnsiTheme="minorHAnsi" w:cstheme="minorHAnsi"/>
        </w:rPr>
        <w:t>zmluvy o NFP zasiela ž</w:t>
      </w:r>
      <w:r w:rsidR="00B31E38" w:rsidRPr="00F43906">
        <w:rPr>
          <w:rFonts w:asciiTheme="minorHAnsi" w:eastAsiaTheme="minorHAnsi" w:hAnsiTheme="minorHAnsi" w:cstheme="minorHAnsi"/>
          <w:color w:val="000000"/>
        </w:rPr>
        <w:t xml:space="preserve">iadateľ na RO OP TP </w:t>
      </w:r>
      <w:r w:rsidR="00E73428">
        <w:rPr>
          <w:rFonts w:asciiTheme="minorHAnsi" w:eastAsiaTheme="minorHAnsi" w:hAnsiTheme="minorHAnsi"/>
        </w:rPr>
        <w:t xml:space="preserve">minimálne tri rovnopisy prijatého návrhu na uzavretie zmluvy o NFP a tiež </w:t>
      </w:r>
      <w:r w:rsidR="00B31E38" w:rsidRPr="00F43906">
        <w:rPr>
          <w:rFonts w:asciiTheme="minorHAnsi" w:eastAsiaTheme="minorHAnsi" w:hAnsiTheme="minorHAnsi" w:cstheme="minorHAnsi"/>
          <w:color w:val="000000"/>
        </w:rPr>
        <w:t>podpisový vzor, prípadne aj splnomocnenie, v</w:t>
      </w:r>
      <w:r w:rsidR="00C304C4" w:rsidRPr="00F43906">
        <w:rPr>
          <w:rFonts w:asciiTheme="minorHAnsi" w:eastAsiaTheme="minorHAnsi" w:hAnsiTheme="minorHAnsi" w:cstheme="minorHAnsi"/>
          <w:color w:val="000000"/>
        </w:rPr>
        <w:t> </w:t>
      </w:r>
      <w:r w:rsidR="00B31E38" w:rsidRPr="00F43906">
        <w:rPr>
          <w:rFonts w:asciiTheme="minorHAnsi" w:eastAsiaTheme="minorHAnsi" w:hAnsiTheme="minorHAnsi" w:cstheme="minorHAnsi"/>
          <w:color w:val="000000"/>
        </w:rPr>
        <w:t xml:space="preserve">dvoch rovnopisoch (vzor podpisového vzoru je zverejnený pri zmluve o NFP na webovom sídle RO OP TP </w:t>
      </w:r>
      <w:hyperlink r:id="rId35" w:history="1">
        <w:r w:rsidR="00B31E38" w:rsidRPr="00F43906">
          <w:rPr>
            <w:rStyle w:val="Hypertextovprepojenie"/>
            <w:rFonts w:asciiTheme="minorHAnsi" w:eastAsiaTheme="minorHAnsi" w:hAnsiTheme="minorHAnsi" w:cstheme="minorHAnsi"/>
          </w:rPr>
          <w:t>http://www.optp.vlada.gov.sk/ine-dokumenty/</w:t>
        </w:r>
      </w:hyperlink>
      <w:r w:rsidR="00B31E38" w:rsidRPr="00F43906">
        <w:rPr>
          <w:rFonts w:asciiTheme="minorHAnsi" w:eastAsiaTheme="minorHAnsi" w:hAnsiTheme="minorHAnsi" w:cstheme="minorHAnsi"/>
          <w:color w:val="000000"/>
        </w:rPr>
        <w:t>).</w:t>
      </w:r>
    </w:p>
    <w:p w14:paraId="4B291614" w14:textId="63A0DF50" w:rsidR="00AD5488" w:rsidRPr="00F43906" w:rsidRDefault="00D02756" w:rsidP="00E039BA">
      <w:pPr>
        <w:spacing w:before="120" w:after="120" w:line="240" w:lineRule="auto"/>
        <w:jc w:val="both"/>
        <w:rPr>
          <w:rFonts w:asciiTheme="minorHAnsi" w:hAnsiTheme="minorHAnsi" w:cstheme="minorHAnsi"/>
        </w:rPr>
      </w:pPr>
      <w:r>
        <w:rPr>
          <w:rFonts w:asciiTheme="minorHAnsi" w:hAnsiTheme="minorHAnsi" w:cstheme="minorHAnsi"/>
        </w:rPr>
        <w:t>Zmluva o NFP nadobúda platnosť dňom jej podpisu obidvoma zmluvnými stranami.</w:t>
      </w:r>
      <w:r w:rsidR="00AD5488" w:rsidRPr="00F43906">
        <w:rPr>
          <w:rFonts w:asciiTheme="minorHAnsi" w:hAnsiTheme="minorHAnsi" w:cstheme="minorHAnsi"/>
        </w:rPr>
        <w:t xml:space="preserve"> </w:t>
      </w:r>
    </w:p>
    <w:p w14:paraId="0240E4AC" w14:textId="2DA3E0A6" w:rsidR="00AD5488" w:rsidRPr="00F43906" w:rsidRDefault="00AD5488"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OP TP zabezpečí v súlade s ustanoveniami zákona </w:t>
      </w:r>
      <w:r w:rsidR="00284A91">
        <w:t>č. 211/2000 Z. z. o slobodnom prístupe k informáciám a o zmene a doplnení niektorých zákonov (zákon o slobode informácií) v znení neskorších predpisov</w:t>
      </w:r>
      <w:r w:rsidRPr="00F43906">
        <w:rPr>
          <w:rFonts w:asciiTheme="minorHAnsi" w:hAnsiTheme="minorHAnsi" w:cstheme="minorHAnsi"/>
        </w:rPr>
        <w:t xml:space="preserve"> zverejnenie zmluvy o</w:t>
      </w:r>
      <w:r w:rsidR="004A4F76" w:rsidRPr="00F43906">
        <w:rPr>
          <w:rFonts w:asciiTheme="minorHAnsi" w:hAnsiTheme="minorHAnsi" w:cstheme="minorHAnsi"/>
        </w:rPr>
        <w:t> </w:t>
      </w:r>
      <w:r w:rsidRPr="00F43906">
        <w:rPr>
          <w:rFonts w:asciiTheme="minorHAnsi" w:hAnsiTheme="minorHAnsi" w:cstheme="minorHAnsi"/>
        </w:rPr>
        <w:t>NFP</w:t>
      </w:r>
      <w:r w:rsidR="007400B9" w:rsidRPr="00F43906">
        <w:rPr>
          <w:rFonts w:asciiTheme="minorHAnsi" w:hAnsiTheme="minorHAnsi" w:cstheme="minorHAnsi"/>
        </w:rPr>
        <w:t xml:space="preserve"> v Centrálnom registri zmlúv</w:t>
      </w:r>
      <w:r w:rsidRPr="00F43906">
        <w:rPr>
          <w:rFonts w:asciiTheme="minorHAnsi" w:hAnsiTheme="minorHAnsi" w:cstheme="minorHAnsi"/>
        </w:rPr>
        <w:t xml:space="preserve">. Deň nasledujúci po dni jej </w:t>
      </w:r>
      <w:r w:rsidR="00D02756">
        <w:rPr>
          <w:rFonts w:asciiTheme="minorHAnsi" w:hAnsiTheme="minorHAnsi" w:cstheme="minorHAnsi"/>
        </w:rPr>
        <w:t xml:space="preserve">prvého </w:t>
      </w:r>
      <w:r w:rsidRPr="00F43906">
        <w:rPr>
          <w:rFonts w:asciiTheme="minorHAnsi" w:hAnsiTheme="minorHAnsi" w:cstheme="minorHAnsi"/>
        </w:rPr>
        <w:t>zverejnenia je deň účinnosti zmluvy o</w:t>
      </w:r>
      <w:r w:rsidR="00E60409">
        <w:rPr>
          <w:rFonts w:asciiTheme="minorHAnsi" w:hAnsiTheme="minorHAnsi" w:cstheme="minorHAnsi"/>
        </w:rPr>
        <w:t> </w:t>
      </w:r>
      <w:r w:rsidRPr="00F43906">
        <w:rPr>
          <w:rFonts w:asciiTheme="minorHAnsi" w:hAnsiTheme="minorHAnsi" w:cstheme="minorHAnsi"/>
        </w:rPr>
        <w:t xml:space="preserve">NFP a žiadateľ sa stáva prijímateľom. </w:t>
      </w:r>
      <w:r w:rsidR="0040122A" w:rsidRPr="00F43906">
        <w:rPr>
          <w:rFonts w:asciiTheme="minorHAnsi" w:hAnsiTheme="minorHAnsi" w:cstheme="minorHAnsi"/>
        </w:rPr>
        <w:t>Právny nárok na poskytnutie príspevku vzniká nadobudnutím účinnosti zmluvy o NFP.</w:t>
      </w:r>
    </w:p>
    <w:p w14:paraId="0E914113" w14:textId="32DB2E00" w:rsidR="00AD5488" w:rsidRDefault="00AD5488" w:rsidP="00E039BA">
      <w:pPr>
        <w:spacing w:before="120" w:after="120" w:line="240" w:lineRule="auto"/>
        <w:jc w:val="both"/>
        <w:rPr>
          <w:rFonts w:asciiTheme="minorHAnsi" w:hAnsiTheme="minorHAnsi" w:cstheme="minorHAnsi"/>
        </w:rPr>
      </w:pPr>
      <w:r w:rsidRPr="00F43906">
        <w:rPr>
          <w:rFonts w:asciiTheme="minorHAnsi" w:hAnsiTheme="minorHAnsi" w:cstheme="minorHAnsi"/>
        </w:rPr>
        <w:t>Zároveň sú od tohto dňa obe zmluvné strany viazané ustanoveniami zmluvy o</w:t>
      </w:r>
      <w:r w:rsidR="002F3C6C">
        <w:rPr>
          <w:rFonts w:asciiTheme="minorHAnsi" w:hAnsiTheme="minorHAnsi" w:cstheme="minorHAnsi"/>
        </w:rPr>
        <w:t xml:space="preserve"> </w:t>
      </w:r>
      <w:r w:rsidRPr="00F43906">
        <w:rPr>
          <w:rFonts w:asciiTheme="minorHAnsi" w:hAnsiTheme="minorHAnsi" w:cstheme="minorHAnsi"/>
        </w:rPr>
        <w:t>NFP, vráta</w:t>
      </w:r>
      <w:r w:rsidR="008101C2" w:rsidRPr="00F43906">
        <w:rPr>
          <w:rFonts w:asciiTheme="minorHAnsi" w:hAnsiTheme="minorHAnsi" w:cstheme="minorHAnsi"/>
        </w:rPr>
        <w:t>ne povinnosti RO OP TP oznámiť p</w:t>
      </w:r>
      <w:r w:rsidRPr="00F43906">
        <w:rPr>
          <w:rFonts w:asciiTheme="minorHAnsi" w:hAnsiTheme="minorHAnsi" w:cstheme="minorHAnsi"/>
        </w:rPr>
        <w:t>rijímateľovi vhodným spôsobom nevzbudzujúcim pochybnosti (napr.</w:t>
      </w:r>
      <w:r w:rsidR="00E60409">
        <w:rPr>
          <w:rFonts w:asciiTheme="minorHAnsi" w:hAnsiTheme="minorHAnsi" w:cstheme="minorHAnsi"/>
        </w:rPr>
        <w:t> </w:t>
      </w:r>
      <w:r w:rsidRPr="00F43906">
        <w:rPr>
          <w:rFonts w:asciiTheme="minorHAnsi" w:hAnsiTheme="minorHAnsi" w:cstheme="minorHAnsi"/>
        </w:rPr>
        <w:t>listom alebo iným vhodným spôsobom v nadväznosti na zvolenú formu komunikácie medzi RO</w:t>
      </w:r>
      <w:r w:rsidR="00E60409">
        <w:rPr>
          <w:rFonts w:asciiTheme="minorHAnsi" w:hAnsiTheme="minorHAnsi" w:cstheme="minorHAnsi"/>
        </w:rPr>
        <w:t> </w:t>
      </w:r>
      <w:r w:rsidR="008101C2" w:rsidRPr="00F43906">
        <w:rPr>
          <w:rFonts w:asciiTheme="minorHAnsi" w:hAnsiTheme="minorHAnsi" w:cstheme="minorHAnsi"/>
        </w:rPr>
        <w:t>OP TP a p</w:t>
      </w:r>
      <w:r w:rsidRPr="00F43906">
        <w:rPr>
          <w:rFonts w:asciiTheme="minorHAnsi" w:hAnsiTheme="minorHAnsi" w:cstheme="minorHAnsi"/>
        </w:rPr>
        <w:t>rijímateľom určenú v zmluve o NFP) nové znenie zmenených článkov zmluvy o poskytnutí NFP, ku ktorým došlo z dôvodu zmien v Systém riadenia EŠIF, Systém finančného riadenia a ostatných dokumentov, na ktoré sa zmluva o NFP odvoláva.</w:t>
      </w:r>
    </w:p>
    <w:p w14:paraId="577643C0" w14:textId="5FC853B9" w:rsidR="002F3C6C" w:rsidRPr="00F43906" w:rsidRDefault="002F3C6C" w:rsidP="00E039BA">
      <w:pPr>
        <w:spacing w:before="120" w:after="120" w:line="240" w:lineRule="auto"/>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757A3E48" w14:textId="1A9AAFE9" w:rsidR="00AD5488" w:rsidRDefault="00AD5488" w:rsidP="00E039BA">
      <w:pPr>
        <w:spacing w:before="120" w:after="120" w:line="240" w:lineRule="auto"/>
        <w:jc w:val="both"/>
        <w:rPr>
          <w:rFonts w:asciiTheme="minorHAnsi" w:hAnsiTheme="minorHAnsi" w:cstheme="minorHAnsi"/>
        </w:rPr>
      </w:pPr>
      <w:r w:rsidRPr="00F43906">
        <w:rPr>
          <w:rFonts w:asciiTheme="minorHAnsi" w:hAnsiTheme="minorHAnsi" w:cstheme="minorHAnsi"/>
        </w:rPr>
        <w:t>Zmeny projektov</w:t>
      </w:r>
      <w:r w:rsidR="00284A91">
        <w:rPr>
          <w:rFonts w:asciiTheme="minorHAnsi" w:hAnsiTheme="minorHAnsi" w:cstheme="minorHAnsi"/>
        </w:rPr>
        <w:t>,</w:t>
      </w:r>
      <w:r w:rsidRPr="00F43906">
        <w:rPr>
          <w:rFonts w:asciiTheme="minorHAnsi" w:hAnsiTheme="minorHAnsi" w:cstheme="minorHAnsi"/>
        </w:rPr>
        <w:t xml:space="preserve"> ako aj podmienky a spôsob ukončovania zmluvného vzťahu</w:t>
      </w:r>
      <w:r w:rsidR="00284A91">
        <w:rPr>
          <w:rFonts w:asciiTheme="minorHAnsi" w:hAnsiTheme="minorHAnsi" w:cstheme="minorHAnsi"/>
        </w:rPr>
        <w:t>,</w:t>
      </w:r>
      <w:r w:rsidRPr="00F43906">
        <w:rPr>
          <w:rFonts w:asciiTheme="minorHAnsi" w:hAnsiTheme="minorHAnsi" w:cstheme="minorHAnsi"/>
        </w:rPr>
        <w:t xml:space="preserve"> sú bližšie popísané v Príručke pre prijímateľa</w:t>
      </w:r>
      <w:r w:rsidR="00B822E1" w:rsidRPr="00F43906">
        <w:rPr>
          <w:rFonts w:asciiTheme="minorHAnsi" w:hAnsiTheme="minorHAnsi" w:cstheme="minorHAnsi"/>
        </w:rPr>
        <w:t>.</w:t>
      </w:r>
    </w:p>
    <w:p w14:paraId="3B5B46C6" w14:textId="77777777" w:rsidR="00E039BA" w:rsidRDefault="00E039BA" w:rsidP="00E039BA">
      <w:pPr>
        <w:spacing w:before="120" w:after="120" w:line="240" w:lineRule="auto"/>
        <w:jc w:val="both"/>
        <w:rPr>
          <w:rFonts w:asciiTheme="minorHAnsi" w:hAnsiTheme="minorHAnsi" w:cstheme="minorHAnsi"/>
        </w:rPr>
      </w:pPr>
    </w:p>
    <w:p w14:paraId="5BC767BA" w14:textId="690E4BCC" w:rsidR="0024021A" w:rsidRDefault="0024021A" w:rsidP="009A4D65">
      <w:pPr>
        <w:spacing w:before="360" w:after="120" w:line="240" w:lineRule="auto"/>
        <w:ind w:firstLine="357"/>
        <w:jc w:val="both"/>
        <w:rPr>
          <w:rFonts w:asciiTheme="minorHAnsi" w:hAnsiTheme="minorHAnsi" w:cstheme="minorHAnsi"/>
          <w:b/>
          <w:u w:val="single"/>
        </w:rPr>
      </w:pPr>
      <w:bookmarkStart w:id="62" w:name="_GoBack"/>
      <w:bookmarkEnd w:id="62"/>
    </w:p>
    <w:p w14:paraId="6DB452D4" w14:textId="7DB67585" w:rsidR="009D0DD2" w:rsidRPr="00F43906" w:rsidRDefault="009D0DD2"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Zverejňovanie</w:t>
      </w:r>
    </w:p>
    <w:p w14:paraId="39DA86D4" w14:textId="77777777" w:rsidR="009F0023" w:rsidRPr="00F43906" w:rsidRDefault="009F0023"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 xml:space="preserve">zverejní na svojom webovom sídle </w:t>
      </w:r>
      <w:r w:rsidRPr="00F43906">
        <w:rPr>
          <w:rFonts w:asciiTheme="minorHAnsi" w:hAnsiTheme="minorHAnsi" w:cstheme="minorHAnsi"/>
          <w:b/>
        </w:rPr>
        <w:t>do 60 pracovných dní</w:t>
      </w:r>
      <w:r w:rsidRPr="00F43906">
        <w:rPr>
          <w:rFonts w:asciiTheme="minorHAnsi" w:hAnsiTheme="minorHAnsi" w:cstheme="minorHAnsi"/>
        </w:rPr>
        <w:t xml:space="preserve"> od skončenia rozhodovania o</w:t>
      </w:r>
      <w:r w:rsidR="004A4F76" w:rsidRPr="00F43906">
        <w:rPr>
          <w:rFonts w:asciiTheme="minorHAnsi" w:hAnsiTheme="minorHAnsi" w:cstheme="minorHAnsi"/>
        </w:rPr>
        <w:t> </w:t>
      </w:r>
      <w:r w:rsidRPr="00F43906">
        <w:rPr>
          <w:rFonts w:asciiTheme="minorHAnsi" w:hAnsiTheme="minorHAnsi" w:cstheme="minorHAnsi"/>
        </w:rPr>
        <w:t xml:space="preserve">ŽoNFP </w:t>
      </w:r>
      <w:r w:rsidRPr="00F43906">
        <w:rPr>
          <w:rFonts w:asciiTheme="minorHAnsi" w:hAnsiTheme="minorHAnsi" w:cstheme="minorHAnsi"/>
          <w:b/>
        </w:rPr>
        <w:t>zoznam schválených ŽoNFP</w:t>
      </w:r>
      <w:r w:rsidR="00702071" w:rsidRPr="00F43906">
        <w:rPr>
          <w:rFonts w:asciiTheme="minorHAnsi" w:hAnsiTheme="minorHAnsi" w:cstheme="minorHAnsi"/>
          <w:b/>
        </w:rPr>
        <w:t>,</w:t>
      </w:r>
      <w:r w:rsidRPr="00F43906">
        <w:rPr>
          <w:rFonts w:asciiTheme="minorHAnsi" w:hAnsiTheme="minorHAnsi" w:cstheme="minorHAnsi"/>
        </w:rPr>
        <w:t xml:space="preserve"> ktorý obsahuje:</w:t>
      </w:r>
    </w:p>
    <w:p w14:paraId="0F733794"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5227E3F5"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5F611AE0"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výšku schváleného príspevku,</w:t>
      </w:r>
    </w:p>
    <w:p w14:paraId="2B50DA4B" w14:textId="02EDF8F4" w:rsidR="009F0023" w:rsidRPr="00F43906" w:rsidRDefault="009F0023" w:rsidP="00AC293D">
      <w:pPr>
        <w:pStyle w:val="Odsekzoznamu"/>
        <w:numPr>
          <w:ilvl w:val="1"/>
          <w:numId w:val="28"/>
        </w:numPr>
        <w:spacing w:before="120" w:after="120"/>
        <w:ind w:left="850"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w:t>
      </w:r>
      <w:r w:rsidR="00284A91">
        <w:rPr>
          <w:rFonts w:asciiTheme="minorHAnsi" w:hAnsiTheme="minorHAnsi" w:cstheme="minorHAnsi"/>
          <w:sz w:val="22"/>
          <w:szCs w:val="22"/>
        </w:rPr>
        <w:t xml:space="preserve"> a</w:t>
      </w:r>
      <w:r w:rsidRPr="00F43906">
        <w:rPr>
          <w:rFonts w:asciiTheme="minorHAnsi" w:hAnsiTheme="minorHAnsi" w:cstheme="minorHAnsi"/>
          <w:sz w:val="22"/>
          <w:szCs w:val="22"/>
        </w:rPr>
        <w:t xml:space="preserve"> priezvisko.</w:t>
      </w:r>
    </w:p>
    <w:p w14:paraId="57D33DB2" w14:textId="1D80886C" w:rsidR="009F0023" w:rsidRPr="00F43906" w:rsidRDefault="009F0023" w:rsidP="00AC293D">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zverejní na svojom webovom sídle do 60 pracovných dní od skončenia rozhodovania  o</w:t>
      </w:r>
      <w:r w:rsidR="00E60409">
        <w:rPr>
          <w:rFonts w:asciiTheme="minorHAnsi" w:hAnsiTheme="minorHAnsi" w:cstheme="minorHAnsi"/>
        </w:rPr>
        <w:t> </w:t>
      </w:r>
      <w:r w:rsidRPr="00F43906">
        <w:rPr>
          <w:rFonts w:asciiTheme="minorHAnsi" w:hAnsiTheme="minorHAnsi" w:cstheme="minorHAnsi"/>
        </w:rPr>
        <w:t>ŽoNFP  zoznam neschválených ŽoNFP, ktorý obsahuje:</w:t>
      </w:r>
    </w:p>
    <w:p w14:paraId="5DF2B652"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43494DC4"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6E393A35"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dôvody neschválenia žiadosti,</w:t>
      </w:r>
    </w:p>
    <w:p w14:paraId="247AF393" w14:textId="77777777" w:rsidR="009F0023" w:rsidRPr="00F43906" w:rsidRDefault="009F0023" w:rsidP="00AC293D">
      <w:pPr>
        <w:pStyle w:val="Odsekzoznamu"/>
        <w:numPr>
          <w:ilvl w:val="0"/>
          <w:numId w:val="3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 priezvisko.</w:t>
      </w:r>
    </w:p>
    <w:p w14:paraId="1BDF0CAC" w14:textId="7E746867" w:rsidR="009D0DD2" w:rsidRDefault="009F0023" w:rsidP="00E039BA">
      <w:pPr>
        <w:spacing w:before="120" w:after="120" w:line="240" w:lineRule="auto"/>
        <w:jc w:val="both"/>
        <w:rPr>
          <w:rFonts w:asciiTheme="minorHAnsi" w:hAnsiTheme="minorHAnsi" w:cstheme="minorHAnsi"/>
        </w:rPr>
      </w:pPr>
      <w:r w:rsidRPr="00F43906">
        <w:rPr>
          <w:rFonts w:asciiTheme="minorHAnsi" w:hAnsiTheme="minorHAnsi" w:cstheme="minorHAnsi"/>
        </w:rPr>
        <w:t xml:space="preserve">CKO na základe údajov získaných z ITMS 2014+ alebo v nevyhnutných prípadoch na základe žiadosti CKO poskytnutých od RO zverejňuje na svojom webovom sídle </w:t>
      </w:r>
      <w:hyperlink r:id="rId36" w:history="1">
        <w:r w:rsidR="009756DD" w:rsidRPr="00766DB4">
          <w:rPr>
            <w:rStyle w:val="Hypertextovprepojenie"/>
          </w:rPr>
          <w:t>www.partnerskadohoda.gov</w:t>
        </w:r>
        <w:r w:rsidR="009756DD" w:rsidRPr="00F90694">
          <w:rPr>
            <w:rStyle w:val="Hypertextovprepojenie"/>
          </w:rPr>
          <w:t>.sk</w:t>
        </w:r>
      </w:hyperlink>
      <w:r w:rsidR="009756DD">
        <w:rPr>
          <w:rStyle w:val="Hypertextovprepojenie"/>
        </w:rPr>
        <w:t xml:space="preserve"> </w:t>
      </w:r>
      <w:r w:rsidRPr="00F43906">
        <w:rPr>
          <w:rFonts w:asciiTheme="minorHAnsi" w:hAnsiTheme="minorHAnsi" w:cstheme="minorHAnsi"/>
        </w:rPr>
        <w:t>údaje o</w:t>
      </w:r>
      <w:r w:rsidR="00242C7E">
        <w:rPr>
          <w:rFonts w:asciiTheme="minorHAnsi" w:hAnsiTheme="minorHAnsi" w:cstheme="minorHAnsi"/>
        </w:rPr>
        <w:t> </w:t>
      </w:r>
      <w:r w:rsidRPr="00F43906">
        <w:rPr>
          <w:rFonts w:asciiTheme="minorHAnsi" w:hAnsiTheme="minorHAnsi" w:cstheme="minorHAnsi"/>
        </w:rPr>
        <w:t>zmluvách</w:t>
      </w:r>
      <w:r w:rsidR="00242C7E">
        <w:rPr>
          <w:rFonts w:asciiTheme="minorHAnsi" w:hAnsiTheme="minorHAnsi" w:cstheme="minorHAnsi"/>
        </w:rPr>
        <w:t xml:space="preserve"> o NFP</w:t>
      </w:r>
      <w:r w:rsidRPr="00F43906">
        <w:rPr>
          <w:rFonts w:asciiTheme="minorHAnsi" w:hAnsiTheme="minorHAnsi" w:cstheme="minorHAnsi"/>
        </w:rPr>
        <w:t>, ktoré nadobudli účinnosť a o právoplatných rozhodnutiach o</w:t>
      </w:r>
      <w:r w:rsidR="00EA3AAE">
        <w:rPr>
          <w:rFonts w:asciiTheme="minorHAnsi" w:hAnsiTheme="minorHAnsi" w:cstheme="minorHAnsi"/>
        </w:rPr>
        <w:t> </w:t>
      </w:r>
      <w:r w:rsidRPr="00F43906">
        <w:rPr>
          <w:rFonts w:asciiTheme="minorHAnsi" w:hAnsiTheme="minorHAnsi" w:cstheme="minorHAnsi"/>
        </w:rPr>
        <w:t>schválení</w:t>
      </w:r>
      <w:r w:rsidR="00EA3AAE">
        <w:rPr>
          <w:rFonts w:asciiTheme="minorHAnsi" w:hAnsiTheme="minorHAnsi" w:cstheme="minorHAnsi"/>
        </w:rPr>
        <w:t xml:space="preserve"> ŽoNFP</w:t>
      </w:r>
      <w:r w:rsidRPr="00F43906">
        <w:rPr>
          <w:rFonts w:asciiTheme="minorHAnsi" w:hAnsiTheme="minorHAnsi" w:cstheme="minorHAnsi"/>
        </w:rPr>
        <w:t xml:space="preserve"> vydaných v prípadoch totožnosti RO a</w:t>
      </w:r>
      <w:r w:rsidR="00AD3899" w:rsidRPr="00F43906">
        <w:rPr>
          <w:rFonts w:asciiTheme="minorHAnsi" w:hAnsiTheme="minorHAnsi" w:cstheme="minorHAnsi"/>
        </w:rPr>
        <w:t> </w:t>
      </w:r>
      <w:r w:rsidRPr="00F43906">
        <w:rPr>
          <w:rFonts w:asciiTheme="minorHAnsi" w:hAnsiTheme="minorHAnsi" w:cstheme="minorHAnsi"/>
        </w:rPr>
        <w:t>prijímateľa</w:t>
      </w:r>
      <w:r w:rsidR="00AD3899" w:rsidRPr="00F43906">
        <w:rPr>
          <w:rFonts w:asciiTheme="minorHAnsi" w:hAnsiTheme="minorHAnsi" w:cstheme="minorHAnsi"/>
        </w:rPr>
        <w:t>,</w:t>
      </w:r>
      <w:r w:rsidRPr="00F43906">
        <w:rPr>
          <w:rFonts w:asciiTheme="minorHAnsi" w:hAnsiTheme="minorHAnsi" w:cstheme="minorHAnsi"/>
        </w:rPr>
        <w:t xml:space="preserve"> informácie podľa čl. 115 ods. 2 a ods. 1 prílohy XII všeobecného nariadenia.</w:t>
      </w:r>
    </w:p>
    <w:p w14:paraId="0E8336CB" w14:textId="7E8E8405" w:rsidR="00202522" w:rsidRDefault="005F6426" w:rsidP="00E039BA">
      <w:pPr>
        <w:spacing w:before="120" w:after="120" w:line="240" w:lineRule="auto"/>
        <w:jc w:val="both"/>
      </w:pPr>
      <w:r>
        <w:t>RO OP TP zverejňuje bezodkladne po nadobudnutí právoplatnosti rozhodnutia o</w:t>
      </w:r>
      <w:r w:rsidR="00E039BA">
        <w:t xml:space="preserve"> ŽoNFP </w:t>
      </w:r>
      <w:r>
        <w:t xml:space="preserve">prostredníctvom funkcionality ITMS2014+ spoločné hodnotiace hárky odborného hodnotenia ŽoNFP na webovom sídle </w:t>
      </w:r>
      <w:hyperlink r:id="rId37" w:history="1">
        <w:r w:rsidRPr="00DA5FB9">
          <w:rPr>
            <w:rStyle w:val="Hypertextovprepojenie"/>
          </w:rPr>
          <w:t>www.itms2014.sk</w:t>
        </w:r>
      </w:hyperlink>
      <w:r>
        <w:t>.</w:t>
      </w:r>
    </w:p>
    <w:p w14:paraId="0E602A32" w14:textId="77777777" w:rsidR="0064229B" w:rsidRPr="00F43906" w:rsidRDefault="0064229B" w:rsidP="009A4D65">
      <w:pPr>
        <w:spacing w:before="36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 xml:space="preserve">Synergické účinky medzi EŠIF </w:t>
      </w:r>
    </w:p>
    <w:p w14:paraId="1A3F8387" w14:textId="77777777" w:rsidR="0064229B" w:rsidRPr="00F43906" w:rsidRDefault="0064229B" w:rsidP="00E039BA">
      <w:pPr>
        <w:spacing w:before="120" w:after="120" w:line="240" w:lineRule="auto"/>
        <w:jc w:val="both"/>
        <w:rPr>
          <w:rFonts w:asciiTheme="minorHAnsi" w:hAnsiTheme="minorHAnsi" w:cstheme="minorHAnsi"/>
          <w:color w:val="000000" w:themeColor="text1"/>
        </w:rPr>
      </w:pPr>
      <w:r w:rsidRPr="00F43906">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17B21D76" w14:textId="7FDD9237" w:rsidR="007B0FCE" w:rsidRPr="00F43906" w:rsidRDefault="0064229B" w:rsidP="00E039BA">
      <w:pPr>
        <w:spacing w:before="120" w:after="360" w:line="240" w:lineRule="auto"/>
        <w:jc w:val="both"/>
        <w:rPr>
          <w:rFonts w:asciiTheme="minorHAnsi" w:hAnsiTheme="minorHAnsi" w:cstheme="minorHAnsi"/>
        </w:rPr>
      </w:pPr>
      <w:r w:rsidRPr="00F43906">
        <w:rPr>
          <w:rFonts w:asciiTheme="minorHAnsi" w:hAnsiTheme="minorHAnsi" w:cstheme="minorHAnsi"/>
        </w:rPr>
        <w:t>K špecifickému cieľu 1: Zabezpečiť stabilizáciu pracovníkov subjektov zapojených do systému riadenia, kontroly a auditu EŠIF</w:t>
      </w:r>
      <w:r w:rsidR="005C2980" w:rsidRPr="00F43906">
        <w:rPr>
          <w:rFonts w:asciiTheme="minorHAnsi" w:hAnsiTheme="minorHAnsi" w:cstheme="minorHAnsi"/>
        </w:rPr>
        <w:t xml:space="preserve"> </w:t>
      </w:r>
      <w:r w:rsidRPr="00F43906">
        <w:rPr>
          <w:rFonts w:asciiTheme="minorHAnsi" w:hAnsiTheme="minorHAnsi" w:cstheme="minorHAnsi"/>
        </w:rPr>
        <w:t>(v rámci ktorého je vyhlásené toto vyzvanie)</w:t>
      </w:r>
      <w:r w:rsidR="005C2980" w:rsidRPr="00F43906">
        <w:rPr>
          <w:rFonts w:asciiTheme="minorHAnsi" w:hAnsiTheme="minorHAnsi" w:cstheme="minorHAnsi"/>
        </w:rPr>
        <w:t>,</w:t>
      </w:r>
      <w:r w:rsidRPr="00F43906">
        <w:rPr>
          <w:rFonts w:asciiTheme="minorHAnsi" w:hAnsiTheme="minorHAnsi" w:cstheme="minorHAnsi"/>
        </w:rPr>
        <w:t xml:space="preserve">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752DDBFF" w14:textId="77777777" w:rsidTr="001132F4">
        <w:tc>
          <w:tcPr>
            <w:tcW w:w="4606" w:type="dxa"/>
            <w:shd w:val="clear" w:color="auto" w:fill="002060"/>
            <w:vAlign w:val="center"/>
          </w:tcPr>
          <w:p w14:paraId="272108C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395B0DD1"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ĽZ</w:t>
            </w:r>
          </w:p>
        </w:tc>
      </w:tr>
      <w:tr w:rsidR="0064229B" w:rsidRPr="00F43906" w14:paraId="367A0BA7" w14:textId="77777777" w:rsidTr="001132F4">
        <w:tc>
          <w:tcPr>
            <w:tcW w:w="4606" w:type="dxa"/>
            <w:shd w:val="clear" w:color="auto" w:fill="95B3D7" w:themeFill="accent1" w:themeFillTint="99"/>
          </w:tcPr>
          <w:p w14:paraId="7B5DB40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54CF79A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7</w:t>
            </w:r>
          </w:p>
        </w:tc>
      </w:tr>
      <w:tr w:rsidR="0064229B" w:rsidRPr="00F43906" w14:paraId="3A72F4E4" w14:textId="77777777" w:rsidTr="001132F4">
        <w:tc>
          <w:tcPr>
            <w:tcW w:w="4606" w:type="dxa"/>
            <w:shd w:val="clear" w:color="auto" w:fill="auto"/>
          </w:tcPr>
          <w:p w14:paraId="031DCA4E"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28E6D48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Špecifický cieľ: 7.1</w:t>
            </w:r>
          </w:p>
        </w:tc>
      </w:tr>
    </w:tbl>
    <w:p w14:paraId="080451EA" w14:textId="27DA0A7F" w:rsidR="0064229B" w:rsidRDefault="0064229B" w:rsidP="009A4D65">
      <w:pPr>
        <w:spacing w:before="120" w:after="120" w:line="240" w:lineRule="auto"/>
        <w:jc w:val="both"/>
        <w:rPr>
          <w:rFonts w:asciiTheme="minorHAnsi" w:hAnsiTheme="minorHAnsi" w:cstheme="minorHAnsi"/>
        </w:rPr>
      </w:pPr>
    </w:p>
    <w:p w14:paraId="72D15F7C" w14:textId="77777777" w:rsidR="0024021A" w:rsidRPr="00F43906" w:rsidRDefault="0024021A" w:rsidP="009A4D6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54C8504C" w14:textId="77777777" w:rsidTr="001132F4">
        <w:tc>
          <w:tcPr>
            <w:tcW w:w="4606" w:type="dxa"/>
            <w:tcBorders>
              <w:bottom w:val="dotted" w:sz="4" w:space="0" w:color="002060"/>
            </w:tcBorders>
            <w:shd w:val="clear" w:color="auto" w:fill="002060"/>
            <w:vAlign w:val="center"/>
          </w:tcPr>
          <w:p w14:paraId="28C738FA"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lastRenderedPageBreak/>
              <w:t>OP TP</w:t>
            </w:r>
          </w:p>
        </w:tc>
        <w:tc>
          <w:tcPr>
            <w:tcW w:w="4606" w:type="dxa"/>
            <w:tcBorders>
              <w:bottom w:val="dotted" w:sz="4" w:space="0" w:color="002060"/>
            </w:tcBorders>
            <w:shd w:val="clear" w:color="auto" w:fill="002060"/>
            <w:vAlign w:val="center"/>
          </w:tcPr>
          <w:p w14:paraId="7DE1A6C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KŽP</w:t>
            </w:r>
          </w:p>
        </w:tc>
      </w:tr>
      <w:tr w:rsidR="0064229B" w:rsidRPr="00F43906" w14:paraId="3A9C6156" w14:textId="77777777" w:rsidTr="001132F4">
        <w:tc>
          <w:tcPr>
            <w:tcW w:w="4606" w:type="dxa"/>
            <w:shd w:val="clear" w:color="auto" w:fill="95B3D7" w:themeFill="accent1" w:themeFillTint="99"/>
          </w:tcPr>
          <w:p w14:paraId="23BD676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343399B4"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5</w:t>
            </w:r>
          </w:p>
        </w:tc>
      </w:tr>
      <w:tr w:rsidR="0064229B" w:rsidRPr="00F43906" w14:paraId="29DD8A1A" w14:textId="77777777" w:rsidTr="001132F4">
        <w:tc>
          <w:tcPr>
            <w:tcW w:w="4606" w:type="dxa"/>
            <w:shd w:val="clear" w:color="auto" w:fill="auto"/>
          </w:tcPr>
          <w:p w14:paraId="1C4EFD02"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1D4CE442"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5.1.1</w:t>
            </w:r>
          </w:p>
        </w:tc>
      </w:tr>
    </w:tbl>
    <w:p w14:paraId="3307BDEB" w14:textId="77777777" w:rsidR="0064229B" w:rsidRPr="00F43906"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03CCCA53" w14:textId="77777777" w:rsidTr="001132F4">
        <w:tc>
          <w:tcPr>
            <w:tcW w:w="4606" w:type="dxa"/>
            <w:tcBorders>
              <w:bottom w:val="dotted" w:sz="4" w:space="0" w:color="002060"/>
            </w:tcBorders>
            <w:shd w:val="clear" w:color="auto" w:fill="002060"/>
            <w:vAlign w:val="center"/>
          </w:tcPr>
          <w:p w14:paraId="4B0DBC3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68FB17C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II</w:t>
            </w:r>
          </w:p>
        </w:tc>
      </w:tr>
      <w:tr w:rsidR="0064229B" w:rsidRPr="00F43906" w14:paraId="574E0F78" w14:textId="77777777" w:rsidTr="001132F4">
        <w:tc>
          <w:tcPr>
            <w:tcW w:w="4606" w:type="dxa"/>
            <w:shd w:val="clear" w:color="auto" w:fill="95B3D7" w:themeFill="accent1" w:themeFillTint="99"/>
          </w:tcPr>
          <w:p w14:paraId="627A842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112BC5C0" w14:textId="5C240EB9"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8</w:t>
            </w:r>
          </w:p>
        </w:tc>
      </w:tr>
      <w:tr w:rsidR="0064229B" w:rsidRPr="00F43906" w14:paraId="0F5CACEE" w14:textId="77777777" w:rsidTr="001132F4">
        <w:tc>
          <w:tcPr>
            <w:tcW w:w="4606" w:type="dxa"/>
            <w:shd w:val="clear" w:color="auto" w:fill="auto"/>
          </w:tcPr>
          <w:p w14:paraId="68B45BB0"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6A2E5AC2" w14:textId="6E55C391"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8.1</w:t>
            </w:r>
          </w:p>
        </w:tc>
      </w:tr>
      <w:tr w:rsidR="00A948BE" w:rsidRPr="00F43906" w14:paraId="769ECE8F" w14:textId="77777777" w:rsidTr="00902AA7">
        <w:tc>
          <w:tcPr>
            <w:tcW w:w="4606" w:type="dxa"/>
            <w:shd w:val="clear" w:color="auto" w:fill="DBE5F1" w:themeFill="accent1" w:themeFillTint="33"/>
          </w:tcPr>
          <w:p w14:paraId="08C00F0D" w14:textId="77777777" w:rsidR="00A948BE" w:rsidRPr="00F43906" w:rsidRDefault="00A948BE" w:rsidP="00981E8D">
            <w:pPr>
              <w:jc w:val="both"/>
              <w:rPr>
                <w:rFonts w:asciiTheme="minorHAnsi" w:hAnsiTheme="minorHAnsi" w:cstheme="minorHAnsi"/>
              </w:rPr>
            </w:pPr>
          </w:p>
        </w:tc>
        <w:tc>
          <w:tcPr>
            <w:tcW w:w="4606" w:type="dxa"/>
            <w:shd w:val="clear" w:color="auto" w:fill="DBE5F1" w:themeFill="accent1" w:themeFillTint="33"/>
          </w:tcPr>
          <w:p w14:paraId="4B0E1740" w14:textId="77777777" w:rsidR="00A948BE" w:rsidRPr="00F43906" w:rsidRDefault="00A948BE" w:rsidP="00E412B9">
            <w:pPr>
              <w:jc w:val="both"/>
              <w:rPr>
                <w:rFonts w:asciiTheme="minorHAnsi" w:hAnsiTheme="minorHAnsi" w:cstheme="minorHAnsi"/>
              </w:rPr>
            </w:pPr>
          </w:p>
        </w:tc>
      </w:tr>
      <w:tr w:rsidR="00A948BE" w:rsidRPr="00F43906" w14:paraId="7E2A0AD2" w14:textId="77777777" w:rsidTr="00902AA7">
        <w:tc>
          <w:tcPr>
            <w:tcW w:w="4606" w:type="dxa"/>
            <w:shd w:val="clear" w:color="auto" w:fill="95B3D7" w:themeFill="accent1" w:themeFillTint="99"/>
          </w:tcPr>
          <w:p w14:paraId="71EC9CB7" w14:textId="7081A53A" w:rsidR="00A948BE" w:rsidRPr="00F43906" w:rsidRDefault="00A948BE" w:rsidP="00981E8D">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1D451457" w14:textId="77C4390D" w:rsidR="00A948BE" w:rsidRPr="00F43906" w:rsidRDefault="00A948BE" w:rsidP="00E412B9">
            <w:pPr>
              <w:jc w:val="both"/>
              <w:rPr>
                <w:rFonts w:asciiTheme="minorHAnsi" w:hAnsiTheme="minorHAnsi" w:cstheme="minorHAnsi"/>
              </w:rPr>
            </w:pPr>
            <w:r w:rsidRPr="00F43906">
              <w:rPr>
                <w:rFonts w:asciiTheme="minorHAnsi" w:hAnsiTheme="minorHAnsi" w:cstheme="minorHAnsi"/>
              </w:rPr>
              <w:t>Prioritná os: 1</w:t>
            </w:r>
            <w:r>
              <w:rPr>
                <w:rFonts w:asciiTheme="minorHAnsi" w:hAnsiTheme="minorHAnsi" w:cstheme="minorHAnsi"/>
              </w:rPr>
              <w:t>3</w:t>
            </w:r>
          </w:p>
        </w:tc>
      </w:tr>
      <w:tr w:rsidR="00A948BE" w:rsidRPr="00F43906" w14:paraId="65AA317F" w14:textId="77777777" w:rsidTr="001132F4">
        <w:tc>
          <w:tcPr>
            <w:tcW w:w="4606" w:type="dxa"/>
            <w:shd w:val="clear" w:color="auto" w:fill="auto"/>
          </w:tcPr>
          <w:p w14:paraId="20B7127D" w14:textId="65443A84" w:rsidR="00A948BE" w:rsidRPr="00F43906" w:rsidRDefault="00A948BE"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2A4CF6F0" w14:textId="4CBD8319" w:rsidR="00A948BE" w:rsidRPr="00F43906" w:rsidRDefault="00A948BE" w:rsidP="00E412B9">
            <w:pPr>
              <w:jc w:val="both"/>
              <w:rPr>
                <w:rFonts w:asciiTheme="minorHAnsi" w:hAnsiTheme="minorHAnsi" w:cstheme="minorHAnsi"/>
              </w:rPr>
            </w:pPr>
            <w:r w:rsidRPr="00F43906">
              <w:rPr>
                <w:rFonts w:asciiTheme="minorHAnsi" w:hAnsiTheme="minorHAnsi" w:cstheme="minorHAnsi"/>
              </w:rPr>
              <w:t>Špecifický cieľ: 1</w:t>
            </w:r>
            <w:r>
              <w:rPr>
                <w:rFonts w:asciiTheme="minorHAnsi" w:hAnsiTheme="minorHAnsi" w:cstheme="minorHAnsi"/>
              </w:rPr>
              <w:t>3.1</w:t>
            </w:r>
          </w:p>
        </w:tc>
      </w:tr>
    </w:tbl>
    <w:p w14:paraId="79805026" w14:textId="77777777" w:rsidR="00C304C4" w:rsidRPr="00F43906" w:rsidRDefault="00C304C4" w:rsidP="009A4D6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6C53D89E" w14:textId="77777777" w:rsidTr="001132F4">
        <w:tc>
          <w:tcPr>
            <w:tcW w:w="4606" w:type="dxa"/>
            <w:shd w:val="clear" w:color="auto" w:fill="002060"/>
            <w:vAlign w:val="center"/>
          </w:tcPr>
          <w:p w14:paraId="4A8FB2B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5C832D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IROP</w:t>
            </w:r>
          </w:p>
        </w:tc>
      </w:tr>
      <w:tr w:rsidR="0064229B" w:rsidRPr="00F43906" w14:paraId="2B6E6F2F" w14:textId="77777777" w:rsidTr="001132F4">
        <w:tc>
          <w:tcPr>
            <w:tcW w:w="4606" w:type="dxa"/>
            <w:shd w:val="clear" w:color="auto" w:fill="95B3D7" w:themeFill="accent1" w:themeFillTint="99"/>
          </w:tcPr>
          <w:p w14:paraId="67AA162A"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03213156"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6</w:t>
            </w:r>
          </w:p>
        </w:tc>
      </w:tr>
      <w:tr w:rsidR="0064229B" w:rsidRPr="00F43906" w14:paraId="39F35584" w14:textId="77777777" w:rsidTr="001132F4">
        <w:tc>
          <w:tcPr>
            <w:tcW w:w="4606" w:type="dxa"/>
            <w:shd w:val="clear" w:color="auto" w:fill="auto"/>
          </w:tcPr>
          <w:p w14:paraId="46AC27BB"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557D109E"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6.1</w:t>
            </w:r>
          </w:p>
        </w:tc>
      </w:tr>
    </w:tbl>
    <w:p w14:paraId="472473CE" w14:textId="77777777" w:rsidR="00B55E28" w:rsidRPr="00F43906" w:rsidRDefault="00B55E28" w:rsidP="009A4D6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7DC4B902" w14:textId="77777777" w:rsidTr="001132F4">
        <w:trPr>
          <w:tblHeader/>
        </w:trPr>
        <w:tc>
          <w:tcPr>
            <w:tcW w:w="4606" w:type="dxa"/>
            <w:shd w:val="clear" w:color="auto" w:fill="002060"/>
            <w:vAlign w:val="center"/>
          </w:tcPr>
          <w:p w14:paraId="5C7B914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B816322"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EVS</w:t>
            </w:r>
          </w:p>
        </w:tc>
      </w:tr>
      <w:tr w:rsidR="0064229B" w:rsidRPr="00F43906" w14:paraId="57EC7F1F" w14:textId="77777777" w:rsidTr="001132F4">
        <w:tc>
          <w:tcPr>
            <w:tcW w:w="4606" w:type="dxa"/>
            <w:shd w:val="clear" w:color="auto" w:fill="95B3D7" w:themeFill="accent1" w:themeFillTint="99"/>
          </w:tcPr>
          <w:p w14:paraId="7EFA81A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6B4BD9B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3</w:t>
            </w:r>
          </w:p>
        </w:tc>
      </w:tr>
      <w:tr w:rsidR="0064229B" w:rsidRPr="00F43906" w14:paraId="770F8C2D" w14:textId="77777777" w:rsidTr="001132F4">
        <w:tc>
          <w:tcPr>
            <w:tcW w:w="4606" w:type="dxa"/>
            <w:shd w:val="clear" w:color="auto" w:fill="auto"/>
          </w:tcPr>
          <w:p w14:paraId="26D5BE47"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70F1607D" w14:textId="77777777" w:rsidR="0064229B" w:rsidRPr="00F43906" w:rsidRDefault="0064229B" w:rsidP="00DF361F">
            <w:pPr>
              <w:jc w:val="both"/>
              <w:rPr>
                <w:rFonts w:asciiTheme="minorHAnsi" w:hAnsiTheme="minorHAnsi" w:cstheme="minorHAnsi"/>
              </w:rPr>
            </w:pPr>
            <w:r w:rsidRPr="00F43906">
              <w:rPr>
                <w:rFonts w:asciiTheme="minorHAnsi" w:hAnsiTheme="minorHAnsi" w:cstheme="minorHAnsi"/>
              </w:rPr>
              <w:t>Špecifický cieľ: 3.1</w:t>
            </w:r>
          </w:p>
        </w:tc>
      </w:tr>
    </w:tbl>
    <w:p w14:paraId="2A81826D" w14:textId="77777777" w:rsidR="007B0FCE" w:rsidRPr="00F43906" w:rsidRDefault="007B0FCE" w:rsidP="009A4D6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31F3F0F5" w14:textId="77777777" w:rsidTr="001132F4">
        <w:trPr>
          <w:tblHeader/>
        </w:trPr>
        <w:tc>
          <w:tcPr>
            <w:tcW w:w="4606" w:type="dxa"/>
            <w:shd w:val="clear" w:color="auto" w:fill="002060"/>
            <w:vAlign w:val="center"/>
          </w:tcPr>
          <w:p w14:paraId="45754E9D" w14:textId="77777777" w:rsidR="0064229B" w:rsidRPr="00F43906" w:rsidRDefault="007B0FCE" w:rsidP="001132F4">
            <w:pPr>
              <w:spacing w:before="120" w:after="120"/>
              <w:jc w:val="center"/>
              <w:rPr>
                <w:rFonts w:asciiTheme="minorHAnsi" w:hAnsiTheme="minorHAnsi" w:cstheme="minorHAnsi"/>
                <w:b/>
              </w:rPr>
            </w:pPr>
            <w:r w:rsidRPr="00F43906">
              <w:rPr>
                <w:rFonts w:asciiTheme="minorHAnsi" w:hAnsiTheme="minorHAnsi" w:cstheme="minorHAnsi"/>
              </w:rPr>
              <w:br w:type="page"/>
            </w:r>
            <w:r w:rsidR="0064229B" w:rsidRPr="00F43906">
              <w:rPr>
                <w:rFonts w:asciiTheme="minorHAnsi" w:hAnsiTheme="minorHAnsi" w:cstheme="minorHAnsi"/>
                <w:b/>
              </w:rPr>
              <w:t>OP TP</w:t>
            </w:r>
          </w:p>
        </w:tc>
        <w:tc>
          <w:tcPr>
            <w:tcW w:w="4606" w:type="dxa"/>
            <w:shd w:val="clear" w:color="auto" w:fill="002060"/>
            <w:vAlign w:val="center"/>
          </w:tcPr>
          <w:p w14:paraId="4055ADA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PRV</w:t>
            </w:r>
          </w:p>
        </w:tc>
      </w:tr>
      <w:tr w:rsidR="0064229B" w:rsidRPr="00F43906" w14:paraId="3F9B4143" w14:textId="77777777" w:rsidTr="001132F4">
        <w:tc>
          <w:tcPr>
            <w:tcW w:w="4606" w:type="dxa"/>
            <w:shd w:val="clear" w:color="auto" w:fill="95B3D7" w:themeFill="accent1" w:themeFillTint="99"/>
          </w:tcPr>
          <w:p w14:paraId="766FA232"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33AE450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Kap. 7 Zdroje</w:t>
            </w:r>
          </w:p>
        </w:tc>
      </w:tr>
      <w:tr w:rsidR="0064229B" w:rsidRPr="00F43906" w14:paraId="572B8871" w14:textId="77777777" w:rsidTr="001132F4">
        <w:tc>
          <w:tcPr>
            <w:tcW w:w="4606" w:type="dxa"/>
            <w:shd w:val="clear" w:color="auto" w:fill="auto"/>
          </w:tcPr>
          <w:p w14:paraId="42237CC2"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6675FB03"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Administratívne kapacity, údaje, Budovanie kapacity monitorovania a hodnotenia</w:t>
            </w:r>
          </w:p>
        </w:tc>
      </w:tr>
    </w:tbl>
    <w:p w14:paraId="3C1E3589" w14:textId="77777777" w:rsidR="0064229B" w:rsidRPr="00F43906" w:rsidRDefault="0064229B" w:rsidP="009A4D65">
      <w:pPr>
        <w:spacing w:before="60" w:after="60" w:line="240" w:lineRule="auto"/>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615DBCB3" w14:textId="77777777" w:rsidTr="001132F4">
        <w:trPr>
          <w:tblHeader/>
        </w:trPr>
        <w:tc>
          <w:tcPr>
            <w:tcW w:w="4606" w:type="dxa"/>
            <w:tcBorders>
              <w:bottom w:val="dotted" w:sz="4" w:space="0" w:color="002060"/>
            </w:tcBorders>
            <w:shd w:val="clear" w:color="auto" w:fill="002060"/>
            <w:vAlign w:val="center"/>
          </w:tcPr>
          <w:p w14:paraId="6DF8A47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76CAE91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RH</w:t>
            </w:r>
          </w:p>
        </w:tc>
      </w:tr>
      <w:tr w:rsidR="0064229B" w:rsidRPr="00F43906" w14:paraId="698C522E" w14:textId="77777777" w:rsidTr="001132F4">
        <w:tc>
          <w:tcPr>
            <w:tcW w:w="4606" w:type="dxa"/>
            <w:shd w:val="clear" w:color="auto" w:fill="95B3D7" w:themeFill="accent1" w:themeFillTint="99"/>
          </w:tcPr>
          <w:p w14:paraId="641CFDA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473C260B"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Čl. 78 nariadenia o ENRF</w:t>
            </w:r>
          </w:p>
        </w:tc>
      </w:tr>
      <w:tr w:rsidR="0064229B" w:rsidRPr="00F43906" w14:paraId="71661C8A" w14:textId="77777777" w:rsidTr="001132F4">
        <w:tc>
          <w:tcPr>
            <w:tcW w:w="4606" w:type="dxa"/>
            <w:shd w:val="clear" w:color="auto" w:fill="auto"/>
          </w:tcPr>
          <w:p w14:paraId="473994EA"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lastRenderedPageBreak/>
              <w:t>Špecifický cieľ: 1</w:t>
            </w:r>
          </w:p>
        </w:tc>
        <w:tc>
          <w:tcPr>
            <w:tcW w:w="4606" w:type="dxa"/>
            <w:shd w:val="clear" w:color="auto" w:fill="auto"/>
          </w:tcPr>
          <w:p w14:paraId="0712A58F"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Zameranie: A, C</w:t>
            </w:r>
          </w:p>
        </w:tc>
      </w:tr>
    </w:tbl>
    <w:p w14:paraId="7561BFCF" w14:textId="77777777" w:rsidR="0064229B" w:rsidRPr="00F43906" w:rsidRDefault="0064229B" w:rsidP="0064229B">
      <w:pPr>
        <w:rPr>
          <w:rFonts w:asciiTheme="minorHAnsi" w:eastAsia="Times New Roman" w:hAnsiTheme="minorHAnsi" w:cstheme="minorHAnsi"/>
        </w:rPr>
      </w:pPr>
    </w:p>
    <w:p w14:paraId="54A8EB0C" w14:textId="6B3C953F" w:rsidR="00B63E56" w:rsidRPr="00F43906" w:rsidRDefault="0064229B" w:rsidP="00E039BA">
      <w:pPr>
        <w:spacing w:before="120" w:after="120" w:line="240" w:lineRule="auto"/>
        <w:jc w:val="both"/>
        <w:rPr>
          <w:rFonts w:asciiTheme="minorHAnsi" w:hAnsiTheme="minorHAnsi" w:cstheme="minorHAnsi"/>
        </w:rPr>
      </w:pPr>
      <w:r w:rsidRPr="00F43906">
        <w:rPr>
          <w:rFonts w:asciiTheme="minorHAnsi" w:eastAsia="Times New Roman" w:hAnsiTheme="minorHAnsi" w:cstheme="minorHAnsi"/>
        </w:rPr>
        <w:t>Bližšie informácie k synergickým účinkom je možné získať na webovom sídle centrálneho koord</w:t>
      </w:r>
      <w:r w:rsidR="00C304C4" w:rsidRPr="00F43906">
        <w:rPr>
          <w:rFonts w:asciiTheme="minorHAnsi" w:eastAsia="Times New Roman" w:hAnsiTheme="minorHAnsi" w:cstheme="minorHAnsi"/>
        </w:rPr>
        <w:t xml:space="preserve">inačného </w:t>
      </w:r>
      <w:r w:rsidRPr="00F43906">
        <w:rPr>
          <w:rFonts w:asciiTheme="minorHAnsi" w:eastAsia="Times New Roman" w:hAnsiTheme="minorHAnsi" w:cstheme="minorHAnsi"/>
        </w:rPr>
        <w:t>orgánu</w:t>
      </w:r>
      <w:r w:rsidR="00C304C4" w:rsidRPr="00F43906">
        <w:rPr>
          <w:rFonts w:asciiTheme="minorHAnsi" w:eastAsia="Times New Roman" w:hAnsiTheme="minorHAnsi" w:cstheme="minorHAnsi"/>
        </w:rPr>
        <w:t xml:space="preserve"> </w:t>
      </w:r>
      <w:hyperlink r:id="rId38" w:history="1">
        <w:r w:rsidR="00892FF3" w:rsidRPr="00F43906">
          <w:rPr>
            <w:rStyle w:val="Hypertextovprepojenie"/>
            <w:rFonts w:asciiTheme="minorHAnsi" w:eastAsia="Times New Roman" w:hAnsiTheme="minorHAnsi" w:cstheme="minorHAnsi"/>
          </w:rPr>
          <w:t>http://www.partnerskadohoda.gov.sk/273-sk/koordinacia-synergii-a-komplementarit-medzi-esif-a-ostatnymi-nastrojmi-podpory-eu-a-sr/</w:t>
        </w:r>
      </w:hyperlink>
      <w:r w:rsidRPr="00F43906">
        <w:rPr>
          <w:rFonts w:asciiTheme="minorHAnsi" w:hAnsiTheme="minorHAnsi" w:cstheme="minorHAnsi"/>
        </w:rPr>
        <w:t xml:space="preserve"> a v rámci jednotného informačného systému Európskej komisie, ktorý je dostupný na webovom sídle </w:t>
      </w:r>
      <w:hyperlink r:id="rId39" w:history="1">
        <w:r w:rsidRPr="00F43906">
          <w:rPr>
            <w:rStyle w:val="Hypertextovprepojenie"/>
            <w:rFonts w:asciiTheme="minorHAnsi" w:hAnsiTheme="minorHAnsi" w:cstheme="minorHAnsi"/>
          </w:rPr>
          <w:t>http://www.ecas.org/</w:t>
        </w:r>
      </w:hyperlink>
      <w:r w:rsidR="003C2776" w:rsidRPr="00F43906">
        <w:rPr>
          <w:rFonts w:asciiTheme="minorHAnsi" w:hAnsiTheme="minorHAnsi" w:cstheme="minorHAnsi"/>
        </w:rPr>
        <w:t>.</w:t>
      </w:r>
    </w:p>
    <w:p w14:paraId="6EC2345D"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6F4E1142" w14:textId="16CA6CF2" w:rsidR="003C2776" w:rsidRPr="00AB7465"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Zmena a zrušenie vyzvania</w:t>
      </w:r>
    </w:p>
    <w:p w14:paraId="0E42E164" w14:textId="7CE4F407" w:rsidR="00C304C4" w:rsidRPr="00F43906" w:rsidRDefault="00C477D6" w:rsidP="00E039BA">
      <w:pPr>
        <w:spacing w:before="120" w:after="120" w:line="240" w:lineRule="auto"/>
        <w:jc w:val="both"/>
        <w:rPr>
          <w:rFonts w:asciiTheme="minorHAnsi" w:hAnsiTheme="minorHAnsi" w:cstheme="minorHAnsi"/>
        </w:rPr>
      </w:pPr>
      <w:r>
        <w:rPr>
          <w:rFonts w:asciiTheme="minorHAnsi" w:hAnsiTheme="minorHAnsi" w:cstheme="minorHAnsi"/>
        </w:rPr>
        <w:t xml:space="preserve">RO OP TP je oprávnený vyzvanie zmeniť alebo zrušiť. </w:t>
      </w:r>
      <w:r w:rsidR="0064229B" w:rsidRPr="00F43906">
        <w:rPr>
          <w:rFonts w:asciiTheme="minorHAnsi" w:hAnsiTheme="minorHAnsi" w:cstheme="minorHAnsi"/>
        </w:rPr>
        <w:t xml:space="preserve">Zmena </w:t>
      </w:r>
      <w:r>
        <w:rPr>
          <w:rFonts w:asciiTheme="minorHAnsi" w:hAnsiTheme="minorHAnsi" w:cstheme="minorHAnsi"/>
        </w:rPr>
        <w:t>alebo</w:t>
      </w:r>
      <w:r w:rsidRPr="00F43906">
        <w:rPr>
          <w:rFonts w:asciiTheme="minorHAnsi" w:hAnsiTheme="minorHAnsi" w:cstheme="minorHAnsi"/>
        </w:rPr>
        <w:t> </w:t>
      </w:r>
      <w:r w:rsidR="0064229B" w:rsidRPr="00F43906">
        <w:rPr>
          <w:rFonts w:asciiTheme="minorHAnsi" w:hAnsiTheme="minorHAnsi" w:cstheme="minorHAnsi"/>
        </w:rPr>
        <w:t xml:space="preserve">zrušenie vyzvania </w:t>
      </w:r>
      <w:r>
        <w:rPr>
          <w:rFonts w:asciiTheme="minorHAnsi" w:hAnsiTheme="minorHAnsi" w:cstheme="minorHAnsi"/>
        </w:rPr>
        <w:t>musia</w:t>
      </w:r>
      <w:r w:rsidRPr="00F43906">
        <w:rPr>
          <w:rFonts w:asciiTheme="minorHAnsi" w:hAnsiTheme="minorHAnsi" w:cstheme="minorHAnsi"/>
        </w:rPr>
        <w:t xml:space="preserve"> </w:t>
      </w:r>
      <w:r w:rsidR="0064229B" w:rsidRPr="00F43906">
        <w:rPr>
          <w:rFonts w:asciiTheme="minorHAnsi" w:hAnsiTheme="minorHAnsi" w:cstheme="minorHAnsi"/>
        </w:rPr>
        <w:t xml:space="preserve">byť vykonané v súlade </w:t>
      </w:r>
      <w:r>
        <w:rPr>
          <w:rFonts w:asciiTheme="minorHAnsi" w:hAnsiTheme="minorHAnsi" w:cstheme="minorHAnsi"/>
        </w:rPr>
        <w:t>s ustanoveniami</w:t>
      </w:r>
      <w:r w:rsidR="0064229B" w:rsidRPr="00F43906">
        <w:rPr>
          <w:rFonts w:asciiTheme="minorHAnsi" w:hAnsiTheme="minorHAnsi" w:cstheme="minorHAnsi"/>
        </w:rPr>
        <w:t xml:space="preserve"> § 17 ods. 6 až 8 zákona </w:t>
      </w:r>
      <w:r>
        <w:rPr>
          <w:rFonts w:asciiTheme="minorHAnsi" w:hAnsiTheme="minorHAnsi" w:cstheme="minorHAnsi"/>
        </w:rPr>
        <w:t xml:space="preserve">č. 292/2014 Z.z. </w:t>
      </w:r>
      <w:r w:rsidR="0064229B" w:rsidRPr="00F43906">
        <w:rPr>
          <w:rFonts w:asciiTheme="minorHAnsi" w:hAnsiTheme="minorHAnsi" w:cstheme="minorHAnsi"/>
        </w:rPr>
        <w:t xml:space="preserve">o príspevku </w:t>
      </w:r>
      <w:r>
        <w:rPr>
          <w:rFonts w:asciiTheme="minorHAnsi" w:hAnsiTheme="minorHAnsi" w:cstheme="minorHAnsi"/>
        </w:rPr>
        <w:t xml:space="preserve">poskytovanom </w:t>
      </w:r>
      <w:r w:rsidR="0064229B" w:rsidRPr="00F43906">
        <w:rPr>
          <w:rFonts w:asciiTheme="minorHAnsi" w:hAnsiTheme="minorHAnsi" w:cstheme="minorHAnsi"/>
        </w:rPr>
        <w:t>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w:t>
      </w:r>
      <w:r w:rsidR="00E07D18" w:rsidRPr="00F43906">
        <w:rPr>
          <w:rFonts w:asciiTheme="minorHAnsi" w:hAnsiTheme="minorHAnsi" w:cstheme="minorHAnsi"/>
        </w:rPr>
        <w:t xml:space="preserve"> OP TP</w:t>
      </w:r>
      <w:r w:rsidR="0064229B" w:rsidRPr="00F43906">
        <w:rPr>
          <w:rFonts w:asciiTheme="minorHAnsi" w:hAnsiTheme="minorHAnsi" w:cstheme="minorHAnsi"/>
        </w:rPr>
        <w:t xml:space="preserve"> s ohľadom na dopad navrhovanej zmeny na žiadateľa.</w:t>
      </w:r>
      <w:r>
        <w:rPr>
          <w:rFonts w:asciiTheme="minorHAnsi" w:hAnsiTheme="minorHAnsi" w:cstheme="minorHAnsi"/>
        </w:rPr>
        <w:t xml:space="preserve"> </w:t>
      </w:r>
      <w:r>
        <w:t>RO OP TP zverejňuje informácie o zmene alebo zrušení vyzvania na svojom webovom sídle.</w:t>
      </w:r>
    </w:p>
    <w:p w14:paraId="116F1B0C"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6CD7E1D" w14:textId="2B5FB352" w:rsidR="003C2776" w:rsidRPr="00AB746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Prílohy vyzvania</w:t>
      </w:r>
    </w:p>
    <w:p w14:paraId="046BEEA3" w14:textId="77777777" w:rsidR="003C2776" w:rsidRPr="00F43906" w:rsidRDefault="003C2776" w:rsidP="003C2776">
      <w:pPr>
        <w:pStyle w:val="Odsekzoznamu1"/>
        <w:jc w:val="both"/>
        <w:rPr>
          <w:rFonts w:asciiTheme="minorHAnsi" w:hAnsiTheme="minorHAnsi" w:cstheme="minorHAnsi"/>
          <w:bCs/>
          <w:iCs/>
          <w:sz w:val="22"/>
          <w:szCs w:val="22"/>
        </w:rPr>
      </w:pPr>
    </w:p>
    <w:p w14:paraId="3BAE9D5C" w14:textId="4BE554A5"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Formulár žiadosti o</w:t>
      </w:r>
      <w:r w:rsidR="00242FF4">
        <w:rPr>
          <w:rFonts w:asciiTheme="minorHAnsi" w:hAnsiTheme="minorHAnsi" w:cstheme="minorHAnsi"/>
          <w:bCs/>
          <w:iCs/>
          <w:sz w:val="22"/>
          <w:szCs w:val="22"/>
        </w:rPr>
        <w:t> </w:t>
      </w:r>
      <w:r w:rsidRPr="00F43906">
        <w:rPr>
          <w:rFonts w:asciiTheme="minorHAnsi" w:hAnsiTheme="minorHAnsi" w:cstheme="minorHAnsi"/>
          <w:bCs/>
          <w:iCs/>
          <w:sz w:val="22"/>
          <w:szCs w:val="22"/>
        </w:rPr>
        <w:t>NFP;</w:t>
      </w:r>
    </w:p>
    <w:p w14:paraId="34D7AA77" w14:textId="75B5C74F"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Zoznam </w:t>
      </w:r>
      <w:r w:rsidR="002058E2" w:rsidRPr="00F43906">
        <w:rPr>
          <w:rFonts w:asciiTheme="minorHAnsi" w:hAnsiTheme="minorHAnsi" w:cstheme="minorHAnsi"/>
          <w:bCs/>
          <w:iCs/>
          <w:sz w:val="22"/>
          <w:szCs w:val="22"/>
        </w:rPr>
        <w:t xml:space="preserve">povinných </w:t>
      </w:r>
      <w:r w:rsidRPr="00F43906">
        <w:rPr>
          <w:rFonts w:asciiTheme="minorHAnsi" w:hAnsiTheme="minorHAnsi" w:cstheme="minorHAnsi"/>
          <w:bCs/>
          <w:iCs/>
          <w:sz w:val="22"/>
          <w:szCs w:val="22"/>
        </w:rPr>
        <w:t>merateľných ukazovateľov</w:t>
      </w:r>
      <w:r w:rsidR="003C5B13" w:rsidRPr="00F43906">
        <w:rPr>
          <w:rFonts w:asciiTheme="minorHAnsi" w:hAnsiTheme="minorHAnsi" w:cstheme="minorHAnsi"/>
          <w:bCs/>
          <w:iCs/>
          <w:sz w:val="22"/>
          <w:szCs w:val="22"/>
        </w:rPr>
        <w:t xml:space="preserve"> </w:t>
      </w:r>
      <w:r w:rsidR="007E7CA9" w:rsidRPr="00F43906">
        <w:rPr>
          <w:rFonts w:asciiTheme="minorHAnsi" w:hAnsiTheme="minorHAnsi" w:cstheme="minorHAnsi"/>
          <w:bCs/>
          <w:iCs/>
          <w:sz w:val="22"/>
          <w:szCs w:val="22"/>
        </w:rPr>
        <w:t>(</w:t>
      </w:r>
      <w:r w:rsidRPr="00F43906">
        <w:rPr>
          <w:rFonts w:asciiTheme="minorHAnsi" w:hAnsiTheme="minorHAnsi" w:cstheme="minorHAnsi"/>
          <w:bCs/>
          <w:iCs/>
          <w:sz w:val="22"/>
          <w:szCs w:val="22"/>
        </w:rPr>
        <w:t xml:space="preserve">vrátane </w:t>
      </w:r>
      <w:r w:rsidR="00F048A3" w:rsidRPr="00F43906">
        <w:rPr>
          <w:rFonts w:asciiTheme="minorHAnsi" w:hAnsiTheme="minorHAnsi" w:cstheme="minorHAnsi"/>
          <w:bCs/>
          <w:iCs/>
          <w:sz w:val="22"/>
          <w:szCs w:val="22"/>
        </w:rPr>
        <w:t>iných údajov</w:t>
      </w:r>
      <w:r w:rsidRPr="00F43906">
        <w:rPr>
          <w:rFonts w:asciiTheme="minorHAnsi" w:hAnsiTheme="minorHAnsi" w:cstheme="minorHAnsi"/>
          <w:bCs/>
          <w:iCs/>
          <w:sz w:val="22"/>
          <w:szCs w:val="22"/>
        </w:rPr>
        <w:t xml:space="preserve"> relevantných k</w:t>
      </w:r>
      <w:r w:rsidR="007E7CA9" w:rsidRPr="00F43906">
        <w:rPr>
          <w:rFonts w:asciiTheme="minorHAnsi" w:hAnsiTheme="minorHAnsi" w:cstheme="minorHAnsi"/>
          <w:bCs/>
          <w:iCs/>
          <w:sz w:val="22"/>
          <w:szCs w:val="22"/>
        </w:rPr>
        <w:t> </w:t>
      </w:r>
      <w:r w:rsidRPr="00F43906">
        <w:rPr>
          <w:rFonts w:asciiTheme="minorHAnsi" w:hAnsiTheme="minorHAnsi" w:cstheme="minorHAnsi"/>
          <w:bCs/>
          <w:iCs/>
          <w:sz w:val="22"/>
          <w:szCs w:val="22"/>
        </w:rPr>
        <w:t>HP</w:t>
      </w:r>
      <w:r w:rsidR="007E7CA9" w:rsidRPr="00F43906">
        <w:rPr>
          <w:rFonts w:asciiTheme="minorHAnsi" w:hAnsiTheme="minorHAnsi" w:cstheme="minorHAnsi"/>
          <w:bCs/>
          <w:iCs/>
          <w:sz w:val="22"/>
          <w:szCs w:val="22"/>
        </w:rPr>
        <w:t>)</w:t>
      </w:r>
      <w:r w:rsidRPr="00F43906">
        <w:rPr>
          <w:rFonts w:asciiTheme="minorHAnsi" w:hAnsiTheme="minorHAnsi" w:cstheme="minorHAnsi"/>
          <w:bCs/>
          <w:iCs/>
          <w:sz w:val="22"/>
          <w:szCs w:val="22"/>
        </w:rPr>
        <w:t>;</w:t>
      </w:r>
      <w:r w:rsidRPr="00F43906">
        <w:rPr>
          <w:rFonts w:asciiTheme="minorHAnsi" w:hAnsiTheme="minorHAnsi" w:cstheme="minorHAnsi"/>
          <w:b/>
          <w:sz w:val="22"/>
          <w:szCs w:val="22"/>
        </w:rPr>
        <w:t xml:space="preserve"> </w:t>
      </w:r>
    </w:p>
    <w:p w14:paraId="50B35B1D" w14:textId="1A6FB58A" w:rsidR="003C5B13" w:rsidRPr="00E60409" w:rsidRDefault="0095091D"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870D57">
        <w:rPr>
          <w:rFonts w:asciiTheme="minorHAnsi" w:hAnsiTheme="minorHAnsi"/>
          <w:bCs/>
          <w:iCs/>
          <w:sz w:val="22"/>
          <w:szCs w:val="22"/>
        </w:rPr>
        <w:t xml:space="preserve">Informácia pre žiadateľov o nenávratný finančný príspevok / o príspevok, ktorá je zverejnená na webovom sídle </w:t>
      </w:r>
      <w:hyperlink r:id="rId40" w:history="1">
        <w:r w:rsidRPr="00870D57">
          <w:rPr>
            <w:rStyle w:val="Hypertextovprepojenie"/>
            <w:rFonts w:asciiTheme="minorHAnsi" w:hAnsiTheme="minorHAnsi"/>
            <w:bCs/>
            <w:iCs/>
            <w:sz w:val="22"/>
            <w:szCs w:val="22"/>
          </w:rPr>
          <w:t>http://www.olaf.vlada.gov.sk/system-vcasneho-odhalovania-rizika-a-vylucenia-edes/</w:t>
        </w:r>
      </w:hyperlink>
      <w:r w:rsidR="003C5B13" w:rsidRPr="00E60409">
        <w:rPr>
          <w:rFonts w:asciiTheme="minorHAnsi" w:hAnsiTheme="minorHAnsi" w:cstheme="minorHAnsi"/>
          <w:bCs/>
          <w:iCs/>
          <w:sz w:val="22"/>
          <w:szCs w:val="22"/>
        </w:rPr>
        <w:t>;</w:t>
      </w:r>
    </w:p>
    <w:p w14:paraId="0BBB571B" w14:textId="77777777" w:rsidR="00634B7F" w:rsidRPr="00F43906" w:rsidRDefault="005D5FC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Vzor</w:t>
      </w:r>
      <w:r w:rsidR="0094312A" w:rsidRPr="00F43906">
        <w:rPr>
          <w:rFonts w:asciiTheme="minorHAnsi" w:hAnsiTheme="minorHAnsi" w:cstheme="minorHAnsi"/>
          <w:bCs/>
          <w:iCs/>
          <w:sz w:val="22"/>
          <w:szCs w:val="22"/>
        </w:rPr>
        <w:t xml:space="preserve"> </w:t>
      </w:r>
      <w:r w:rsidRPr="00F43906">
        <w:rPr>
          <w:rFonts w:asciiTheme="minorHAnsi" w:hAnsiTheme="minorHAnsi" w:cstheme="minorHAnsi"/>
          <w:bCs/>
          <w:iCs/>
          <w:sz w:val="22"/>
          <w:szCs w:val="22"/>
        </w:rPr>
        <w:t>povinn</w:t>
      </w:r>
      <w:r w:rsidR="00634B7F" w:rsidRPr="00F43906">
        <w:rPr>
          <w:rFonts w:asciiTheme="minorHAnsi" w:hAnsiTheme="minorHAnsi" w:cstheme="minorHAnsi"/>
          <w:bCs/>
          <w:iCs/>
          <w:sz w:val="22"/>
          <w:szCs w:val="22"/>
        </w:rPr>
        <w:t xml:space="preserve">ej prílohy </w:t>
      </w:r>
      <w:r w:rsidRPr="00F43906">
        <w:rPr>
          <w:rFonts w:asciiTheme="minorHAnsi" w:hAnsiTheme="minorHAnsi" w:cstheme="minorHAnsi"/>
          <w:bCs/>
          <w:iCs/>
          <w:sz w:val="22"/>
          <w:szCs w:val="22"/>
        </w:rPr>
        <w:t>k žiadosti o</w:t>
      </w:r>
      <w:r w:rsidR="00F048A3" w:rsidRPr="00F43906">
        <w:rPr>
          <w:rFonts w:asciiTheme="minorHAnsi" w:hAnsiTheme="minorHAnsi" w:cstheme="minorHAnsi"/>
          <w:bCs/>
          <w:iCs/>
          <w:sz w:val="22"/>
          <w:szCs w:val="22"/>
        </w:rPr>
        <w:t> </w:t>
      </w:r>
      <w:r w:rsidRPr="00F43906">
        <w:rPr>
          <w:rFonts w:asciiTheme="minorHAnsi" w:hAnsiTheme="minorHAnsi" w:cstheme="minorHAnsi"/>
          <w:bCs/>
          <w:iCs/>
          <w:sz w:val="22"/>
          <w:szCs w:val="22"/>
        </w:rPr>
        <w:t>NFP</w:t>
      </w:r>
      <w:r w:rsidR="00F048A3"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 O</w:t>
      </w:r>
      <w:r w:rsidR="00317EFA" w:rsidRPr="00F43906">
        <w:rPr>
          <w:rFonts w:asciiTheme="minorHAnsi" w:hAnsiTheme="minorHAnsi" w:cstheme="minorHAnsi"/>
          <w:bCs/>
          <w:iCs/>
          <w:sz w:val="22"/>
          <w:szCs w:val="22"/>
        </w:rPr>
        <w:t xml:space="preserve">pis </w:t>
      </w:r>
      <w:r w:rsidR="00C51E0C" w:rsidRPr="00F43906">
        <w:rPr>
          <w:rFonts w:asciiTheme="minorHAnsi" w:hAnsiTheme="minorHAnsi" w:cstheme="minorHAnsi"/>
          <w:bCs/>
          <w:iCs/>
          <w:sz w:val="22"/>
          <w:szCs w:val="22"/>
        </w:rPr>
        <w:t>štátnozamestnaneckého miesta</w:t>
      </w:r>
      <w:r w:rsidR="00A70078" w:rsidRPr="00F43906">
        <w:rPr>
          <w:rFonts w:asciiTheme="minorHAnsi" w:hAnsiTheme="minorHAnsi" w:cstheme="minorHAnsi"/>
          <w:bCs/>
          <w:iCs/>
          <w:sz w:val="22"/>
          <w:szCs w:val="22"/>
        </w:rPr>
        <w:t>;</w:t>
      </w:r>
    </w:p>
    <w:p w14:paraId="2D096C0B" w14:textId="5ACCF21B" w:rsidR="00634B7F"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 - Z</w:t>
      </w:r>
      <w:r w:rsidRPr="00F43906">
        <w:rPr>
          <w:rFonts w:asciiTheme="minorHAnsi" w:hAnsiTheme="minorHAnsi" w:cstheme="minorHAnsi"/>
          <w:bCs/>
          <w:iCs/>
          <w:sz w:val="22"/>
          <w:szCs w:val="22"/>
        </w:rPr>
        <w:t>oznam</w:t>
      </w:r>
      <w:r w:rsidR="00634B7F" w:rsidRPr="00F43906">
        <w:rPr>
          <w:rFonts w:asciiTheme="minorHAnsi" w:hAnsiTheme="minorHAnsi" w:cstheme="minorHAnsi"/>
          <w:bCs/>
          <w:iCs/>
          <w:sz w:val="22"/>
          <w:szCs w:val="22"/>
        </w:rPr>
        <w:t xml:space="preserve"> pracovných pozícií</w:t>
      </w:r>
      <w:r w:rsidR="0095444C">
        <w:rPr>
          <w:rFonts w:asciiTheme="minorHAnsi" w:hAnsiTheme="minorHAnsi" w:cstheme="minorHAnsi"/>
          <w:bCs/>
          <w:iCs/>
          <w:sz w:val="22"/>
          <w:szCs w:val="22"/>
        </w:rPr>
        <w:t xml:space="preserve"> </w:t>
      </w:r>
      <w:r w:rsidR="00A70078" w:rsidRPr="00F43906">
        <w:rPr>
          <w:rFonts w:asciiTheme="minorHAnsi" w:hAnsiTheme="minorHAnsi" w:cstheme="minorHAnsi"/>
          <w:bCs/>
          <w:iCs/>
          <w:sz w:val="22"/>
          <w:szCs w:val="22"/>
        </w:rPr>
        <w:t>;</w:t>
      </w:r>
    </w:p>
    <w:p w14:paraId="5D82B58A" w14:textId="77777777" w:rsidR="003C2776"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w:t>
      </w:r>
      <w:r w:rsidRPr="00F43906">
        <w:rPr>
          <w:rFonts w:asciiTheme="minorHAnsi" w:hAnsiTheme="minorHAnsi" w:cstheme="minorHAnsi"/>
          <w:bCs/>
          <w:iCs/>
          <w:sz w:val="22"/>
          <w:szCs w:val="22"/>
        </w:rPr>
        <w:t xml:space="preserve"> - Opis projektu</w:t>
      </w:r>
      <w:r w:rsidR="00A70078" w:rsidRPr="00F43906">
        <w:rPr>
          <w:rFonts w:asciiTheme="minorHAnsi" w:hAnsiTheme="minorHAnsi" w:cstheme="minorHAnsi"/>
          <w:bCs/>
          <w:iCs/>
          <w:sz w:val="22"/>
          <w:szCs w:val="22"/>
        </w:rPr>
        <w:t>;</w:t>
      </w:r>
      <w:r w:rsidR="002B39AF" w:rsidRPr="00F43906">
        <w:rPr>
          <w:rFonts w:asciiTheme="minorHAnsi" w:hAnsiTheme="minorHAnsi" w:cstheme="minorHAnsi"/>
          <w:bCs/>
          <w:iCs/>
          <w:sz w:val="22"/>
          <w:szCs w:val="22"/>
        </w:rPr>
        <w:t xml:space="preserve"> </w:t>
      </w:r>
    </w:p>
    <w:p w14:paraId="7A7B5D46" w14:textId="34AB4538" w:rsidR="006C4A28" w:rsidRPr="00823BCB" w:rsidRDefault="00634B7F" w:rsidP="001209C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823BCB">
        <w:rPr>
          <w:rFonts w:asciiTheme="minorHAnsi" w:hAnsiTheme="minorHAnsi" w:cstheme="minorHAnsi"/>
          <w:bCs/>
          <w:iCs/>
          <w:sz w:val="22"/>
          <w:szCs w:val="22"/>
        </w:rPr>
        <w:t xml:space="preserve"> </w:t>
      </w:r>
      <w:r w:rsidR="006C4A28" w:rsidRPr="00823BCB">
        <w:rPr>
          <w:rFonts w:asciiTheme="minorHAnsi" w:hAnsiTheme="minorHAnsi" w:cstheme="minorHAnsi"/>
          <w:bCs/>
          <w:iCs/>
          <w:sz w:val="22"/>
          <w:szCs w:val="22"/>
        </w:rPr>
        <w:t>Vzor Výzvy na doplnenie ŽoNFP</w:t>
      </w:r>
      <w:r w:rsidR="005218D6" w:rsidRPr="00823BCB">
        <w:rPr>
          <w:rFonts w:asciiTheme="minorHAnsi" w:hAnsiTheme="minorHAnsi" w:cstheme="minorHAnsi"/>
          <w:bCs/>
          <w:iCs/>
          <w:sz w:val="22"/>
          <w:szCs w:val="22"/>
        </w:rPr>
        <w:t>.</w:t>
      </w:r>
    </w:p>
    <w:sectPr w:rsidR="006C4A28" w:rsidRPr="00823BCB" w:rsidSect="00E5128F">
      <w:headerReference w:type="default" r:id="rId41"/>
      <w:footerReference w:type="default" r:id="rId42"/>
      <w:headerReference w:type="first" r:id="rId43"/>
      <w:footerReference w:type="first" r:id="rId44"/>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1BD590" w14:textId="77777777" w:rsidR="00DD767F" w:rsidRDefault="00DD767F" w:rsidP="00784ECE">
      <w:pPr>
        <w:spacing w:after="0" w:line="240" w:lineRule="auto"/>
      </w:pPr>
      <w:r>
        <w:separator/>
      </w:r>
    </w:p>
  </w:endnote>
  <w:endnote w:type="continuationSeparator" w:id="0">
    <w:p w14:paraId="4E017F80" w14:textId="77777777" w:rsidR="00DD767F" w:rsidRDefault="00DD767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0090653"/>
      <w:docPartObj>
        <w:docPartGallery w:val="Page Numbers (Bottom of Page)"/>
        <w:docPartUnique/>
      </w:docPartObj>
    </w:sdtPr>
    <w:sdtEndPr/>
    <w:sdtContent>
      <w:p w14:paraId="1BB75045" w14:textId="3946E15A" w:rsidR="001209C4" w:rsidRDefault="001209C4">
        <w:pPr>
          <w:pStyle w:val="Pta"/>
          <w:jc w:val="center"/>
        </w:pPr>
        <w:r>
          <w:fldChar w:fldCharType="begin"/>
        </w:r>
        <w:r>
          <w:instrText>PAGE   \* MERGEFORMAT</w:instrText>
        </w:r>
        <w:r>
          <w:fldChar w:fldCharType="separate"/>
        </w:r>
        <w:r w:rsidR="00F4661D">
          <w:rPr>
            <w:noProof/>
          </w:rPr>
          <w:t>25</w:t>
        </w:r>
        <w:r>
          <w:fldChar w:fldCharType="end"/>
        </w:r>
      </w:p>
    </w:sdtContent>
  </w:sdt>
  <w:p w14:paraId="628F27A7" w14:textId="77777777" w:rsidR="001209C4" w:rsidRDefault="001209C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A20C0" w14:textId="77777777" w:rsidR="001209C4" w:rsidRDefault="001209C4" w:rsidP="00F4420F">
    <w:pPr>
      <w:pStyle w:val="Pta"/>
      <w:jc w:val="right"/>
    </w:pPr>
    <w:r>
      <w:rPr>
        <w:noProof/>
      </w:rPr>
      <mc:AlternateContent>
        <mc:Choice Requires="wps">
          <w:drawing>
            <wp:anchor distT="0" distB="0" distL="114300" distR="114300" simplePos="0" relativeHeight="251656704" behindDoc="0" locked="0" layoutInCell="1" allowOverlap="1" wp14:anchorId="36E586D3" wp14:editId="1E72126A">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78BA092"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06B75852" w14:textId="77777777" w:rsidR="001209C4" w:rsidRDefault="001209C4" w:rsidP="00F4420F">
    <w:pPr>
      <w:pStyle w:val="Pta"/>
      <w:jc w:val="right"/>
    </w:pPr>
    <w:r>
      <w:rPr>
        <w:noProof/>
      </w:rPr>
      <w:drawing>
        <wp:anchor distT="0" distB="0" distL="114300" distR="114300" simplePos="0" relativeHeight="251658752" behindDoc="1" locked="0" layoutInCell="1" allowOverlap="1" wp14:anchorId="1939241B" wp14:editId="402AF11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42C3EADA" w14:textId="77777777" w:rsidR="001209C4" w:rsidRDefault="001209C4" w:rsidP="00F4420F">
    <w:pPr>
      <w:pStyle w:val="Pta"/>
    </w:pPr>
  </w:p>
  <w:p w14:paraId="71157559" w14:textId="77777777" w:rsidR="001209C4" w:rsidRDefault="001209C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C8B052" w14:textId="77777777" w:rsidR="00DD767F" w:rsidRDefault="00DD767F" w:rsidP="00784ECE">
      <w:pPr>
        <w:spacing w:after="0" w:line="240" w:lineRule="auto"/>
      </w:pPr>
      <w:r>
        <w:separator/>
      </w:r>
    </w:p>
  </w:footnote>
  <w:footnote w:type="continuationSeparator" w:id="0">
    <w:p w14:paraId="50DB0F12" w14:textId="77777777" w:rsidR="00DD767F" w:rsidRDefault="00DD767F" w:rsidP="00784ECE">
      <w:pPr>
        <w:spacing w:after="0" w:line="240" w:lineRule="auto"/>
      </w:pPr>
      <w:r>
        <w:continuationSeparator/>
      </w:r>
    </w:p>
  </w:footnote>
  <w:footnote w:id="1">
    <w:p w14:paraId="5760F6AC" w14:textId="49157D29" w:rsidR="001209C4" w:rsidRPr="004A19CB" w:rsidRDefault="001209C4" w:rsidP="009A02E9">
      <w:pPr>
        <w:pStyle w:val="Textpoznmkypodiarou"/>
        <w:jc w:val="both"/>
        <w:rPr>
          <w:rFonts w:asciiTheme="minorHAnsi" w:hAnsiTheme="minorHAnsi" w:cstheme="minorHAnsi"/>
          <w:sz w:val="16"/>
          <w:szCs w:val="16"/>
        </w:rPr>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w:t>
      </w:r>
      <w:r w:rsidRPr="004A19CB">
        <w:rPr>
          <w:rFonts w:asciiTheme="minorHAnsi" w:hAnsiTheme="minorHAnsi" w:cstheme="minorHAnsi"/>
          <w:iCs/>
          <w:sz w:val="16"/>
          <w:szCs w:val="16"/>
        </w:rPr>
        <w:t xml:space="preserve">Nariadenie Európskeho parlamentu a Rady (EÚ) č. 1303/2013 zo 17. decembra 2013, ktorým sa stanovujú spoločné ustanovenia </w:t>
      </w:r>
      <w:r>
        <w:rPr>
          <w:rFonts w:asciiTheme="minorHAnsi" w:hAnsiTheme="minorHAnsi" w:cstheme="minorHAnsi"/>
          <w:iCs/>
          <w:sz w:val="16"/>
          <w:szCs w:val="16"/>
        </w:rPr>
        <w:br/>
      </w:r>
      <w:r w:rsidRPr="004A19CB">
        <w:rPr>
          <w:rFonts w:asciiTheme="minorHAnsi" w:hAnsiTheme="minorHAnsi" w:cstheme="minorHAnsi"/>
          <w:iCs/>
          <w:sz w:val="16"/>
          <w:szCs w:val="16"/>
        </w:rPr>
        <w:t>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2">
    <w:p w14:paraId="7B994E7E" w14:textId="322C6598" w:rsidR="001209C4" w:rsidRDefault="001209C4" w:rsidP="00593491">
      <w:pPr>
        <w:pStyle w:val="Textpoznmkypodiarou"/>
        <w:jc w:val="both"/>
      </w:pPr>
      <w:r>
        <w:rPr>
          <w:rStyle w:val="Odkaznapoznmkupodiarou"/>
        </w:rPr>
        <w:footnoteRef/>
      </w:r>
      <w:r>
        <w:t xml:space="preserve"> </w:t>
      </w:r>
      <w:r w:rsidRPr="00870D57">
        <w:rPr>
          <w:rFonts w:asciiTheme="minorHAnsi" w:hAnsiTheme="minorHAnsi"/>
          <w:sz w:val="16"/>
          <w:szCs w:val="16"/>
        </w:rPr>
        <w:t>Overenie podmienky byť bezúhonný nie je možné zo strany žiadateľa uskutočniť prostredníctvom ITMS2014+ z dôvodu legislatívnych obmedzení.</w:t>
      </w:r>
      <w:r>
        <w:t xml:space="preserve"> </w:t>
      </w:r>
    </w:p>
  </w:footnote>
  <w:footnote w:id="3">
    <w:p w14:paraId="3DE414BA" w14:textId="77777777" w:rsidR="001209C4" w:rsidRDefault="001209C4" w:rsidP="00B13786">
      <w:pPr>
        <w:pStyle w:val="Textpoznmkypodiarou"/>
        <w:jc w:val="both"/>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RO je oprávnený umožniť žiadateľom predloženie dokumentu aj v inom formáte, ako povoľuje Výnos MF SR č. 55/2014 Z. z. o štandardoch pre informačné systémy verejnej správy v znení neskorších predpisov.</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E93EB" w14:textId="77777777" w:rsidR="001209C4" w:rsidRPr="00F43906" w:rsidRDefault="001209C4">
    <w:pPr>
      <w:pStyle w:val="Hlavika"/>
      <w:rPr>
        <w:rFonts w:asciiTheme="minorHAnsi" w:hAnsiTheme="minorHAnsi" w:cstheme="minorHAnsi"/>
        <w:sz w:val="22"/>
        <w:szCs w:val="22"/>
      </w:rPr>
    </w:pPr>
    <w:r w:rsidRPr="003C2776">
      <w:rPr>
        <w:rFonts w:asciiTheme="minorHAnsi" w:hAnsiTheme="minorHAnsi"/>
        <w:noProof/>
        <w:sz w:val="22"/>
        <w:szCs w:val="22"/>
      </w:rPr>
      <w:drawing>
        <wp:anchor distT="0" distB="182880" distL="114300" distR="114300" simplePos="0" relativeHeight="251659264" behindDoc="0" locked="0" layoutInCell="1" allowOverlap="1" wp14:anchorId="0B2EB6AB" wp14:editId="3600651D">
          <wp:simplePos x="0" y="0"/>
          <wp:positionH relativeFrom="margin">
            <wp:posOffset>161925</wp:posOffset>
          </wp:positionH>
          <wp:positionV relativeFrom="paragraph">
            <wp:posOffset>-125730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F43906">
      <w:rPr>
        <w:rFonts w:asciiTheme="minorHAnsi" w:hAnsiTheme="minorHAnsi" w:cstheme="minorHAnsi"/>
        <w:b/>
      </w:rPr>
      <w:t xml:space="preserve">Riadiaci orgán pre operačný program Technická pomoc 2014-2020      </w:t>
    </w:r>
  </w:p>
  <w:p w14:paraId="1DED61F5" w14:textId="77777777" w:rsidR="001209C4" w:rsidRDefault="001209C4">
    <w:pPr>
      <w:pStyle w:val="Hlavika"/>
      <w:rPr>
        <w:rFonts w:asciiTheme="minorHAnsi" w:hAnsiTheme="minorHAnsi"/>
        <w:sz w:val="22"/>
        <w:szCs w:val="22"/>
      </w:rPr>
    </w:pPr>
  </w:p>
  <w:p w14:paraId="36D3C7B3" w14:textId="27279B2A" w:rsidR="001209C4" w:rsidRDefault="001209C4">
    <w:pPr>
      <w:pStyle w:val="Hlavika"/>
      <w:rPr>
        <w:rFonts w:asciiTheme="minorHAnsi" w:hAnsiTheme="minorHAnsi"/>
      </w:rPr>
    </w:pPr>
    <w:r>
      <w:rPr>
        <w:rFonts w:asciiTheme="minorHAnsi" w:hAnsiTheme="minorHAnsi"/>
        <w:sz w:val="22"/>
        <w:szCs w:val="22"/>
      </w:rPr>
      <w:t xml:space="preserve">                                            Konsolidovaná verzia po zmene č. </w:t>
    </w:r>
    <w:r w:rsidR="00030E5E">
      <w:rPr>
        <w:rFonts w:asciiTheme="minorHAnsi" w:hAnsiTheme="minorHAnsi"/>
        <w:sz w:val="22"/>
        <w:szCs w:val="22"/>
      </w:rPr>
      <w:t>1</w:t>
    </w:r>
    <w:del w:id="63" w:author="Autor">
      <w:r w:rsidR="00030E5E" w:rsidDel="00EA2A4A">
        <w:rPr>
          <w:rFonts w:asciiTheme="minorHAnsi" w:hAnsiTheme="minorHAnsi"/>
          <w:sz w:val="22"/>
          <w:szCs w:val="22"/>
        </w:rPr>
        <w:delText>0</w:delText>
      </w:r>
    </w:del>
    <w:ins w:id="64" w:author="Autor">
      <w:r w:rsidR="00EA2A4A">
        <w:rPr>
          <w:rFonts w:asciiTheme="minorHAnsi" w:hAnsiTheme="minorHAnsi"/>
          <w:sz w:val="22"/>
          <w:szCs w:val="22"/>
        </w:rPr>
        <w:t>1</w:t>
      </w:r>
    </w:ins>
    <w:r w:rsidR="00030E5E" w:rsidRPr="00090615">
      <w:rPr>
        <w:rFonts w:asciiTheme="minorHAnsi" w:hAnsiTheme="minorHAnsi"/>
        <w:sz w:val="22"/>
        <w:szCs w:val="22"/>
      </w:rPr>
      <w:t xml:space="preserve"> </w:t>
    </w:r>
    <w:r w:rsidRPr="00090615">
      <w:rPr>
        <w:rFonts w:asciiTheme="minorHAnsi" w:hAnsiTheme="minorHAnsi"/>
        <w:sz w:val="22"/>
        <w:szCs w:val="22"/>
      </w:rPr>
      <w:t>z </w:t>
    </w:r>
    <w:del w:id="65" w:author="Autor">
      <w:r w:rsidR="00030E5E" w:rsidDel="00687859">
        <w:rPr>
          <w:rFonts w:asciiTheme="minorHAnsi" w:hAnsiTheme="minorHAnsi"/>
          <w:sz w:val="22"/>
          <w:szCs w:val="22"/>
        </w:rPr>
        <w:delText>03</w:delText>
      </w:r>
    </w:del>
    <w:ins w:id="66" w:author="Autor">
      <w:r w:rsidR="00687859">
        <w:rPr>
          <w:rFonts w:asciiTheme="minorHAnsi" w:hAnsiTheme="minorHAnsi"/>
          <w:sz w:val="22"/>
          <w:szCs w:val="22"/>
        </w:rPr>
        <w:t>30</w:t>
      </w:r>
    </w:ins>
    <w:r>
      <w:rPr>
        <w:rFonts w:asciiTheme="minorHAnsi" w:hAnsiTheme="minorHAnsi"/>
        <w:sz w:val="22"/>
        <w:szCs w:val="22"/>
      </w:rPr>
      <w:t xml:space="preserve">. </w:t>
    </w:r>
    <w:r w:rsidR="00030E5E">
      <w:rPr>
        <w:rFonts w:asciiTheme="minorHAnsi" w:hAnsiTheme="minorHAnsi"/>
        <w:sz w:val="22"/>
        <w:szCs w:val="22"/>
      </w:rPr>
      <w:t>0</w:t>
    </w:r>
    <w:del w:id="67" w:author="Autor">
      <w:r w:rsidR="00030E5E" w:rsidDel="00687859">
        <w:rPr>
          <w:rFonts w:asciiTheme="minorHAnsi" w:hAnsiTheme="minorHAnsi"/>
          <w:sz w:val="22"/>
          <w:szCs w:val="22"/>
        </w:rPr>
        <w:delText>5</w:delText>
      </w:r>
    </w:del>
    <w:ins w:id="68" w:author="Autor">
      <w:r w:rsidR="00687859">
        <w:rPr>
          <w:rFonts w:asciiTheme="minorHAnsi" w:hAnsiTheme="minorHAnsi"/>
          <w:sz w:val="22"/>
          <w:szCs w:val="22"/>
        </w:rPr>
        <w:t>6</w:t>
      </w:r>
    </w:ins>
    <w:r>
      <w:rPr>
        <w:rFonts w:asciiTheme="minorHAnsi" w:hAnsiTheme="minorHAnsi"/>
        <w:sz w:val="22"/>
        <w:szCs w:val="22"/>
      </w:rPr>
      <w:t xml:space="preserve">. </w:t>
    </w:r>
    <w:r w:rsidR="00030E5E">
      <w:rPr>
        <w:rFonts w:asciiTheme="minorHAnsi" w:hAnsiTheme="minorHAnsi"/>
        <w:sz w:val="22"/>
        <w:szCs w:val="22"/>
      </w:rPr>
      <w:t>2022</w:t>
    </w:r>
  </w:p>
  <w:p w14:paraId="75A0F3BE" w14:textId="77777777" w:rsidR="001209C4" w:rsidRPr="00005728" w:rsidRDefault="001209C4">
    <w:pPr>
      <w:pStyle w:val="Hlavika"/>
      <w:rPr>
        <w:rFonts w:asciiTheme="minorHAnsi" w:hAnsiTheme="minorHAnsi"/>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065E0" w14:textId="77777777" w:rsidR="001209C4" w:rsidRDefault="001209C4">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256F6"/>
    <w:multiLevelType w:val="hybridMultilevel"/>
    <w:tmpl w:val="0C7C4904"/>
    <w:lvl w:ilvl="0" w:tplc="C25E0550">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7AD36A8"/>
    <w:multiLevelType w:val="hybridMultilevel"/>
    <w:tmpl w:val="308CB1B8"/>
    <w:lvl w:ilvl="0" w:tplc="286C3954">
      <w:start w:val="1"/>
      <w:numFmt w:val="bullet"/>
      <w:lvlText w:val="o"/>
      <w:lvlJc w:val="left"/>
      <w:pPr>
        <w:ind w:left="720" w:hanging="360"/>
      </w:pPr>
      <w:rPr>
        <w:rFonts w:ascii="Courier New" w:hAnsi="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1"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CC44292"/>
    <w:multiLevelType w:val="hybridMultilevel"/>
    <w:tmpl w:val="D0D87B28"/>
    <w:lvl w:ilvl="0" w:tplc="7A349466">
      <w:start w:val="1"/>
      <w:numFmt w:val="lowerLetter"/>
      <w:lvlText w:val="%1)"/>
      <w:lvlJc w:val="left"/>
      <w:pPr>
        <w:ind w:left="785" w:hanging="360"/>
      </w:pPr>
      <w:rPr>
        <w:rFonts w:hint="default"/>
      </w:rPr>
    </w:lvl>
    <w:lvl w:ilvl="1" w:tplc="041B0011">
      <w:start w:val="1"/>
      <w:numFmt w:val="decimal"/>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13"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28E6908"/>
    <w:multiLevelType w:val="hybridMultilevel"/>
    <w:tmpl w:val="63869632"/>
    <w:lvl w:ilvl="0" w:tplc="041B0003">
      <w:start w:val="1"/>
      <w:numFmt w:val="bullet"/>
      <w:lvlText w:val="o"/>
      <w:lvlJc w:val="left"/>
      <w:pPr>
        <w:ind w:left="2160" w:hanging="360"/>
      </w:pPr>
      <w:rPr>
        <w:rFonts w:ascii="Courier New" w:hAnsi="Courier New" w:cs="Courier New"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5" w15:restartNumberingAfterBreak="0">
    <w:nsid w:val="22B35F35"/>
    <w:multiLevelType w:val="hybridMultilevel"/>
    <w:tmpl w:val="5C06C0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7" w15:restartNumberingAfterBreak="0">
    <w:nsid w:val="2FFA348E"/>
    <w:multiLevelType w:val="hybridMultilevel"/>
    <w:tmpl w:val="BA6425F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9"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9192B23"/>
    <w:multiLevelType w:val="hybridMultilevel"/>
    <w:tmpl w:val="6714E960"/>
    <w:lvl w:ilvl="0" w:tplc="36C2FFC2">
      <w:start w:val="813"/>
      <w:numFmt w:val="decimal"/>
      <w:lvlText w:val="%1"/>
      <w:lvlJc w:val="left"/>
      <w:pPr>
        <w:ind w:left="1004" w:hanging="360"/>
      </w:pPr>
      <w:rPr>
        <w:rFonts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1"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89F4EB1"/>
    <w:multiLevelType w:val="hybridMultilevel"/>
    <w:tmpl w:val="47BC5386"/>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DE57D14"/>
    <w:multiLevelType w:val="hybridMultilevel"/>
    <w:tmpl w:val="96388A5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6"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7"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9" w15:restartNumberingAfterBreak="0">
    <w:nsid w:val="57C85276"/>
    <w:multiLevelType w:val="hybridMultilevel"/>
    <w:tmpl w:val="5F84C05A"/>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87F3F41"/>
    <w:multiLevelType w:val="hybridMultilevel"/>
    <w:tmpl w:val="C502710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B807EE3"/>
    <w:multiLevelType w:val="hybridMultilevel"/>
    <w:tmpl w:val="B636A39E"/>
    <w:lvl w:ilvl="0" w:tplc="A24A79C4">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2"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3"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7"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8"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DE964FF"/>
    <w:multiLevelType w:val="hybridMultilevel"/>
    <w:tmpl w:val="1CD221F6"/>
    <w:lvl w:ilvl="0" w:tplc="1B9A374C">
      <w:start w:val="1"/>
      <w:numFmt w:val="decimal"/>
      <w:lvlText w:val="%1."/>
      <w:lvlJc w:val="left"/>
      <w:pPr>
        <w:ind w:left="720" w:hanging="360"/>
      </w:pPr>
      <w:rPr>
        <w:rFonts w:asciiTheme="minorHAnsi" w:hAnsiTheme="minorHAnsi" w:cstheme="minorHAnsi" w:hint="default"/>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0"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1"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3"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34"/>
  </w:num>
  <w:num w:numId="2">
    <w:abstractNumId w:val="8"/>
  </w:num>
  <w:num w:numId="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43"/>
  </w:num>
  <w:num w:numId="6">
    <w:abstractNumId w:val="13"/>
  </w:num>
  <w:num w:numId="7">
    <w:abstractNumId w:val="30"/>
  </w:num>
  <w:num w:numId="8">
    <w:abstractNumId w:val="42"/>
  </w:num>
  <w:num w:numId="9">
    <w:abstractNumId w:val="33"/>
  </w:num>
  <w:num w:numId="10">
    <w:abstractNumId w:val="28"/>
  </w:num>
  <w:num w:numId="11">
    <w:abstractNumId w:val="27"/>
  </w:num>
  <w:num w:numId="12">
    <w:abstractNumId w:val="1"/>
  </w:num>
  <w:num w:numId="13">
    <w:abstractNumId w:val="7"/>
  </w:num>
  <w:num w:numId="14">
    <w:abstractNumId w:val="5"/>
  </w:num>
  <w:num w:numId="15">
    <w:abstractNumId w:val="6"/>
  </w:num>
  <w:num w:numId="16">
    <w:abstractNumId w:val="25"/>
  </w:num>
  <w:num w:numId="17">
    <w:abstractNumId w:val="35"/>
  </w:num>
  <w:num w:numId="18">
    <w:abstractNumId w:val="40"/>
  </w:num>
  <w:num w:numId="19">
    <w:abstractNumId w:val="10"/>
  </w:num>
  <w:num w:numId="20">
    <w:abstractNumId w:val="36"/>
  </w:num>
  <w:num w:numId="21">
    <w:abstractNumId w:val="11"/>
  </w:num>
  <w:num w:numId="22">
    <w:abstractNumId w:val="24"/>
  </w:num>
  <w:num w:numId="23">
    <w:abstractNumId w:val="32"/>
  </w:num>
  <w:num w:numId="24">
    <w:abstractNumId w:val="9"/>
  </w:num>
  <w:num w:numId="25">
    <w:abstractNumId w:val="21"/>
  </w:num>
  <w:num w:numId="26">
    <w:abstractNumId w:val="4"/>
  </w:num>
  <w:num w:numId="27">
    <w:abstractNumId w:val="41"/>
  </w:num>
  <w:num w:numId="28">
    <w:abstractNumId w:val="2"/>
  </w:num>
  <w:num w:numId="29">
    <w:abstractNumId w:val="26"/>
  </w:num>
  <w:num w:numId="30">
    <w:abstractNumId w:val="38"/>
  </w:num>
  <w:num w:numId="31">
    <w:abstractNumId w:val="37"/>
  </w:num>
  <w:num w:numId="32">
    <w:abstractNumId w:val="17"/>
  </w:num>
  <w:num w:numId="33">
    <w:abstractNumId w:val="14"/>
  </w:num>
  <w:num w:numId="34">
    <w:abstractNumId w:val="20"/>
  </w:num>
  <w:num w:numId="35">
    <w:abstractNumId w:val="31"/>
  </w:num>
  <w:num w:numId="36">
    <w:abstractNumId w:val="15"/>
  </w:num>
  <w:num w:numId="37">
    <w:abstractNumId w:val="29"/>
  </w:num>
  <w:num w:numId="38">
    <w:abstractNumId w:val="18"/>
  </w:num>
  <w:num w:numId="39">
    <w:abstractNumId w:val="12"/>
  </w:num>
  <w:num w:numId="40">
    <w:abstractNumId w:val="0"/>
  </w:num>
  <w:num w:numId="41">
    <w:abstractNumId w:val="23"/>
  </w:num>
  <w:num w:numId="42">
    <w:abstractNumId w:val="22"/>
  </w:num>
  <w:num w:numId="43">
    <w:abstractNumId w:val="19"/>
  </w:num>
  <w:num w:numId="4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ušlíková, Mária">
    <w15:presenceInfo w15:providerId="AD" w15:userId="S-1-5-21-1933036909-321857055-1030881100-992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revisionView w:markup="0"/>
  <w:trackRevisions/>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1977"/>
    <w:rsid w:val="00005728"/>
    <w:rsid w:val="000061D1"/>
    <w:rsid w:val="00007330"/>
    <w:rsid w:val="00007F5A"/>
    <w:rsid w:val="00012AD0"/>
    <w:rsid w:val="00013A99"/>
    <w:rsid w:val="00015A5F"/>
    <w:rsid w:val="00016A29"/>
    <w:rsid w:val="00020EA2"/>
    <w:rsid w:val="0002632A"/>
    <w:rsid w:val="00026F4D"/>
    <w:rsid w:val="00027396"/>
    <w:rsid w:val="000302BB"/>
    <w:rsid w:val="00030E5E"/>
    <w:rsid w:val="000313B2"/>
    <w:rsid w:val="00036F61"/>
    <w:rsid w:val="0004052E"/>
    <w:rsid w:val="00042C54"/>
    <w:rsid w:val="000474CA"/>
    <w:rsid w:val="00051690"/>
    <w:rsid w:val="00054C55"/>
    <w:rsid w:val="00062976"/>
    <w:rsid w:val="0006409B"/>
    <w:rsid w:val="00065C12"/>
    <w:rsid w:val="0007128B"/>
    <w:rsid w:val="000712AB"/>
    <w:rsid w:val="00074EE3"/>
    <w:rsid w:val="000759C3"/>
    <w:rsid w:val="00081FF1"/>
    <w:rsid w:val="00085BAC"/>
    <w:rsid w:val="00086D4C"/>
    <w:rsid w:val="00090615"/>
    <w:rsid w:val="00091658"/>
    <w:rsid w:val="00091F2E"/>
    <w:rsid w:val="0009796B"/>
    <w:rsid w:val="000A2314"/>
    <w:rsid w:val="000A7342"/>
    <w:rsid w:val="000C1666"/>
    <w:rsid w:val="000C35D2"/>
    <w:rsid w:val="000C6BA0"/>
    <w:rsid w:val="000C6F15"/>
    <w:rsid w:val="000D0982"/>
    <w:rsid w:val="000D0C57"/>
    <w:rsid w:val="000D183F"/>
    <w:rsid w:val="000D544C"/>
    <w:rsid w:val="000D59DA"/>
    <w:rsid w:val="000D621C"/>
    <w:rsid w:val="000D68BA"/>
    <w:rsid w:val="000E243E"/>
    <w:rsid w:val="000E34FE"/>
    <w:rsid w:val="000F0000"/>
    <w:rsid w:val="000F6445"/>
    <w:rsid w:val="000F6829"/>
    <w:rsid w:val="000F7612"/>
    <w:rsid w:val="00101010"/>
    <w:rsid w:val="0010553E"/>
    <w:rsid w:val="001057B3"/>
    <w:rsid w:val="00110531"/>
    <w:rsid w:val="00110D8A"/>
    <w:rsid w:val="00110F51"/>
    <w:rsid w:val="00111F58"/>
    <w:rsid w:val="001132F4"/>
    <w:rsid w:val="001161BD"/>
    <w:rsid w:val="001209C4"/>
    <w:rsid w:val="001223FA"/>
    <w:rsid w:val="00122D9B"/>
    <w:rsid w:val="001232A8"/>
    <w:rsid w:val="001239D6"/>
    <w:rsid w:val="00124436"/>
    <w:rsid w:val="00126ED2"/>
    <w:rsid w:val="00127175"/>
    <w:rsid w:val="00127433"/>
    <w:rsid w:val="001424C6"/>
    <w:rsid w:val="001508E8"/>
    <w:rsid w:val="00152CFB"/>
    <w:rsid w:val="001549E7"/>
    <w:rsid w:val="001637C3"/>
    <w:rsid w:val="0016424F"/>
    <w:rsid w:val="00165CAF"/>
    <w:rsid w:val="0017580E"/>
    <w:rsid w:val="00175DE0"/>
    <w:rsid w:val="001760A1"/>
    <w:rsid w:val="001763A7"/>
    <w:rsid w:val="00182A12"/>
    <w:rsid w:val="00182AA3"/>
    <w:rsid w:val="0018339D"/>
    <w:rsid w:val="00185C38"/>
    <w:rsid w:val="00192029"/>
    <w:rsid w:val="001943CE"/>
    <w:rsid w:val="0019622E"/>
    <w:rsid w:val="00197B0F"/>
    <w:rsid w:val="001A48D2"/>
    <w:rsid w:val="001A4AA9"/>
    <w:rsid w:val="001A5A42"/>
    <w:rsid w:val="001B19C4"/>
    <w:rsid w:val="001B4EC7"/>
    <w:rsid w:val="001B6C9C"/>
    <w:rsid w:val="001C640B"/>
    <w:rsid w:val="001D048C"/>
    <w:rsid w:val="001D298C"/>
    <w:rsid w:val="001D2AE9"/>
    <w:rsid w:val="001D437E"/>
    <w:rsid w:val="001D43CF"/>
    <w:rsid w:val="001D44EB"/>
    <w:rsid w:val="001D5845"/>
    <w:rsid w:val="001D7C01"/>
    <w:rsid w:val="001E17CB"/>
    <w:rsid w:val="001E318E"/>
    <w:rsid w:val="001E3BF6"/>
    <w:rsid w:val="001E485E"/>
    <w:rsid w:val="001E486C"/>
    <w:rsid w:val="001E7B4F"/>
    <w:rsid w:val="001F122D"/>
    <w:rsid w:val="001F7C53"/>
    <w:rsid w:val="00202522"/>
    <w:rsid w:val="002058E2"/>
    <w:rsid w:val="002106BF"/>
    <w:rsid w:val="00214495"/>
    <w:rsid w:val="00220D59"/>
    <w:rsid w:val="002214EB"/>
    <w:rsid w:val="00222202"/>
    <w:rsid w:val="00232449"/>
    <w:rsid w:val="00232F1A"/>
    <w:rsid w:val="002366FB"/>
    <w:rsid w:val="0024021A"/>
    <w:rsid w:val="002408D5"/>
    <w:rsid w:val="00241421"/>
    <w:rsid w:val="00242C7E"/>
    <w:rsid w:val="00242FF4"/>
    <w:rsid w:val="00245B92"/>
    <w:rsid w:val="00251DA1"/>
    <w:rsid w:val="0025333C"/>
    <w:rsid w:val="002559EC"/>
    <w:rsid w:val="00256F2D"/>
    <w:rsid w:val="00260C0E"/>
    <w:rsid w:val="00261CB1"/>
    <w:rsid w:val="00265CF1"/>
    <w:rsid w:val="00270AF1"/>
    <w:rsid w:val="00273702"/>
    <w:rsid w:val="0027387D"/>
    <w:rsid w:val="002777A8"/>
    <w:rsid w:val="002824E9"/>
    <w:rsid w:val="00284A91"/>
    <w:rsid w:val="00286A30"/>
    <w:rsid w:val="00286AE6"/>
    <w:rsid w:val="00293F1E"/>
    <w:rsid w:val="00294A71"/>
    <w:rsid w:val="002952E1"/>
    <w:rsid w:val="00296481"/>
    <w:rsid w:val="00297610"/>
    <w:rsid w:val="002A04EB"/>
    <w:rsid w:val="002A12C3"/>
    <w:rsid w:val="002A752A"/>
    <w:rsid w:val="002B00CF"/>
    <w:rsid w:val="002B39AF"/>
    <w:rsid w:val="002B3A70"/>
    <w:rsid w:val="002B4622"/>
    <w:rsid w:val="002B50A9"/>
    <w:rsid w:val="002B6474"/>
    <w:rsid w:val="002C4D5C"/>
    <w:rsid w:val="002C4EA0"/>
    <w:rsid w:val="002C5B67"/>
    <w:rsid w:val="002C676B"/>
    <w:rsid w:val="002D09A0"/>
    <w:rsid w:val="002D161D"/>
    <w:rsid w:val="002D400C"/>
    <w:rsid w:val="002E1664"/>
    <w:rsid w:val="002E4C7D"/>
    <w:rsid w:val="002F081F"/>
    <w:rsid w:val="002F200A"/>
    <w:rsid w:val="002F32F4"/>
    <w:rsid w:val="002F3A8B"/>
    <w:rsid w:val="002F3C6C"/>
    <w:rsid w:val="002F4BD1"/>
    <w:rsid w:val="002F6327"/>
    <w:rsid w:val="002F7FDE"/>
    <w:rsid w:val="003011D9"/>
    <w:rsid w:val="003042AD"/>
    <w:rsid w:val="00306239"/>
    <w:rsid w:val="003067C4"/>
    <w:rsid w:val="00312228"/>
    <w:rsid w:val="0031294F"/>
    <w:rsid w:val="003146C9"/>
    <w:rsid w:val="00317420"/>
    <w:rsid w:val="00317EFA"/>
    <w:rsid w:val="00322326"/>
    <w:rsid w:val="00325A39"/>
    <w:rsid w:val="00326BBE"/>
    <w:rsid w:val="00330465"/>
    <w:rsid w:val="00332293"/>
    <w:rsid w:val="00334F79"/>
    <w:rsid w:val="003355D8"/>
    <w:rsid w:val="00340864"/>
    <w:rsid w:val="00340D03"/>
    <w:rsid w:val="0034321A"/>
    <w:rsid w:val="00347DE3"/>
    <w:rsid w:val="00353153"/>
    <w:rsid w:val="003535B8"/>
    <w:rsid w:val="00354603"/>
    <w:rsid w:val="0036048D"/>
    <w:rsid w:val="00360A90"/>
    <w:rsid w:val="00361E9D"/>
    <w:rsid w:val="00366F30"/>
    <w:rsid w:val="00375D82"/>
    <w:rsid w:val="00391763"/>
    <w:rsid w:val="003A2C31"/>
    <w:rsid w:val="003B0199"/>
    <w:rsid w:val="003B22CF"/>
    <w:rsid w:val="003B385D"/>
    <w:rsid w:val="003B475A"/>
    <w:rsid w:val="003B5192"/>
    <w:rsid w:val="003C1D64"/>
    <w:rsid w:val="003C2776"/>
    <w:rsid w:val="003C3A87"/>
    <w:rsid w:val="003C54F3"/>
    <w:rsid w:val="003C5B13"/>
    <w:rsid w:val="003C6508"/>
    <w:rsid w:val="003C7770"/>
    <w:rsid w:val="003D0AF3"/>
    <w:rsid w:val="003D28AF"/>
    <w:rsid w:val="003D5017"/>
    <w:rsid w:val="003D756B"/>
    <w:rsid w:val="003E01BF"/>
    <w:rsid w:val="003E05AD"/>
    <w:rsid w:val="003E0680"/>
    <w:rsid w:val="003E149B"/>
    <w:rsid w:val="003E2031"/>
    <w:rsid w:val="003E6B7D"/>
    <w:rsid w:val="003F0073"/>
    <w:rsid w:val="003F114F"/>
    <w:rsid w:val="003F1E40"/>
    <w:rsid w:val="003F34A2"/>
    <w:rsid w:val="004000A2"/>
    <w:rsid w:val="0040122A"/>
    <w:rsid w:val="00401B37"/>
    <w:rsid w:val="00401CC3"/>
    <w:rsid w:val="00411E54"/>
    <w:rsid w:val="00412BEC"/>
    <w:rsid w:val="004135E7"/>
    <w:rsid w:val="004172B4"/>
    <w:rsid w:val="00421805"/>
    <w:rsid w:val="00422C02"/>
    <w:rsid w:val="00425320"/>
    <w:rsid w:val="00426411"/>
    <w:rsid w:val="00427629"/>
    <w:rsid w:val="0043156D"/>
    <w:rsid w:val="004338FC"/>
    <w:rsid w:val="004341FA"/>
    <w:rsid w:val="004345D8"/>
    <w:rsid w:val="00435BB1"/>
    <w:rsid w:val="004378A6"/>
    <w:rsid w:val="00442E19"/>
    <w:rsid w:val="00444CE8"/>
    <w:rsid w:val="00447C1B"/>
    <w:rsid w:val="00451B09"/>
    <w:rsid w:val="0045735B"/>
    <w:rsid w:val="00457539"/>
    <w:rsid w:val="00457F30"/>
    <w:rsid w:val="004640E0"/>
    <w:rsid w:val="004641E9"/>
    <w:rsid w:val="00464291"/>
    <w:rsid w:val="004650DF"/>
    <w:rsid w:val="00470BFE"/>
    <w:rsid w:val="00472C05"/>
    <w:rsid w:val="00474464"/>
    <w:rsid w:val="0049048D"/>
    <w:rsid w:val="0049074D"/>
    <w:rsid w:val="00491F3B"/>
    <w:rsid w:val="00496082"/>
    <w:rsid w:val="00496BC4"/>
    <w:rsid w:val="00496D8C"/>
    <w:rsid w:val="00497907"/>
    <w:rsid w:val="004A19CB"/>
    <w:rsid w:val="004A3880"/>
    <w:rsid w:val="004A420E"/>
    <w:rsid w:val="004A4F76"/>
    <w:rsid w:val="004B5241"/>
    <w:rsid w:val="004B7E6D"/>
    <w:rsid w:val="004C07C5"/>
    <w:rsid w:val="004C27A9"/>
    <w:rsid w:val="004C349C"/>
    <w:rsid w:val="004C3B09"/>
    <w:rsid w:val="004C57B1"/>
    <w:rsid w:val="004D209C"/>
    <w:rsid w:val="004D2AF9"/>
    <w:rsid w:val="004D39AC"/>
    <w:rsid w:val="004D57D7"/>
    <w:rsid w:val="004D7760"/>
    <w:rsid w:val="004E43E5"/>
    <w:rsid w:val="004E6D55"/>
    <w:rsid w:val="004E6E62"/>
    <w:rsid w:val="004F0117"/>
    <w:rsid w:val="004F0237"/>
    <w:rsid w:val="004F1AED"/>
    <w:rsid w:val="004F2194"/>
    <w:rsid w:val="004F35ED"/>
    <w:rsid w:val="004F3F12"/>
    <w:rsid w:val="004F6EE7"/>
    <w:rsid w:val="004F7C2D"/>
    <w:rsid w:val="00504454"/>
    <w:rsid w:val="00511E19"/>
    <w:rsid w:val="00517725"/>
    <w:rsid w:val="00517A3C"/>
    <w:rsid w:val="00520D75"/>
    <w:rsid w:val="005218D6"/>
    <w:rsid w:val="005236E4"/>
    <w:rsid w:val="0052758B"/>
    <w:rsid w:val="00532716"/>
    <w:rsid w:val="00536A1A"/>
    <w:rsid w:val="005371B9"/>
    <w:rsid w:val="0054562F"/>
    <w:rsid w:val="00547D90"/>
    <w:rsid w:val="00554CB7"/>
    <w:rsid w:val="00555B34"/>
    <w:rsid w:val="00556097"/>
    <w:rsid w:val="00556BC9"/>
    <w:rsid w:val="005607D5"/>
    <w:rsid w:val="00565EE9"/>
    <w:rsid w:val="00566EE4"/>
    <w:rsid w:val="00570C72"/>
    <w:rsid w:val="00572A0D"/>
    <w:rsid w:val="005772BE"/>
    <w:rsid w:val="0058004C"/>
    <w:rsid w:val="00580F96"/>
    <w:rsid w:val="00583AAB"/>
    <w:rsid w:val="005854B0"/>
    <w:rsid w:val="005860A3"/>
    <w:rsid w:val="00587B2C"/>
    <w:rsid w:val="005929B8"/>
    <w:rsid w:val="00593491"/>
    <w:rsid w:val="00593B81"/>
    <w:rsid w:val="0059622C"/>
    <w:rsid w:val="005977ED"/>
    <w:rsid w:val="005A1C89"/>
    <w:rsid w:val="005A2C7E"/>
    <w:rsid w:val="005A3D16"/>
    <w:rsid w:val="005A5DFB"/>
    <w:rsid w:val="005B2F42"/>
    <w:rsid w:val="005B39E0"/>
    <w:rsid w:val="005B78D1"/>
    <w:rsid w:val="005B7D04"/>
    <w:rsid w:val="005C1D7C"/>
    <w:rsid w:val="005C2980"/>
    <w:rsid w:val="005C5663"/>
    <w:rsid w:val="005C5753"/>
    <w:rsid w:val="005D4071"/>
    <w:rsid w:val="005D5FC6"/>
    <w:rsid w:val="005D616C"/>
    <w:rsid w:val="005D6E86"/>
    <w:rsid w:val="005D7C4C"/>
    <w:rsid w:val="005E0ABE"/>
    <w:rsid w:val="005E1CB2"/>
    <w:rsid w:val="005E3535"/>
    <w:rsid w:val="005E3DDC"/>
    <w:rsid w:val="005F0E9D"/>
    <w:rsid w:val="005F5C8C"/>
    <w:rsid w:val="005F6426"/>
    <w:rsid w:val="006008AC"/>
    <w:rsid w:val="0060188D"/>
    <w:rsid w:val="00603A4E"/>
    <w:rsid w:val="006111DC"/>
    <w:rsid w:val="00612521"/>
    <w:rsid w:val="00614698"/>
    <w:rsid w:val="0062456D"/>
    <w:rsid w:val="00625738"/>
    <w:rsid w:val="00627CC7"/>
    <w:rsid w:val="0063079A"/>
    <w:rsid w:val="0063223E"/>
    <w:rsid w:val="006322F4"/>
    <w:rsid w:val="00634B7F"/>
    <w:rsid w:val="00641159"/>
    <w:rsid w:val="00641D18"/>
    <w:rsid w:val="00641EA0"/>
    <w:rsid w:val="0064229B"/>
    <w:rsid w:val="006444B7"/>
    <w:rsid w:val="00645E7F"/>
    <w:rsid w:val="00646D3B"/>
    <w:rsid w:val="00650147"/>
    <w:rsid w:val="006541C8"/>
    <w:rsid w:val="00656951"/>
    <w:rsid w:val="00656F84"/>
    <w:rsid w:val="00660610"/>
    <w:rsid w:val="00662358"/>
    <w:rsid w:val="00671F6A"/>
    <w:rsid w:val="00672026"/>
    <w:rsid w:val="00675178"/>
    <w:rsid w:val="006768F9"/>
    <w:rsid w:val="00677FDE"/>
    <w:rsid w:val="00681686"/>
    <w:rsid w:val="00687474"/>
    <w:rsid w:val="00687859"/>
    <w:rsid w:val="00687D55"/>
    <w:rsid w:val="0069226A"/>
    <w:rsid w:val="006937F7"/>
    <w:rsid w:val="00693F75"/>
    <w:rsid w:val="00695289"/>
    <w:rsid w:val="006A217B"/>
    <w:rsid w:val="006A2FFE"/>
    <w:rsid w:val="006A516A"/>
    <w:rsid w:val="006A5629"/>
    <w:rsid w:val="006A6E11"/>
    <w:rsid w:val="006B0E01"/>
    <w:rsid w:val="006C38B6"/>
    <w:rsid w:val="006C39F2"/>
    <w:rsid w:val="006C3D8C"/>
    <w:rsid w:val="006C454A"/>
    <w:rsid w:val="006C4A28"/>
    <w:rsid w:val="006D0869"/>
    <w:rsid w:val="006D1E8B"/>
    <w:rsid w:val="006D315F"/>
    <w:rsid w:val="006D4026"/>
    <w:rsid w:val="006D527D"/>
    <w:rsid w:val="006E1FDA"/>
    <w:rsid w:val="006E5A34"/>
    <w:rsid w:val="006F0AA9"/>
    <w:rsid w:val="006F199C"/>
    <w:rsid w:val="006F2C3D"/>
    <w:rsid w:val="006F2E62"/>
    <w:rsid w:val="006F4847"/>
    <w:rsid w:val="006F505A"/>
    <w:rsid w:val="00700301"/>
    <w:rsid w:val="00702071"/>
    <w:rsid w:val="00702BAC"/>
    <w:rsid w:val="00704476"/>
    <w:rsid w:val="007062A2"/>
    <w:rsid w:val="007065EB"/>
    <w:rsid w:val="00706CEE"/>
    <w:rsid w:val="00706DD9"/>
    <w:rsid w:val="007076A1"/>
    <w:rsid w:val="0071386F"/>
    <w:rsid w:val="00717DDF"/>
    <w:rsid w:val="0072344A"/>
    <w:rsid w:val="00733D06"/>
    <w:rsid w:val="007345AD"/>
    <w:rsid w:val="0073464D"/>
    <w:rsid w:val="00734FB0"/>
    <w:rsid w:val="00735114"/>
    <w:rsid w:val="0073540D"/>
    <w:rsid w:val="007400B9"/>
    <w:rsid w:val="007426DF"/>
    <w:rsid w:val="00742C1B"/>
    <w:rsid w:val="00752228"/>
    <w:rsid w:val="00752388"/>
    <w:rsid w:val="00754D50"/>
    <w:rsid w:val="00763C2D"/>
    <w:rsid w:val="00767360"/>
    <w:rsid w:val="007675D2"/>
    <w:rsid w:val="00771332"/>
    <w:rsid w:val="007714CF"/>
    <w:rsid w:val="00776A84"/>
    <w:rsid w:val="00782F97"/>
    <w:rsid w:val="00784ECE"/>
    <w:rsid w:val="00793772"/>
    <w:rsid w:val="007951C4"/>
    <w:rsid w:val="00795C44"/>
    <w:rsid w:val="007A5556"/>
    <w:rsid w:val="007A576A"/>
    <w:rsid w:val="007A6547"/>
    <w:rsid w:val="007A7B94"/>
    <w:rsid w:val="007B0FCE"/>
    <w:rsid w:val="007B1E0A"/>
    <w:rsid w:val="007B271D"/>
    <w:rsid w:val="007C1D60"/>
    <w:rsid w:val="007C40AA"/>
    <w:rsid w:val="007C4DA2"/>
    <w:rsid w:val="007C6924"/>
    <w:rsid w:val="007D02F4"/>
    <w:rsid w:val="007D5488"/>
    <w:rsid w:val="007D6023"/>
    <w:rsid w:val="007E10FA"/>
    <w:rsid w:val="007E1F20"/>
    <w:rsid w:val="007E6316"/>
    <w:rsid w:val="007E7CA9"/>
    <w:rsid w:val="007E7DDB"/>
    <w:rsid w:val="007F0EF6"/>
    <w:rsid w:val="007F3BDE"/>
    <w:rsid w:val="008003C5"/>
    <w:rsid w:val="008007FB"/>
    <w:rsid w:val="0080384E"/>
    <w:rsid w:val="008053EC"/>
    <w:rsid w:val="008101C2"/>
    <w:rsid w:val="00810DAA"/>
    <w:rsid w:val="008156B9"/>
    <w:rsid w:val="00815D38"/>
    <w:rsid w:val="00816173"/>
    <w:rsid w:val="008202F0"/>
    <w:rsid w:val="008209BF"/>
    <w:rsid w:val="00822A82"/>
    <w:rsid w:val="00823BCB"/>
    <w:rsid w:val="0083270B"/>
    <w:rsid w:val="00832C16"/>
    <w:rsid w:val="0083419F"/>
    <w:rsid w:val="00836039"/>
    <w:rsid w:val="00851482"/>
    <w:rsid w:val="00851F7F"/>
    <w:rsid w:val="00852EB3"/>
    <w:rsid w:val="00853BF3"/>
    <w:rsid w:val="00855A33"/>
    <w:rsid w:val="00855E14"/>
    <w:rsid w:val="00860F1A"/>
    <w:rsid w:val="0086151A"/>
    <w:rsid w:val="0086285C"/>
    <w:rsid w:val="0086559E"/>
    <w:rsid w:val="00866524"/>
    <w:rsid w:val="0087078B"/>
    <w:rsid w:val="00870D57"/>
    <w:rsid w:val="00877F06"/>
    <w:rsid w:val="008802B7"/>
    <w:rsid w:val="0088211E"/>
    <w:rsid w:val="0088268F"/>
    <w:rsid w:val="008829EC"/>
    <w:rsid w:val="008833E3"/>
    <w:rsid w:val="00883E52"/>
    <w:rsid w:val="00892FF3"/>
    <w:rsid w:val="00893EFB"/>
    <w:rsid w:val="008A01C9"/>
    <w:rsid w:val="008A3A69"/>
    <w:rsid w:val="008B1F86"/>
    <w:rsid w:val="008B2EBD"/>
    <w:rsid w:val="008B3CB6"/>
    <w:rsid w:val="008B72C3"/>
    <w:rsid w:val="008C5518"/>
    <w:rsid w:val="008C56D0"/>
    <w:rsid w:val="008D0AB0"/>
    <w:rsid w:val="008D4ABB"/>
    <w:rsid w:val="008E031F"/>
    <w:rsid w:val="008E0BF5"/>
    <w:rsid w:val="008E21E5"/>
    <w:rsid w:val="008E4960"/>
    <w:rsid w:val="008F1477"/>
    <w:rsid w:val="008F1784"/>
    <w:rsid w:val="00902AA7"/>
    <w:rsid w:val="009032B1"/>
    <w:rsid w:val="0091018E"/>
    <w:rsid w:val="009125E4"/>
    <w:rsid w:val="009136CC"/>
    <w:rsid w:val="00914B11"/>
    <w:rsid w:val="0091578B"/>
    <w:rsid w:val="00921C38"/>
    <w:rsid w:val="009244CB"/>
    <w:rsid w:val="009273EE"/>
    <w:rsid w:val="009306EB"/>
    <w:rsid w:val="00934041"/>
    <w:rsid w:val="009347EA"/>
    <w:rsid w:val="00937856"/>
    <w:rsid w:val="0094178D"/>
    <w:rsid w:val="00942160"/>
    <w:rsid w:val="009428BE"/>
    <w:rsid w:val="0094312A"/>
    <w:rsid w:val="009446DF"/>
    <w:rsid w:val="0095091D"/>
    <w:rsid w:val="0095273E"/>
    <w:rsid w:val="0095444C"/>
    <w:rsid w:val="009601B2"/>
    <w:rsid w:val="00961AD8"/>
    <w:rsid w:val="0096474C"/>
    <w:rsid w:val="00966809"/>
    <w:rsid w:val="00966B4D"/>
    <w:rsid w:val="00973488"/>
    <w:rsid w:val="00974AB8"/>
    <w:rsid w:val="00974D38"/>
    <w:rsid w:val="009756DD"/>
    <w:rsid w:val="009771AF"/>
    <w:rsid w:val="00977D4F"/>
    <w:rsid w:val="00980757"/>
    <w:rsid w:val="00981E8D"/>
    <w:rsid w:val="00982196"/>
    <w:rsid w:val="0099002B"/>
    <w:rsid w:val="00991FB8"/>
    <w:rsid w:val="00992988"/>
    <w:rsid w:val="00995D20"/>
    <w:rsid w:val="009960D9"/>
    <w:rsid w:val="009A0118"/>
    <w:rsid w:val="009A02E9"/>
    <w:rsid w:val="009A4D65"/>
    <w:rsid w:val="009A6055"/>
    <w:rsid w:val="009A7990"/>
    <w:rsid w:val="009B3051"/>
    <w:rsid w:val="009B39BF"/>
    <w:rsid w:val="009C07CA"/>
    <w:rsid w:val="009C123B"/>
    <w:rsid w:val="009C2449"/>
    <w:rsid w:val="009C38FB"/>
    <w:rsid w:val="009C4C1D"/>
    <w:rsid w:val="009C70D3"/>
    <w:rsid w:val="009D0DD2"/>
    <w:rsid w:val="009D287E"/>
    <w:rsid w:val="009D6720"/>
    <w:rsid w:val="009D6F6E"/>
    <w:rsid w:val="009E1BC6"/>
    <w:rsid w:val="009E3EE5"/>
    <w:rsid w:val="009F0023"/>
    <w:rsid w:val="009F221E"/>
    <w:rsid w:val="00A102D5"/>
    <w:rsid w:val="00A12BD0"/>
    <w:rsid w:val="00A12E61"/>
    <w:rsid w:val="00A153B9"/>
    <w:rsid w:val="00A15E5E"/>
    <w:rsid w:val="00A2390D"/>
    <w:rsid w:val="00A250D1"/>
    <w:rsid w:val="00A274FD"/>
    <w:rsid w:val="00A27BEC"/>
    <w:rsid w:val="00A304D0"/>
    <w:rsid w:val="00A34169"/>
    <w:rsid w:val="00A3426C"/>
    <w:rsid w:val="00A352A8"/>
    <w:rsid w:val="00A356C4"/>
    <w:rsid w:val="00A464DF"/>
    <w:rsid w:val="00A57438"/>
    <w:rsid w:val="00A64129"/>
    <w:rsid w:val="00A66F6B"/>
    <w:rsid w:val="00A70078"/>
    <w:rsid w:val="00A70824"/>
    <w:rsid w:val="00A7096E"/>
    <w:rsid w:val="00A715C4"/>
    <w:rsid w:val="00A72653"/>
    <w:rsid w:val="00A73F62"/>
    <w:rsid w:val="00A75F7B"/>
    <w:rsid w:val="00A77691"/>
    <w:rsid w:val="00A91B49"/>
    <w:rsid w:val="00A92217"/>
    <w:rsid w:val="00A93FD3"/>
    <w:rsid w:val="00A948BE"/>
    <w:rsid w:val="00AA0BD9"/>
    <w:rsid w:val="00AA2245"/>
    <w:rsid w:val="00AA26EE"/>
    <w:rsid w:val="00AA49FC"/>
    <w:rsid w:val="00AA569A"/>
    <w:rsid w:val="00AA57D7"/>
    <w:rsid w:val="00AA7513"/>
    <w:rsid w:val="00AB2E1D"/>
    <w:rsid w:val="00AB45EC"/>
    <w:rsid w:val="00AB674F"/>
    <w:rsid w:val="00AB679D"/>
    <w:rsid w:val="00AB7465"/>
    <w:rsid w:val="00AC139D"/>
    <w:rsid w:val="00AC293D"/>
    <w:rsid w:val="00AC3856"/>
    <w:rsid w:val="00AC6D77"/>
    <w:rsid w:val="00AD3899"/>
    <w:rsid w:val="00AD5488"/>
    <w:rsid w:val="00AD6E9B"/>
    <w:rsid w:val="00AD7F63"/>
    <w:rsid w:val="00AE00E6"/>
    <w:rsid w:val="00AE0562"/>
    <w:rsid w:val="00AE0DF1"/>
    <w:rsid w:val="00AE1B07"/>
    <w:rsid w:val="00AF2C8F"/>
    <w:rsid w:val="00B13786"/>
    <w:rsid w:val="00B15261"/>
    <w:rsid w:val="00B2025F"/>
    <w:rsid w:val="00B208E3"/>
    <w:rsid w:val="00B24B18"/>
    <w:rsid w:val="00B25C3F"/>
    <w:rsid w:val="00B30BCC"/>
    <w:rsid w:val="00B31E38"/>
    <w:rsid w:val="00B327FC"/>
    <w:rsid w:val="00B32EC4"/>
    <w:rsid w:val="00B3485E"/>
    <w:rsid w:val="00B4267B"/>
    <w:rsid w:val="00B45E63"/>
    <w:rsid w:val="00B517DF"/>
    <w:rsid w:val="00B51B6F"/>
    <w:rsid w:val="00B534C5"/>
    <w:rsid w:val="00B55E28"/>
    <w:rsid w:val="00B60202"/>
    <w:rsid w:val="00B63C29"/>
    <w:rsid w:val="00B63E56"/>
    <w:rsid w:val="00B66BB3"/>
    <w:rsid w:val="00B71028"/>
    <w:rsid w:val="00B731F7"/>
    <w:rsid w:val="00B773FE"/>
    <w:rsid w:val="00B822E1"/>
    <w:rsid w:val="00B9134D"/>
    <w:rsid w:val="00B949A7"/>
    <w:rsid w:val="00B964CB"/>
    <w:rsid w:val="00BA06FA"/>
    <w:rsid w:val="00BA10F0"/>
    <w:rsid w:val="00BA152C"/>
    <w:rsid w:val="00BA2CDA"/>
    <w:rsid w:val="00BA2CDD"/>
    <w:rsid w:val="00BA4CEE"/>
    <w:rsid w:val="00BA51B8"/>
    <w:rsid w:val="00BA57AD"/>
    <w:rsid w:val="00BB37F0"/>
    <w:rsid w:val="00BB682E"/>
    <w:rsid w:val="00BC6C6A"/>
    <w:rsid w:val="00BC6F9E"/>
    <w:rsid w:val="00BD0FA4"/>
    <w:rsid w:val="00BD3E68"/>
    <w:rsid w:val="00BE1162"/>
    <w:rsid w:val="00BE4719"/>
    <w:rsid w:val="00BE48FD"/>
    <w:rsid w:val="00BE588D"/>
    <w:rsid w:val="00BE7973"/>
    <w:rsid w:val="00BF5CB9"/>
    <w:rsid w:val="00C02E58"/>
    <w:rsid w:val="00C05610"/>
    <w:rsid w:val="00C10E4F"/>
    <w:rsid w:val="00C13254"/>
    <w:rsid w:val="00C201CD"/>
    <w:rsid w:val="00C20634"/>
    <w:rsid w:val="00C2267D"/>
    <w:rsid w:val="00C2469E"/>
    <w:rsid w:val="00C25C59"/>
    <w:rsid w:val="00C304C4"/>
    <w:rsid w:val="00C3240E"/>
    <w:rsid w:val="00C33929"/>
    <w:rsid w:val="00C366CF"/>
    <w:rsid w:val="00C41CCF"/>
    <w:rsid w:val="00C44FF9"/>
    <w:rsid w:val="00C477D6"/>
    <w:rsid w:val="00C50095"/>
    <w:rsid w:val="00C51E0C"/>
    <w:rsid w:val="00C56287"/>
    <w:rsid w:val="00C562ED"/>
    <w:rsid w:val="00C62127"/>
    <w:rsid w:val="00C62740"/>
    <w:rsid w:val="00C62961"/>
    <w:rsid w:val="00C63108"/>
    <w:rsid w:val="00C73051"/>
    <w:rsid w:val="00C75859"/>
    <w:rsid w:val="00C760A7"/>
    <w:rsid w:val="00C77975"/>
    <w:rsid w:val="00C83C6A"/>
    <w:rsid w:val="00C83D67"/>
    <w:rsid w:val="00C83F52"/>
    <w:rsid w:val="00C86BAB"/>
    <w:rsid w:val="00C9226B"/>
    <w:rsid w:val="00C94AD0"/>
    <w:rsid w:val="00C979E0"/>
    <w:rsid w:val="00CA28A0"/>
    <w:rsid w:val="00CA69BC"/>
    <w:rsid w:val="00CA6F5A"/>
    <w:rsid w:val="00CB6793"/>
    <w:rsid w:val="00CB7041"/>
    <w:rsid w:val="00CC50CD"/>
    <w:rsid w:val="00CC6019"/>
    <w:rsid w:val="00CC755B"/>
    <w:rsid w:val="00CD09E6"/>
    <w:rsid w:val="00CD0DA0"/>
    <w:rsid w:val="00CD0EF3"/>
    <w:rsid w:val="00CD1679"/>
    <w:rsid w:val="00CD1A3F"/>
    <w:rsid w:val="00CD4E2E"/>
    <w:rsid w:val="00CD6449"/>
    <w:rsid w:val="00CD6EC5"/>
    <w:rsid w:val="00CD7169"/>
    <w:rsid w:val="00CE0A36"/>
    <w:rsid w:val="00CE0EB4"/>
    <w:rsid w:val="00CE3B91"/>
    <w:rsid w:val="00CE488A"/>
    <w:rsid w:val="00CE6FAF"/>
    <w:rsid w:val="00CE7EF2"/>
    <w:rsid w:val="00CF13BE"/>
    <w:rsid w:val="00CF428C"/>
    <w:rsid w:val="00CF42AE"/>
    <w:rsid w:val="00CF549F"/>
    <w:rsid w:val="00CF5CD0"/>
    <w:rsid w:val="00D02756"/>
    <w:rsid w:val="00D059B8"/>
    <w:rsid w:val="00D06690"/>
    <w:rsid w:val="00D10FA3"/>
    <w:rsid w:val="00D131F2"/>
    <w:rsid w:val="00D15434"/>
    <w:rsid w:val="00D16C26"/>
    <w:rsid w:val="00D179C0"/>
    <w:rsid w:val="00D23D2F"/>
    <w:rsid w:val="00D35E7F"/>
    <w:rsid w:val="00D37A5C"/>
    <w:rsid w:val="00D4032F"/>
    <w:rsid w:val="00D41434"/>
    <w:rsid w:val="00D4498C"/>
    <w:rsid w:val="00D4561A"/>
    <w:rsid w:val="00D4645C"/>
    <w:rsid w:val="00D50DF3"/>
    <w:rsid w:val="00D61085"/>
    <w:rsid w:val="00D6511F"/>
    <w:rsid w:val="00D67604"/>
    <w:rsid w:val="00D713A4"/>
    <w:rsid w:val="00D773D0"/>
    <w:rsid w:val="00D80C37"/>
    <w:rsid w:val="00D846A6"/>
    <w:rsid w:val="00D85835"/>
    <w:rsid w:val="00D8764B"/>
    <w:rsid w:val="00D920B5"/>
    <w:rsid w:val="00D95256"/>
    <w:rsid w:val="00D9576B"/>
    <w:rsid w:val="00DA00EC"/>
    <w:rsid w:val="00DA166B"/>
    <w:rsid w:val="00DA6DD6"/>
    <w:rsid w:val="00DB0B10"/>
    <w:rsid w:val="00DB2304"/>
    <w:rsid w:val="00DB3808"/>
    <w:rsid w:val="00DC0504"/>
    <w:rsid w:val="00DC13CA"/>
    <w:rsid w:val="00DC15A1"/>
    <w:rsid w:val="00DC55CF"/>
    <w:rsid w:val="00DC6870"/>
    <w:rsid w:val="00DD2566"/>
    <w:rsid w:val="00DD767F"/>
    <w:rsid w:val="00DE11D5"/>
    <w:rsid w:val="00DE151E"/>
    <w:rsid w:val="00DE16EB"/>
    <w:rsid w:val="00DE35E6"/>
    <w:rsid w:val="00DE46A3"/>
    <w:rsid w:val="00DE49EF"/>
    <w:rsid w:val="00DF0B6A"/>
    <w:rsid w:val="00DF361F"/>
    <w:rsid w:val="00DF5C8A"/>
    <w:rsid w:val="00E039BA"/>
    <w:rsid w:val="00E05F85"/>
    <w:rsid w:val="00E07D18"/>
    <w:rsid w:val="00E14F1E"/>
    <w:rsid w:val="00E22E31"/>
    <w:rsid w:val="00E27E84"/>
    <w:rsid w:val="00E30CAC"/>
    <w:rsid w:val="00E30D5D"/>
    <w:rsid w:val="00E3797D"/>
    <w:rsid w:val="00E4035E"/>
    <w:rsid w:val="00E412B9"/>
    <w:rsid w:val="00E43CB9"/>
    <w:rsid w:val="00E4587E"/>
    <w:rsid w:val="00E5128F"/>
    <w:rsid w:val="00E54DE6"/>
    <w:rsid w:val="00E54FE7"/>
    <w:rsid w:val="00E5753A"/>
    <w:rsid w:val="00E57B73"/>
    <w:rsid w:val="00E60409"/>
    <w:rsid w:val="00E60538"/>
    <w:rsid w:val="00E60E4C"/>
    <w:rsid w:val="00E70446"/>
    <w:rsid w:val="00E71194"/>
    <w:rsid w:val="00E73428"/>
    <w:rsid w:val="00E755F5"/>
    <w:rsid w:val="00E75881"/>
    <w:rsid w:val="00E77D4D"/>
    <w:rsid w:val="00E83820"/>
    <w:rsid w:val="00E842C2"/>
    <w:rsid w:val="00E84364"/>
    <w:rsid w:val="00E86BA8"/>
    <w:rsid w:val="00E86D82"/>
    <w:rsid w:val="00E91588"/>
    <w:rsid w:val="00E91647"/>
    <w:rsid w:val="00E92B6F"/>
    <w:rsid w:val="00E92E32"/>
    <w:rsid w:val="00E93836"/>
    <w:rsid w:val="00E940B7"/>
    <w:rsid w:val="00E952F8"/>
    <w:rsid w:val="00E96916"/>
    <w:rsid w:val="00E97370"/>
    <w:rsid w:val="00E977FB"/>
    <w:rsid w:val="00E97B8E"/>
    <w:rsid w:val="00EA00E5"/>
    <w:rsid w:val="00EA081C"/>
    <w:rsid w:val="00EA1350"/>
    <w:rsid w:val="00EA2A4A"/>
    <w:rsid w:val="00EA3709"/>
    <w:rsid w:val="00EA3AAE"/>
    <w:rsid w:val="00EB37B6"/>
    <w:rsid w:val="00EB3CD9"/>
    <w:rsid w:val="00EB45B1"/>
    <w:rsid w:val="00EB5582"/>
    <w:rsid w:val="00EB5B9C"/>
    <w:rsid w:val="00EB697A"/>
    <w:rsid w:val="00EC2AB9"/>
    <w:rsid w:val="00EC302C"/>
    <w:rsid w:val="00EC7937"/>
    <w:rsid w:val="00EC795D"/>
    <w:rsid w:val="00ED73E0"/>
    <w:rsid w:val="00EE1C41"/>
    <w:rsid w:val="00EE1E69"/>
    <w:rsid w:val="00EE3673"/>
    <w:rsid w:val="00EE426E"/>
    <w:rsid w:val="00EF2027"/>
    <w:rsid w:val="00EF3928"/>
    <w:rsid w:val="00EF4219"/>
    <w:rsid w:val="00EF537A"/>
    <w:rsid w:val="00EF5792"/>
    <w:rsid w:val="00F048A3"/>
    <w:rsid w:val="00F10EEF"/>
    <w:rsid w:val="00F1158C"/>
    <w:rsid w:val="00F117A3"/>
    <w:rsid w:val="00F12F69"/>
    <w:rsid w:val="00F14B1F"/>
    <w:rsid w:val="00F14B56"/>
    <w:rsid w:val="00F15627"/>
    <w:rsid w:val="00F17601"/>
    <w:rsid w:val="00F236A9"/>
    <w:rsid w:val="00F32F2E"/>
    <w:rsid w:val="00F36616"/>
    <w:rsid w:val="00F43906"/>
    <w:rsid w:val="00F4420F"/>
    <w:rsid w:val="00F444D2"/>
    <w:rsid w:val="00F4661D"/>
    <w:rsid w:val="00F47EA2"/>
    <w:rsid w:val="00F50345"/>
    <w:rsid w:val="00F525F4"/>
    <w:rsid w:val="00F5657B"/>
    <w:rsid w:val="00F622D4"/>
    <w:rsid w:val="00F62DDD"/>
    <w:rsid w:val="00F62EE8"/>
    <w:rsid w:val="00F636B9"/>
    <w:rsid w:val="00F64BFD"/>
    <w:rsid w:val="00F706BC"/>
    <w:rsid w:val="00F70E49"/>
    <w:rsid w:val="00F74CD7"/>
    <w:rsid w:val="00F815D7"/>
    <w:rsid w:val="00F81C26"/>
    <w:rsid w:val="00F82E64"/>
    <w:rsid w:val="00F84077"/>
    <w:rsid w:val="00F875B0"/>
    <w:rsid w:val="00F96DA3"/>
    <w:rsid w:val="00F97977"/>
    <w:rsid w:val="00FA0195"/>
    <w:rsid w:val="00FA281F"/>
    <w:rsid w:val="00FA35B4"/>
    <w:rsid w:val="00FA5CCF"/>
    <w:rsid w:val="00FB04BF"/>
    <w:rsid w:val="00FB3802"/>
    <w:rsid w:val="00FB5F38"/>
    <w:rsid w:val="00FB6945"/>
    <w:rsid w:val="00FC0970"/>
    <w:rsid w:val="00FC09DD"/>
    <w:rsid w:val="00FC1275"/>
    <w:rsid w:val="00FC1CFE"/>
    <w:rsid w:val="00FC3CEB"/>
    <w:rsid w:val="00FC3FB2"/>
    <w:rsid w:val="00FC4B87"/>
    <w:rsid w:val="00FC7602"/>
    <w:rsid w:val="00FE0DB0"/>
    <w:rsid w:val="00FF0B84"/>
    <w:rsid w:val="00FF15D9"/>
    <w:rsid w:val="00FF1661"/>
    <w:rsid w:val="00FF48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6DCB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9F221E"/>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B13786"/>
    <w:pPr>
      <w:numPr>
        <w:numId w:val="30"/>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1D298C"/>
    <w:rPr>
      <w:color w:val="800080" w:themeColor="followedHyperlink"/>
      <w:u w:val="single"/>
    </w:rPr>
  </w:style>
  <w:style w:type="character" w:customStyle="1" w:styleId="Nadpis1Char">
    <w:name w:val="Nadpis 1 Char"/>
    <w:basedOn w:val="Predvolenpsmoodseku"/>
    <w:link w:val="Nadpis1"/>
    <w:uiPriority w:val="9"/>
    <w:rsid w:val="009F221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ecas.org/" TargetMode="External"/><Relationship Id="rId21" Type="http://schemas.openxmlformats.org/officeDocument/2006/relationships/hyperlink" Target="http://www.optp.vlada.gov.sk/ine-dokumenty/" TargetMode="External"/><Relationship Id="rId34" Type="http://schemas.openxmlformats.org/officeDocument/2006/relationships/hyperlink" Target="http://optp.vlada.gov.sk/ine-dokumenty/" TargetMode="External"/><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partnerskadohoda.gov.sk/vzory-ck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programovy-dokument/" TargetMode="External"/><Relationship Id="rId32" Type="http://schemas.openxmlformats.org/officeDocument/2006/relationships/hyperlink" Target="http://www.gender.gov.sk" TargetMode="External"/><Relationship Id="rId37" Type="http://schemas.openxmlformats.org/officeDocument/2006/relationships/hyperlink" Target="http://www.itms2014.sk" TargetMode="External"/><Relationship Id="rId40" Type="http://schemas.openxmlformats.org/officeDocument/2006/relationships/hyperlink" Target="http://www.olaf.vlada.gov.sk/system-vcasneho-odhalovania-rizika-a-vylucenia-edes/"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partnerskadohoda.gov.sk"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finance.gov.sk/Default.aspx?CatID=9348"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optp.vlada.gov.sk/ine-dokumenty/" TargetMode="External"/><Relationship Id="rId30" Type="http://schemas.openxmlformats.org/officeDocument/2006/relationships/hyperlink" Target="http://www.optp.vlada.gov.sk/ine-dokumenty/" TargetMode="External"/><Relationship Id="rId35" Type="http://schemas.openxmlformats.org/officeDocument/2006/relationships/hyperlink" Target="http://www.optp.vlada.gov.sk/ine-dokumenty/" TargetMode="External"/><Relationship Id="rId43" Type="http://schemas.openxmlformats.org/officeDocument/2006/relationships/header" Target="head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metodicke-pokyny-cko-a-uv-sr/" TargetMode="External"/><Relationship Id="rId33" Type="http://schemas.openxmlformats.org/officeDocument/2006/relationships/hyperlink" Target="http://www.diskriminacia.gov.sk"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microsoft.com/office/2011/relationships/people" Target="people.xml"/><Relationship Id="rId20" Type="http://schemas.openxmlformats.org/officeDocument/2006/relationships/hyperlink" Target="http://www.partnerskadohoda.gov.sk/metodicke-pokyny-cko-a-uv-sr/" TargetMode="External"/><Relationship Id="rId41"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30CCC6-F672-4E5D-B1DD-1265F5A3E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10443</Words>
  <Characters>59529</Characters>
  <Application>Microsoft Office Word</Application>
  <DocSecurity>0</DocSecurity>
  <Lines>496</Lines>
  <Paragraphs>139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69833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2020-09-09T07:28:00Z</dcterms:created>
  <dcterms:modified xsi:type="dcterms:W3CDTF">2022-06-29T08:06:00Z</dcterms:modified>
</cp:coreProperties>
</file>