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DD06B4">
      <w:pPr>
        <w:spacing w:before="120" w:after="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4929366D" w:rsidR="00700301" w:rsidRDefault="00700301" w:rsidP="002A5A5B">
      <w:pPr>
        <w:spacing w:before="120" w:after="120" w:line="240" w:lineRule="auto"/>
        <w:contextualSpacing/>
        <w:rPr>
          <w:rFonts w:asciiTheme="minorHAnsi" w:hAnsiTheme="minorHAnsi"/>
          <w:b/>
        </w:rPr>
      </w:pPr>
    </w:p>
    <w:p w14:paraId="5C82DC02" w14:textId="77777777" w:rsidR="003C2776" w:rsidRPr="002A5A5B" w:rsidRDefault="003C2776" w:rsidP="00DD06B4">
      <w:pPr>
        <w:pStyle w:val="Odsekzoznamu1"/>
        <w:numPr>
          <w:ilvl w:val="1"/>
          <w:numId w:val="1"/>
        </w:numPr>
        <w:spacing w:before="12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37A0BFC8"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CEA2024" w14:textId="77777777" w:rsidR="00E34AA4" w:rsidRDefault="00E34AA4" w:rsidP="002A5A5B">
      <w:pPr>
        <w:spacing w:before="120" w:after="120" w:line="240" w:lineRule="auto"/>
        <w:ind w:firstLine="357"/>
        <w:jc w:val="both"/>
        <w:rPr>
          <w:rFonts w:asciiTheme="minorHAnsi" w:hAnsiTheme="minorHAnsi"/>
        </w:rPr>
      </w:pP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sidRPr="00F12A9D">
        <w:rPr>
          <w:rFonts w:asciiTheme="minorHAnsi" w:hAnsiTheme="minorHAnsi"/>
          <w:b/>
          <w:rPrChange w:id="0" w:author="Autor">
            <w:rPr>
              <w:rFonts w:asciiTheme="minorHAnsi" w:hAnsiTheme="minorHAnsi"/>
            </w:rPr>
          </w:rPrChange>
        </w:rPr>
        <w:t xml:space="preserve">70 </w:t>
      </w:r>
      <w:r w:rsidRPr="00F12A9D">
        <w:rPr>
          <w:rFonts w:asciiTheme="minorHAnsi" w:hAnsiTheme="minorHAnsi"/>
          <w:b/>
          <w:rPrChange w:id="1" w:author="Autor">
            <w:rPr>
              <w:rFonts w:asciiTheme="minorHAnsi" w:hAnsiTheme="minorHAnsi"/>
            </w:rPr>
          </w:rPrChange>
        </w:rPr>
        <w:t>pracovných dní</w:t>
      </w:r>
      <w:r w:rsidRPr="002A5A5B">
        <w:rPr>
          <w:rFonts w:asciiTheme="minorHAnsi" w:hAnsiTheme="minorHAnsi"/>
        </w:rPr>
        <w:t xml:space="preserve">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6227E2F2"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EC56B3">
        <w:rPr>
          <w:rFonts w:asciiTheme="minorHAnsi" w:hAnsiTheme="minorHAnsi" w:cs="Times New Roman"/>
          <w:sz w:val="22"/>
          <w:szCs w:val="22"/>
          <w:rPrChange w:id="2" w:author="Autor">
            <w:rPr>
              <w:rFonts w:asciiTheme="minorHAnsi" w:hAnsiTheme="minorHAnsi" w:cs="Times New Roman"/>
              <w:b/>
              <w:sz w:val="22"/>
              <w:szCs w:val="22"/>
            </w:rPr>
          </w:rPrChange>
        </w:rPr>
        <w:t>určenej RO OP TP</w:t>
      </w:r>
      <w:r w:rsidRPr="00EC56B3">
        <w:rPr>
          <w:rFonts w:asciiTheme="minorHAnsi" w:hAnsiTheme="minorHAnsi" w:cs="Times New Roman"/>
          <w:sz w:val="22"/>
          <w:szCs w:val="22"/>
        </w:rPr>
        <w:t>,</w:t>
      </w:r>
      <w:r w:rsidRPr="002A5A5B">
        <w:rPr>
          <w:rFonts w:asciiTheme="minorHAnsi" w:hAnsiTheme="minorHAnsi" w:cs="Times New Roman"/>
          <w:sz w:val="22"/>
          <w:szCs w:val="22"/>
        </w:rPr>
        <w:t xml:space="preserve"> </w:t>
      </w:r>
      <w:ins w:id="3" w:author="Autor">
        <w:r w:rsidR="00EC56B3" w:rsidRPr="00FA2194">
          <w:rPr>
            <w:rFonts w:asciiTheme="minorHAnsi" w:hAnsiTheme="minorHAnsi" w:cstheme="minorHAnsi"/>
            <w:sz w:val="22"/>
            <w:szCs w:val="22"/>
          </w:rPr>
          <w:t>ak je odoslaná prostredníctvom verejnej časti ITMS2014+ (rozhodujúci je samotný formulár ŽoNFP bez príloh, prílohy sa overujú pri administratívnom overení podmienok poskytnutia príspevku)</w:t>
        </w:r>
      </w:ins>
      <w:del w:id="4" w:author="Autor">
        <w:r w:rsidRPr="002A5A5B" w:rsidDel="00EC56B3">
          <w:rPr>
            <w:rFonts w:asciiTheme="minorHAnsi" w:hAnsiTheme="minorHAnsi" w:cs="Times New Roman"/>
            <w:sz w:val="22"/>
            <w:szCs w:val="22"/>
          </w:rPr>
          <w:delText>ak je formulár žiadosti o NFP (spolu so</w:delText>
        </w:r>
        <w:r w:rsidR="009B29B6" w:rsidDel="00EC56B3">
          <w:rPr>
            <w:rFonts w:asciiTheme="minorHAnsi" w:hAnsiTheme="minorHAnsi" w:cs="Times New Roman"/>
            <w:sz w:val="22"/>
            <w:szCs w:val="22"/>
          </w:rPr>
          <w:delText> </w:delText>
        </w:r>
        <w:r w:rsidRPr="002A5A5B" w:rsidDel="00EC56B3">
          <w:rPr>
            <w:rFonts w:asciiTheme="minorHAnsi" w:hAnsiTheme="minorHAnsi" w:cs="Times New Roman"/>
            <w:sz w:val="22"/>
            <w:szCs w:val="22"/>
          </w:rPr>
          <w:delText xml:space="preserve">všetkými </w:delText>
        </w:r>
        <w:r w:rsidR="00E34AA4" w:rsidDel="00EC56B3">
          <w:rPr>
            <w:rFonts w:asciiTheme="minorHAnsi" w:hAnsiTheme="minorHAnsi" w:cstheme="minorHAnsi"/>
            <w:sz w:val="22"/>
            <w:szCs w:val="22"/>
          </w:rPr>
          <w:delText xml:space="preserve">relevantnými </w:delText>
        </w:r>
        <w:r w:rsidRPr="002A5A5B" w:rsidDel="00EC56B3">
          <w:rPr>
            <w:rFonts w:asciiTheme="minorHAnsi" w:hAnsiTheme="minorHAnsi" w:cs="Times New Roman"/>
            <w:sz w:val="22"/>
            <w:szCs w:val="22"/>
          </w:rPr>
          <w:delText>prílohami) zaslaný</w:delText>
        </w:r>
        <w:r w:rsidRPr="002A5A5B" w:rsidDel="00EC56B3">
          <w:rPr>
            <w:rFonts w:asciiTheme="minorHAnsi" w:hAnsiTheme="minorHAnsi"/>
            <w:sz w:val="22"/>
            <w:szCs w:val="22"/>
          </w:rPr>
          <w:delText xml:space="preserve"> </w:delText>
        </w:r>
        <w:r w:rsidR="002C3F22" w:rsidRPr="000E1C22" w:rsidDel="00EC56B3">
          <w:rPr>
            <w:rFonts w:asciiTheme="minorHAnsi" w:hAnsiTheme="minorHAnsi" w:cs="Times New Roman"/>
            <w:b/>
            <w:sz w:val="22"/>
            <w:szCs w:val="22"/>
          </w:rPr>
          <w:delText>elektronicky</w:delText>
        </w:r>
        <w:r w:rsidR="002C3F22" w:rsidRPr="00EF499E" w:rsidDel="00EC56B3">
          <w:rPr>
            <w:rFonts w:asciiTheme="minorHAnsi" w:hAnsiTheme="minorHAnsi" w:cs="Times New Roman"/>
            <w:sz w:val="22"/>
            <w:szCs w:val="22"/>
          </w:rPr>
          <w:delText xml:space="preserve">, prostredníctvom ITMS2014+ </w:delText>
        </w:r>
      </w:del>
      <w:ins w:id="5" w:author="Autor">
        <w:r w:rsidR="00EC56B3">
          <w:rPr>
            <w:rFonts w:asciiTheme="minorHAnsi" w:hAnsiTheme="minorHAnsi" w:cs="Times New Roman"/>
            <w:sz w:val="22"/>
            <w:szCs w:val="22"/>
          </w:rPr>
          <w:t xml:space="preserve"> </w:t>
        </w:r>
      </w:ins>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w:t>
      </w:r>
      <w:r w:rsidR="00EB3643">
        <w:rPr>
          <w:rFonts w:asciiTheme="minorHAnsi" w:hAnsiTheme="minorHAnsi"/>
          <w:sz w:val="22"/>
          <w:szCs w:val="22"/>
        </w:rPr>
        <w:t> </w:t>
      </w:r>
      <w:r w:rsidR="002C3F22" w:rsidRPr="002A5A5B">
        <w:rPr>
          <w:rFonts w:asciiTheme="minorHAnsi" w:hAnsiTheme="minorHAnsi"/>
          <w:sz w:val="22"/>
          <w:szCs w:val="22"/>
        </w:rPr>
        <w:t>nasledovných spôsobov:</w:t>
      </w:r>
    </w:p>
    <w:p w14:paraId="4A02DB27" w14:textId="62025906"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w:t>
      </w:r>
      <w:r w:rsidR="00B47167"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2A5A5B">
        <w:rPr>
          <w:rFonts w:asciiTheme="minorHAnsi" w:hAnsiTheme="minorHAnsi"/>
          <w:sz w:val="22"/>
          <w:szCs w:val="22"/>
        </w:rPr>
        <w:t xml:space="preserve"> žiadateľ </w:t>
      </w:r>
      <w:r w:rsidR="00B47167" w:rsidRPr="0013226F">
        <w:rPr>
          <w:rFonts w:asciiTheme="minorHAnsi" w:hAnsiTheme="minorHAnsi"/>
          <w:sz w:val="22"/>
          <w:szCs w:val="22"/>
        </w:rPr>
        <w:t xml:space="preserve">doručuje ŽoNFP </w:t>
      </w:r>
      <w:r w:rsidR="00B47167" w:rsidRPr="0013226F">
        <w:rPr>
          <w:rFonts w:asciiTheme="minorHAnsi" w:hAnsiTheme="minorHAnsi"/>
          <w:b/>
          <w:bCs/>
          <w:sz w:val="22"/>
          <w:szCs w:val="22"/>
        </w:rPr>
        <w:t xml:space="preserve">elektronicky </w:t>
      </w:r>
      <w:r w:rsidR="00B47167" w:rsidRPr="0013226F">
        <w:rPr>
          <w:rFonts w:asciiTheme="minorHAnsi" w:hAnsiTheme="minorHAnsi"/>
          <w:sz w:val="22"/>
          <w:szCs w:val="22"/>
        </w:rPr>
        <w:t>do</w:t>
      </w:r>
      <w:r w:rsidR="00B47167" w:rsidRPr="00925837">
        <w:rPr>
          <w:rFonts w:asciiTheme="minorHAnsi" w:hAnsiTheme="minorHAnsi"/>
          <w:sz w:val="22"/>
          <w:szCs w:val="22"/>
        </w:rPr>
        <w:t xml:space="preserve"> schránky RO OP TP</w:t>
      </w:r>
      <w:r w:rsidR="00B47167" w:rsidRPr="00925837">
        <w:rPr>
          <w:rFonts w:asciiTheme="minorHAnsi" w:hAnsiTheme="minorHAnsi"/>
          <w:b/>
          <w:bCs/>
          <w:sz w:val="22"/>
          <w:szCs w:val="22"/>
        </w:rPr>
        <w:t xml:space="preserve"> prostredníctvom Ústredného portálu verejnej správy </w:t>
      </w:r>
      <w:r w:rsidR="00B47167" w:rsidRPr="00925837">
        <w:rPr>
          <w:rFonts w:asciiTheme="minorHAnsi" w:hAnsiTheme="minorHAnsi"/>
          <w:sz w:val="22"/>
          <w:szCs w:val="22"/>
        </w:rPr>
        <w:t xml:space="preserve">(ďalej aj „ÚPVS“) na adrese </w:t>
      </w:r>
      <w:hyperlink r:id="rId9" w:history="1">
        <w:r w:rsidR="00B47167" w:rsidRPr="00925837">
          <w:rPr>
            <w:rStyle w:val="Hypertextovprepojenie"/>
            <w:rFonts w:asciiTheme="minorHAnsi" w:hAnsiTheme="minorHAnsi"/>
            <w:sz w:val="22"/>
            <w:szCs w:val="22"/>
          </w:rPr>
          <w:t>www.slovensko.sk</w:t>
        </w:r>
      </w:hyperlink>
      <w:r w:rsidR="00B47167" w:rsidRPr="00925837">
        <w:rPr>
          <w:rFonts w:asciiTheme="minorHAnsi" w:hAnsiTheme="minorHAnsi"/>
          <w:sz w:val="22"/>
          <w:szCs w:val="22"/>
        </w:rPr>
        <w:t xml:space="preserve"> (identifikácia schránky: MIRRI SR – RO OPTP, IČO: 50349287, suffix: 10007, číslo schránky: E0007130310), resp. prostredníctvom </w:t>
      </w:r>
      <w:r w:rsidR="00B47167">
        <w:rPr>
          <w:rFonts w:asciiTheme="minorHAnsi" w:hAnsiTheme="minorHAnsi"/>
          <w:sz w:val="22"/>
          <w:szCs w:val="22"/>
        </w:rPr>
        <w:t>elektronickej</w:t>
      </w:r>
      <w:r w:rsidR="00B47167" w:rsidRPr="00925837">
        <w:rPr>
          <w:rFonts w:asciiTheme="minorHAnsi" w:hAnsiTheme="minorHAnsi"/>
          <w:sz w:val="22"/>
          <w:szCs w:val="22"/>
        </w:rPr>
        <w:t xml:space="preserve"> služby MIRRI SR zriadenej pre takéto podanie „</w:t>
      </w:r>
      <w:r w:rsidR="00B47167" w:rsidRPr="00925837">
        <w:rPr>
          <w:rFonts w:asciiTheme="minorHAnsi" w:hAnsiTheme="minorHAnsi"/>
          <w:b/>
          <w:bCs/>
          <w:sz w:val="22"/>
          <w:szCs w:val="22"/>
        </w:rPr>
        <w:t>Podanie na RO OP TP - dokumenty k projektom</w:t>
      </w:r>
      <w:r w:rsidR="00B47167" w:rsidRPr="00925837">
        <w:rPr>
          <w:rFonts w:asciiTheme="minorHAnsi" w:hAnsiTheme="minorHAnsi"/>
          <w:sz w:val="22"/>
          <w:szCs w:val="22"/>
        </w:rPr>
        <w:t>“ na ÚPVS</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138322E2" w:rsidR="002C3F22"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50A80F01" w14:textId="77777777" w:rsidR="00B47167" w:rsidRPr="0075350B" w:rsidRDefault="00B47167" w:rsidP="00B47167">
      <w:pPr>
        <w:pStyle w:val="Odsekzoznamu"/>
        <w:numPr>
          <w:ilvl w:val="0"/>
          <w:numId w:val="35"/>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73BAB03C" w14:textId="1D86410F" w:rsidR="00B47167" w:rsidRPr="00230311" w:rsidRDefault="00B47167" w:rsidP="00EB3643">
      <w:pPr>
        <w:spacing w:before="120" w:after="120"/>
        <w:ind w:left="426"/>
        <w:jc w:val="both"/>
        <w:rPr>
          <w:rFonts w:asciiTheme="minorHAnsi" w:hAnsiTheme="minorHAnsi" w:cstheme="minorHAnsi"/>
        </w:rPr>
      </w:pPr>
      <w:r w:rsidRPr="0075350B">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Pr>
          <w:rFonts w:asciiTheme="minorHAnsi" w:hAnsiTheme="minorHAnsi" w:cstheme="minorHAnsi"/>
        </w:rPr>
        <w:t> </w:t>
      </w:r>
      <w:r w:rsidRPr="007237AA">
        <w:rPr>
          <w:rFonts w:asciiTheme="minorHAnsi" w:hAnsiTheme="minorHAnsi" w:cstheme="minorHAnsi"/>
        </w:rPr>
        <w:t>NFP</w:t>
      </w:r>
      <w:r>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5E73A0">
        <w:rPr>
          <w:rFonts w:asciiTheme="minorHAnsi" w:hAnsiTheme="minorHAnsi" w:cstheme="minorHAnsi"/>
        </w:rPr>
        <w:t>,</w:t>
      </w:r>
      <w:r>
        <w:rPr>
          <w:rFonts w:asciiTheme="minorHAnsi" w:hAnsiTheme="minorHAnsi" w:cstheme="minorHAnsi"/>
        </w:rPr>
        <w:t xml:space="preserve"> je</w:t>
      </w:r>
      <w:r w:rsidR="005E73A0">
        <w:rPr>
          <w:rFonts w:asciiTheme="minorHAnsi" w:hAnsiTheme="minorHAnsi" w:cstheme="minorHAnsi"/>
        </w:rPr>
        <w:t xml:space="preserve"> </w:t>
      </w:r>
      <w:r w:rsidRPr="0075350B">
        <w:rPr>
          <w:rFonts w:asciiTheme="minorHAnsi" w:hAnsiTheme="minorHAnsi" w:cstheme="minorHAnsi"/>
        </w:rPr>
        <w:t xml:space="preserve">možné doručiť </w:t>
      </w:r>
      <w:r>
        <w:rPr>
          <w:rFonts w:asciiTheme="minorHAnsi" w:hAnsiTheme="minorHAnsi" w:cstheme="minorHAnsi"/>
        </w:rPr>
        <w:t>v</w:t>
      </w:r>
      <w:r w:rsidRPr="00233499">
        <w:rPr>
          <w:rFonts w:asciiTheme="minorHAnsi" w:hAnsiTheme="minorHAnsi" w:cstheme="minorHAnsi"/>
        </w:rPr>
        <w:t xml:space="preserve"> listinnej podobe </w:t>
      </w:r>
      <w:r w:rsidRPr="0075350B">
        <w:rPr>
          <w:rFonts w:asciiTheme="minorHAnsi" w:hAnsiTheme="minorHAnsi" w:cstheme="minorHAnsi"/>
        </w:rPr>
        <w:t>v jednom origináli (vytlačenom po odoslaní prostredníctvom ITMS2014+ a podpísanom) a jednej kópii:</w:t>
      </w:r>
    </w:p>
    <w:p w14:paraId="5C07DB6A" w14:textId="77777777" w:rsidR="00B47167" w:rsidRPr="00230311" w:rsidRDefault="00B47167" w:rsidP="00B47167">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47967D2" w14:textId="77777777" w:rsidR="00B47167"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3090B5DC" w14:textId="77777777"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A9D9935" w14:textId="77777777" w:rsidR="00B47167" w:rsidRPr="00230311" w:rsidRDefault="00B47167" w:rsidP="00B47167">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4B0B4964" w14:textId="76DF27F3" w:rsidR="00B47167" w:rsidRPr="00230311" w:rsidRDefault="00850015" w:rsidP="00B47167">
      <w:pPr>
        <w:spacing w:after="0"/>
        <w:ind w:left="1134"/>
        <w:contextualSpacing/>
        <w:jc w:val="both"/>
        <w:rPr>
          <w:rFonts w:asciiTheme="minorHAnsi" w:hAnsiTheme="minorHAnsi" w:cstheme="minorHAnsi"/>
        </w:rPr>
      </w:pPr>
      <w:ins w:id="6" w:author="Autor">
        <w:r>
          <w:rPr>
            <w:rFonts w:asciiTheme="minorHAnsi" w:hAnsiTheme="minorHAnsi" w:cstheme="minorHAnsi"/>
          </w:rPr>
          <w:t>Pribinova 4195/25</w:t>
        </w:r>
      </w:ins>
      <w:del w:id="7" w:author="Autor">
        <w:r w:rsidR="00B47167" w:rsidDel="00850015">
          <w:rPr>
            <w:rFonts w:asciiTheme="minorHAnsi" w:hAnsiTheme="minorHAnsi" w:cstheme="minorHAnsi"/>
          </w:rPr>
          <w:delText>Štefánikova 15</w:delText>
        </w:r>
        <w:r w:rsidR="00B47167" w:rsidRPr="00230311" w:rsidDel="00850015">
          <w:rPr>
            <w:rFonts w:asciiTheme="minorHAnsi" w:hAnsiTheme="minorHAnsi" w:cstheme="minorHAnsi"/>
          </w:rPr>
          <w:delText xml:space="preserve"> </w:delText>
        </w:r>
      </w:del>
    </w:p>
    <w:p w14:paraId="0B0B5194" w14:textId="1887ED48" w:rsidR="00B47167" w:rsidRPr="00230311" w:rsidRDefault="00B47167" w:rsidP="00B47167">
      <w:pPr>
        <w:spacing w:after="0"/>
        <w:ind w:left="1134"/>
        <w:contextualSpacing/>
        <w:jc w:val="both"/>
        <w:rPr>
          <w:rFonts w:asciiTheme="minorHAnsi" w:hAnsiTheme="minorHAnsi" w:cstheme="minorHAnsi"/>
        </w:rPr>
      </w:pPr>
      <w:r>
        <w:rPr>
          <w:rFonts w:asciiTheme="minorHAnsi" w:hAnsiTheme="minorHAnsi" w:cstheme="minorHAnsi"/>
        </w:rPr>
        <w:t>811 0</w:t>
      </w:r>
      <w:del w:id="8" w:author="Autor">
        <w:r w:rsidDel="00850015">
          <w:rPr>
            <w:rFonts w:asciiTheme="minorHAnsi" w:hAnsiTheme="minorHAnsi" w:cstheme="minorHAnsi"/>
          </w:rPr>
          <w:delText>5</w:delText>
        </w:r>
      </w:del>
      <w:ins w:id="9" w:author="Autor">
        <w:r w:rsidR="00850015">
          <w:rPr>
            <w:rFonts w:asciiTheme="minorHAnsi" w:hAnsiTheme="minorHAnsi" w:cstheme="minorHAnsi"/>
          </w:rPr>
          <w:t>9</w:t>
        </w:r>
      </w:ins>
      <w:r w:rsidRPr="00230311">
        <w:rPr>
          <w:rFonts w:asciiTheme="minorHAnsi" w:hAnsiTheme="minorHAnsi" w:cstheme="minorHAnsi"/>
        </w:rPr>
        <w:t xml:space="preserve"> Bratislava</w:t>
      </w:r>
    </w:p>
    <w:p w14:paraId="4C4562D9" w14:textId="77777777" w:rsidR="00B47167" w:rsidRPr="000F1F4E" w:rsidRDefault="00B47167" w:rsidP="00B47167">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1CEDEEA2" w14:textId="77777777" w:rsidR="00B47167" w:rsidRDefault="00B47167" w:rsidP="00B11301">
      <w:pPr>
        <w:pStyle w:val="Odsekzoznamu"/>
        <w:numPr>
          <w:ilvl w:val="1"/>
          <w:numId w:val="6"/>
        </w:numPr>
        <w:spacing w:before="120" w:after="120"/>
        <w:ind w:left="1418" w:hanging="335"/>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6EE8817C" w14:textId="77777777" w:rsidR="00B47167" w:rsidRPr="00230311" w:rsidRDefault="00B47167" w:rsidP="00B47167">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68BC5A92" w14:textId="77777777" w:rsidR="00B47167" w:rsidRPr="00230311" w:rsidRDefault="00B47167" w:rsidP="00B47167">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1CEB7BDE" w14:textId="6D1937BD" w:rsidR="00B47167" w:rsidRPr="00230311" w:rsidRDefault="00850015" w:rsidP="00B47167">
      <w:pPr>
        <w:spacing w:after="0"/>
        <w:ind w:left="708" w:firstLine="708"/>
        <w:jc w:val="both"/>
        <w:rPr>
          <w:rFonts w:asciiTheme="minorHAnsi" w:hAnsiTheme="minorHAnsi" w:cstheme="minorHAnsi"/>
        </w:rPr>
      </w:pPr>
      <w:ins w:id="10" w:author="Autor">
        <w:r>
          <w:rPr>
            <w:rFonts w:asciiTheme="minorHAnsi" w:hAnsiTheme="minorHAnsi" w:cstheme="minorHAnsi"/>
          </w:rPr>
          <w:t>Pribinova 4195/25</w:t>
        </w:r>
      </w:ins>
      <w:del w:id="11" w:author="Autor">
        <w:r w:rsidR="00B47167" w:rsidDel="00850015">
          <w:rPr>
            <w:rFonts w:asciiTheme="minorHAnsi" w:hAnsiTheme="minorHAnsi" w:cstheme="minorHAnsi"/>
          </w:rPr>
          <w:delText>Štefánikova 15</w:delText>
        </w:r>
      </w:del>
    </w:p>
    <w:p w14:paraId="10FBAB8C" w14:textId="29CE5EE3" w:rsidR="00B47167" w:rsidRPr="00230311" w:rsidRDefault="00B47167" w:rsidP="00B47167">
      <w:pPr>
        <w:spacing w:after="0"/>
        <w:ind w:left="708" w:firstLine="708"/>
        <w:jc w:val="both"/>
        <w:rPr>
          <w:rFonts w:asciiTheme="minorHAnsi" w:hAnsiTheme="minorHAnsi" w:cstheme="minorHAnsi"/>
        </w:rPr>
      </w:pPr>
      <w:r>
        <w:rPr>
          <w:rFonts w:asciiTheme="minorHAnsi" w:hAnsiTheme="minorHAnsi" w:cstheme="minorHAnsi"/>
        </w:rPr>
        <w:t>811 0</w:t>
      </w:r>
      <w:del w:id="12" w:author="Autor">
        <w:r w:rsidDel="00850015">
          <w:rPr>
            <w:rFonts w:asciiTheme="minorHAnsi" w:hAnsiTheme="minorHAnsi" w:cstheme="minorHAnsi"/>
          </w:rPr>
          <w:delText>5</w:delText>
        </w:r>
      </w:del>
      <w:ins w:id="13" w:author="Autor">
        <w:r w:rsidR="00850015">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21F0E0AB" w14:textId="77777777" w:rsidR="00B47167" w:rsidRPr="00230311" w:rsidRDefault="00B47167" w:rsidP="00B47167">
      <w:pPr>
        <w:pStyle w:val="Odsekzoznamu"/>
        <w:numPr>
          <w:ilvl w:val="0"/>
          <w:numId w:val="44"/>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30E7CC8D" w14:textId="77777777" w:rsidR="00B47167" w:rsidRDefault="00B47167" w:rsidP="00B11301">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479EFB30" w14:textId="77777777" w:rsidR="00B47167" w:rsidRPr="00230311" w:rsidRDefault="00B47167" w:rsidP="00B11301">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9174298" w14:textId="77777777" w:rsidR="00B47167" w:rsidRPr="00230311" w:rsidRDefault="00B47167" w:rsidP="00B11301">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4C62991C" w14:textId="19B894AE" w:rsidR="00B47167" w:rsidRPr="00230311" w:rsidRDefault="00802BF8" w:rsidP="00B11301">
      <w:pPr>
        <w:spacing w:after="0"/>
        <w:ind w:left="1418"/>
        <w:contextualSpacing/>
        <w:jc w:val="both"/>
        <w:rPr>
          <w:rFonts w:asciiTheme="minorHAnsi" w:hAnsiTheme="minorHAnsi" w:cstheme="minorHAnsi"/>
        </w:rPr>
      </w:pPr>
      <w:ins w:id="14" w:author="Autor">
        <w:r>
          <w:rPr>
            <w:rFonts w:asciiTheme="minorHAnsi" w:hAnsiTheme="minorHAnsi" w:cstheme="minorHAnsi"/>
          </w:rPr>
          <w:t>Pribinova 4195/25</w:t>
        </w:r>
      </w:ins>
      <w:del w:id="15" w:author="Autor">
        <w:r w:rsidR="00B47167" w:rsidDel="00802BF8">
          <w:rPr>
            <w:rFonts w:asciiTheme="minorHAnsi" w:hAnsiTheme="minorHAnsi" w:cstheme="minorHAnsi"/>
          </w:rPr>
          <w:delText>Dunajská 68</w:delText>
        </w:r>
      </w:del>
    </w:p>
    <w:p w14:paraId="28DDEC54" w14:textId="5F7347FF" w:rsidR="00B47167" w:rsidRPr="00DD06B4" w:rsidRDefault="00B47167" w:rsidP="00B11301">
      <w:pPr>
        <w:ind w:firstLine="1418"/>
      </w:pPr>
      <w:r w:rsidRPr="00230311">
        <w:rPr>
          <w:rFonts w:asciiTheme="minorHAnsi" w:hAnsiTheme="minorHAnsi" w:cstheme="minorHAnsi"/>
        </w:rPr>
        <w:t>811 0</w:t>
      </w:r>
      <w:del w:id="16" w:author="Autor">
        <w:r w:rsidDel="00802BF8">
          <w:rPr>
            <w:rFonts w:asciiTheme="minorHAnsi" w:hAnsiTheme="minorHAnsi" w:cstheme="minorHAnsi"/>
          </w:rPr>
          <w:delText>8</w:delText>
        </w:r>
      </w:del>
      <w:ins w:id="17" w:author="Autor">
        <w:r w:rsidR="00802BF8">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0AB70930" w14:textId="32EA7558"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w:t>
      </w:r>
      <w:ins w:id="18" w:author="Autor">
        <w:r w:rsidR="003607FD" w:rsidRPr="00F40FD0">
          <w:rPr>
            <w:rFonts w:asciiTheme="minorHAnsi" w:hAnsiTheme="minorHAnsi" w:cstheme="minorHAnsi"/>
            <w:sz w:val="22"/>
            <w:szCs w:val="22"/>
          </w:rPr>
          <w:t xml:space="preserve">je doručená </w:t>
        </w:r>
        <w:r w:rsidR="003607FD" w:rsidRPr="00F40FD0">
          <w:rPr>
            <w:rFonts w:asciiTheme="minorHAnsi" w:hAnsiTheme="minorHAnsi" w:cstheme="minorHAnsi"/>
            <w:b/>
            <w:sz w:val="22"/>
            <w:szCs w:val="22"/>
          </w:rPr>
          <w:t>riadne</w:t>
        </w:r>
        <w:r w:rsidR="003607FD" w:rsidRPr="00F40FD0">
          <w:rPr>
            <w:rFonts w:asciiTheme="minorHAnsi" w:hAnsiTheme="minorHAnsi" w:cstheme="minorHAnsi"/>
            <w:sz w:val="22"/>
            <w:szCs w:val="22"/>
          </w:rPr>
          <w:t xml:space="preserve">, ak spĺňa požiadavky na stanovený formát a zaslaný formát umožňuje objektívne posúdenie obsahu ŽoNFP (podmienka nie je splnená najmä v prípadoch, ak nie je ŽoNFP vyplnená v slovenskom alebo </w:t>
        </w:r>
        <w:r w:rsidR="003607FD">
          <w:rPr>
            <w:rFonts w:asciiTheme="minorHAnsi" w:hAnsiTheme="minorHAnsi" w:cstheme="minorHAnsi"/>
            <w:sz w:val="22"/>
            <w:szCs w:val="22"/>
          </w:rPr>
          <w:t xml:space="preserve">českom </w:t>
        </w:r>
        <w:r w:rsidR="003607FD" w:rsidRPr="00F40FD0">
          <w:rPr>
            <w:rFonts w:asciiTheme="minorHAnsi" w:hAnsiTheme="minorHAnsi" w:cstheme="minorHAnsi"/>
            <w:sz w:val="22"/>
            <w:szCs w:val="22"/>
          </w:rPr>
          <w:t>jazyku)</w:t>
        </w:r>
        <w:r w:rsidR="003607FD">
          <w:rPr>
            <w:rFonts w:asciiTheme="minorHAnsi" w:hAnsiTheme="minorHAnsi" w:cstheme="minorHAnsi"/>
            <w:sz w:val="22"/>
            <w:szCs w:val="22"/>
          </w:rPr>
          <w:t>.</w:t>
        </w:r>
      </w:ins>
      <w:del w:id="19" w:author="Autor">
        <w:r w:rsidRPr="007B6AB7" w:rsidDel="003607FD">
          <w:rPr>
            <w:rFonts w:asciiTheme="minorHAnsi" w:hAnsiTheme="minorHAnsi" w:cs="Times New Roman"/>
            <w:sz w:val="22"/>
            <w:szCs w:val="22"/>
          </w:rPr>
          <w:delText xml:space="preserve">vrátane príloh je predložená </w:delText>
        </w:r>
        <w:r w:rsidRPr="007B6AB7" w:rsidDel="003607FD">
          <w:rPr>
            <w:rFonts w:asciiTheme="minorHAnsi" w:hAnsiTheme="minorHAnsi" w:cs="Times New Roman"/>
            <w:b/>
            <w:sz w:val="22"/>
            <w:szCs w:val="22"/>
          </w:rPr>
          <w:delText>riadne</w:delText>
        </w:r>
        <w:r w:rsidRPr="007B6AB7" w:rsidDel="003607FD">
          <w:rPr>
            <w:rFonts w:asciiTheme="minorHAnsi" w:hAnsiTheme="minorHAnsi" w:cs="Times New Roman"/>
            <w:sz w:val="22"/>
            <w:szCs w:val="22"/>
          </w:rPr>
          <w:delText xml:space="preserve">, ak sú formulár žiadosti o NFP a prílohy vyplnené </w:delText>
        </w:r>
        <w:r w:rsidR="004304F6" w:rsidRPr="00A21A93" w:rsidDel="003607FD">
          <w:rPr>
            <w:rFonts w:asciiTheme="minorHAnsi" w:hAnsiTheme="minorHAnsi" w:cstheme="minorHAnsi"/>
            <w:sz w:val="22"/>
            <w:szCs w:val="22"/>
          </w:rPr>
          <w:delText xml:space="preserve">v súlade s popismi vo vzoroch (prílohy k vyzvaniu) </w:delText>
        </w:r>
        <w:r w:rsidRPr="00EF499E" w:rsidDel="003607FD">
          <w:rPr>
            <w:rFonts w:asciiTheme="minorHAnsi" w:hAnsiTheme="minorHAnsi" w:cs="Times New Roman"/>
            <w:sz w:val="22"/>
            <w:szCs w:val="22"/>
          </w:rPr>
          <w:delText>na počítači v slovenskom jazyku, resp. v prípade príloh</w:delText>
        </w:r>
        <w:r w:rsidRPr="007B6AB7" w:rsidDel="003607FD">
          <w:rPr>
            <w:rFonts w:asciiTheme="minorHAnsi" w:hAnsiTheme="minorHAnsi" w:cs="Times New Roman"/>
            <w:sz w:val="22"/>
            <w:szCs w:val="22"/>
          </w:rPr>
          <w:delText xml:space="preserve"> predložených v inom ako slovenskom jazyku, je priložený </w:delText>
        </w:r>
        <w:r w:rsidR="0001064B" w:rsidDel="003607FD">
          <w:rPr>
            <w:rFonts w:asciiTheme="minorHAnsi" w:hAnsiTheme="minorHAnsi" w:cs="Times New Roman"/>
            <w:sz w:val="22"/>
            <w:szCs w:val="22"/>
          </w:rPr>
          <w:delText xml:space="preserve">úradný </w:delText>
        </w:r>
        <w:r w:rsidRPr="007B6AB7" w:rsidDel="003607FD">
          <w:rPr>
            <w:rFonts w:asciiTheme="minorHAnsi" w:hAnsiTheme="minorHAnsi" w:cs="Times New Roman"/>
            <w:sz w:val="22"/>
            <w:szCs w:val="22"/>
          </w:rPr>
          <w:delTex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delText>
        </w:r>
      </w:del>
    </w:p>
    <w:p w14:paraId="2AE82412" w14:textId="19E1E9F4" w:rsidR="002C3F22" w:rsidRDefault="002C3F22" w:rsidP="002A5A5B">
      <w:pPr>
        <w:pStyle w:val="Default"/>
        <w:spacing w:before="120" w:after="120"/>
        <w:ind w:firstLine="348"/>
        <w:jc w:val="both"/>
        <w:rPr>
          <w:rFonts w:asciiTheme="minorHAnsi" w:hAnsiTheme="minorHAnsi" w:cs="Times New Roman"/>
          <w:sz w:val="22"/>
          <w:szCs w:val="22"/>
        </w:rPr>
      </w:pPr>
      <w:r w:rsidRPr="009D30D4">
        <w:rPr>
          <w:rFonts w:asciiTheme="minorHAnsi" w:hAnsiTheme="minorHAnsi" w:cs="Times New Roman"/>
          <w:sz w:val="22"/>
          <w:szCs w:val="22"/>
        </w:rPr>
        <w:t xml:space="preserve">Žiadosť o NFP  je doručená </w:t>
      </w:r>
      <w:r w:rsidRPr="009D30D4">
        <w:rPr>
          <w:rFonts w:asciiTheme="minorHAnsi" w:hAnsiTheme="minorHAnsi" w:cs="Times New Roman"/>
          <w:b/>
          <w:sz w:val="22"/>
          <w:szCs w:val="22"/>
        </w:rPr>
        <w:t>včas</w:t>
      </w:r>
      <w:r w:rsidRPr="009D30D4">
        <w:rPr>
          <w:rFonts w:asciiTheme="minorHAnsi" w:hAnsiTheme="minorHAnsi" w:cs="Times New Roman"/>
          <w:sz w:val="22"/>
          <w:szCs w:val="22"/>
        </w:rPr>
        <w:t xml:space="preserve">, ak je </w:t>
      </w:r>
      <w:r w:rsidR="0001064B" w:rsidRPr="00DD06B4">
        <w:rPr>
          <w:rFonts w:asciiTheme="minorHAnsi" w:hAnsiTheme="minorHAnsi" w:cstheme="minorHAnsi"/>
          <w:sz w:val="22"/>
          <w:szCs w:val="22"/>
        </w:rPr>
        <w:t>odoslaná elektronicky</w:t>
      </w:r>
      <w:r w:rsidR="00901332">
        <w:rPr>
          <w:rFonts w:asciiTheme="minorHAnsi" w:hAnsiTheme="minorHAnsi" w:cstheme="minorHAnsi"/>
          <w:sz w:val="22"/>
          <w:szCs w:val="22"/>
        </w:rPr>
        <w:t>,</w:t>
      </w:r>
      <w:r w:rsidR="0001064B" w:rsidRPr="00DD06B4">
        <w:rPr>
          <w:rFonts w:asciiTheme="minorHAnsi" w:hAnsiTheme="minorHAnsi" w:cstheme="minorHAnsi"/>
          <w:sz w:val="22"/>
          <w:szCs w:val="22"/>
        </w:rPr>
        <w:t xml:space="preserve"> do elektronickej schránky RO OP TP alebo</w:t>
      </w:r>
      <w:r w:rsidR="0001064B" w:rsidRPr="009D30D4" w:rsidDel="0001064B">
        <w:rPr>
          <w:rFonts w:asciiTheme="minorHAnsi" w:hAnsiTheme="minorHAnsi" w:cs="Times New Roman"/>
          <w:sz w:val="22"/>
          <w:szCs w:val="22"/>
        </w:rPr>
        <w:t xml:space="preserve"> </w:t>
      </w:r>
      <w:r w:rsidRPr="009D30D4">
        <w:rPr>
          <w:rFonts w:asciiTheme="minorHAnsi" w:hAnsiTheme="minorHAnsi" w:cs="Times New Roman"/>
          <w:sz w:val="22"/>
          <w:szCs w:val="22"/>
        </w:rPr>
        <w:t>v listinnej podobe n</w:t>
      </w:r>
      <w:r w:rsidRPr="0001064B">
        <w:rPr>
          <w:rFonts w:asciiTheme="minorHAnsi" w:hAnsiTheme="minorHAnsi" w:cs="Times New Roman"/>
          <w:sz w:val="22"/>
          <w:szCs w:val="22"/>
        </w:rPr>
        <w:t>a adresu stanovenú vo vyzvaní, do dátumu</w:t>
      </w:r>
      <w:r w:rsidRPr="007B6AB7">
        <w:rPr>
          <w:rFonts w:asciiTheme="minorHAnsi" w:hAnsiTheme="minorHAnsi" w:cs="Times New Roman"/>
          <w:sz w:val="22"/>
          <w:szCs w:val="22"/>
        </w:rPr>
        <w:t xml:space="preserve">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w:t>
      </w:r>
      <w:r w:rsidRPr="009D30D4">
        <w:rPr>
          <w:rFonts w:asciiTheme="minorHAnsi" w:hAnsiTheme="minorHAnsi" w:cs="Times New Roman"/>
          <w:sz w:val="22"/>
          <w:szCs w:val="22"/>
        </w:rPr>
        <w:t xml:space="preserve">kuriéra). </w:t>
      </w:r>
      <w:r w:rsidR="0001064B" w:rsidRPr="00DD06B4">
        <w:rPr>
          <w:rFonts w:asciiTheme="minorHAnsi" w:hAnsiTheme="minorHAnsi" w:cstheme="minorHAnsi"/>
          <w:sz w:val="22"/>
          <w:szCs w:val="22"/>
        </w:rPr>
        <w:t>Rozhodujúcim dátumom na splnenie podmienky podať ŽoNFP včas je</w:t>
      </w:r>
      <w:r w:rsidRPr="0001064B">
        <w:rPr>
          <w:rFonts w:asciiTheme="minorHAnsi" w:hAnsiTheme="minorHAnsi" w:cs="Times New Roman"/>
          <w:sz w:val="22"/>
          <w:szCs w:val="22"/>
        </w:rPr>
        <w:t>:</w:t>
      </w:r>
      <w:r w:rsidRPr="007B6AB7">
        <w:rPr>
          <w:rFonts w:asciiTheme="minorHAnsi" w:hAnsiTheme="minorHAnsi" w:cs="Times New Roman"/>
          <w:sz w:val="22"/>
          <w:szCs w:val="22"/>
        </w:rPr>
        <w:t xml:space="preserve"> </w:t>
      </w:r>
    </w:p>
    <w:p w14:paraId="07062DA9" w14:textId="2855E8CD" w:rsidR="0001064B" w:rsidRPr="007B6AB7" w:rsidRDefault="0001064B" w:rsidP="00DD06B4">
      <w:pPr>
        <w:pStyle w:val="Default"/>
        <w:numPr>
          <w:ilvl w:val="0"/>
          <w:numId w:val="33"/>
        </w:numPr>
        <w:spacing w:before="120" w:after="120"/>
        <w:jc w:val="both"/>
        <w:rPr>
          <w:rFonts w:asciiTheme="minorHAnsi" w:hAnsiTheme="minorHAnsi" w:cs="Times New Roman"/>
          <w:sz w:val="22"/>
          <w:szCs w:val="22"/>
        </w:rPr>
      </w:pPr>
      <w:r w:rsidRPr="0075350B">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26BC91C5" w14:textId="215A758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0AD9025F"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01064B">
        <w:rPr>
          <w:rFonts w:asciiTheme="minorHAnsi" w:hAnsiTheme="minorHAnsi"/>
          <w:sz w:val="22"/>
          <w:szCs w:val="22"/>
        </w:rPr>
        <w:t>.</w:t>
      </w:r>
    </w:p>
    <w:p w14:paraId="6CF637EF" w14:textId="6A2DABE8"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009D30D4">
        <w:rPr>
          <w:rFonts w:asciiTheme="minorHAnsi" w:hAnsiTheme="minorHAnsi" w:cstheme="minorHAnsi"/>
          <w:sz w:val="22"/>
          <w:szCs w:val="22"/>
        </w:rPr>
        <w:t>„</w:t>
      </w:r>
      <w:r w:rsidRPr="00485D9C">
        <w:rPr>
          <w:rFonts w:asciiTheme="minorHAnsi" w:hAnsiTheme="minorHAnsi" w:cstheme="minorHAnsi"/>
          <w:sz w:val="22"/>
          <w:szCs w:val="22"/>
        </w:rPr>
        <w:t>Overovanie podmienok poskytnutia príspevku a ďalšie informácie k vyzvaniu, Schvaľovanie ŽoNFP</w:t>
      </w:r>
      <w:r w:rsidR="009D30D4">
        <w:rPr>
          <w:rFonts w:asciiTheme="minorHAnsi" w:hAnsiTheme="minorHAnsi" w:cstheme="minorHAnsi"/>
          <w:sz w:val="22"/>
          <w:szCs w:val="22"/>
        </w:rPr>
        <w:t>“</w:t>
      </w:r>
      <w:r w:rsidRPr="00485D9C">
        <w:rPr>
          <w:rFonts w:asciiTheme="minorHAnsi" w:hAnsiTheme="minorHAnsi" w:cstheme="minorHAnsi"/>
          <w:sz w:val="22"/>
          <w:szCs w:val="22"/>
        </w:rPr>
        <w:t xml:space="preserve">.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w:t>
      </w:r>
      <w:r w:rsidR="002C3F22" w:rsidRPr="009D30D4">
        <w:rPr>
          <w:rFonts w:asciiTheme="minorHAnsi" w:hAnsiTheme="minorHAnsi" w:cs="Times New Roman"/>
          <w:sz w:val="22"/>
          <w:szCs w:val="22"/>
        </w:rPr>
        <w:t xml:space="preserve">NFP. </w:t>
      </w:r>
      <w:r w:rsidR="009D30D4" w:rsidRPr="00DD06B4">
        <w:rPr>
          <w:rFonts w:asciiTheme="minorHAnsi" w:hAnsiTheme="minorHAnsi" w:cstheme="minorHAnsi"/>
          <w:sz w:val="22"/>
          <w:szCs w:val="22"/>
        </w:rPr>
        <w:t>O tejto skutočnosti RO OP TP informuje elektronicky žiadateľa najneskôr nasledujúci pracovný deň po vydaní rozhodnutia.</w:t>
      </w:r>
    </w:p>
    <w:p w14:paraId="3CCCB40D" w14:textId="7DB1358A"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 xml:space="preserve">V prípade, že žiadosť o NFP podpisuje v mene </w:t>
      </w:r>
      <w:r w:rsidR="009D30D4">
        <w:rPr>
          <w:rFonts w:asciiTheme="minorHAnsi" w:hAnsiTheme="minorHAnsi" w:cstheme="minorHAnsi"/>
        </w:rPr>
        <w:t>štatutárneho orgánu</w:t>
      </w:r>
      <w:r w:rsidR="009D30D4" w:rsidRPr="00230311" w:rsidDel="0017380B">
        <w:rPr>
          <w:rFonts w:asciiTheme="minorHAnsi" w:hAnsiTheme="minorHAnsi" w:cstheme="minorHAnsi"/>
        </w:rPr>
        <w:t xml:space="preserve"> </w:t>
      </w:r>
      <w:r w:rsidRPr="007B6AB7">
        <w:rPr>
          <w:rFonts w:asciiTheme="minorHAnsi" w:hAnsiTheme="minorHAnsi"/>
        </w:rPr>
        <w:t xml:space="preserve">splnomocnená osoba, je žiadateľ povinný predložiť spolu so žiadosťou o NFP aj splnomocnenie na tento </w:t>
      </w:r>
      <w:r w:rsidR="009D30D4">
        <w:rPr>
          <w:rFonts w:asciiTheme="minorHAnsi" w:hAnsiTheme="minorHAnsi"/>
        </w:rPr>
        <w:t xml:space="preserve">právny </w:t>
      </w:r>
      <w:r w:rsidRPr="007B6AB7">
        <w:rPr>
          <w:rFonts w:asciiTheme="minorHAnsi" w:hAnsiTheme="minorHAnsi"/>
        </w:rPr>
        <w:t>úkon.</w:t>
      </w:r>
    </w:p>
    <w:p w14:paraId="65148D9F" w14:textId="769DB6B1" w:rsidR="009D30D4"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1B76948C" w14:textId="77777777" w:rsidR="00EB3643" w:rsidRDefault="00EB3643" w:rsidP="002A5A5B">
      <w:pPr>
        <w:spacing w:before="120" w:after="120" w:line="240" w:lineRule="auto"/>
        <w:ind w:firstLine="348"/>
        <w:jc w:val="both"/>
        <w:rPr>
          <w:rFonts w:asciiTheme="minorHAnsi" w:hAnsiTheme="minorHAnsi"/>
        </w:rPr>
      </w:pPr>
    </w:p>
    <w:p w14:paraId="49796C3A" w14:textId="125FE140"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66E7FA79"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53AFABBE" w14:textId="217BAF32" w:rsidR="00AA49FC" w:rsidRPr="00740684" w:rsidRDefault="003A2C31" w:rsidP="00740684">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del w:id="20" w:author="Autor">
        <w:r w:rsidR="006F286B" w:rsidRPr="00533A1B" w:rsidDel="00BC389A">
          <w:rPr>
            <w:rFonts w:asciiTheme="minorHAnsi" w:hAnsiTheme="minorHAnsi" w:cstheme="minorHAnsi"/>
            <w:sz w:val="22"/>
            <w:szCs w:val="22"/>
          </w:rPr>
          <w:delText>02/2092 8480</w:delText>
        </w:r>
      </w:del>
      <w:r w:rsidR="006F286B" w:rsidRPr="00740684">
        <w:rPr>
          <w:rFonts w:asciiTheme="minorHAnsi" w:hAnsiTheme="minorHAnsi" w:cstheme="minorHAnsi"/>
          <w:sz w:val="22"/>
          <w:szCs w:val="22"/>
        </w:rPr>
        <w:t>02/2092 8483</w:t>
      </w:r>
    </w:p>
    <w:p w14:paraId="155C6A73" w14:textId="2FE0B4F0" w:rsidR="003A2C31" w:rsidRPr="00301900" w:rsidRDefault="006F286B"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14:paraId="7B222937" w14:textId="0351204E"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9D30D4" w:rsidRPr="00A352D4">
          <w:rPr>
            <w:rStyle w:val="Hypertextovprepojenie"/>
            <w:rFonts w:asciiTheme="minorHAnsi" w:hAnsiTheme="minorHAnsi"/>
            <w:sz w:val="22"/>
            <w:szCs w:val="22"/>
          </w:rPr>
          <w:t>projektyoptp@</w:t>
        </w:r>
        <w:r w:rsidR="009D30D4" w:rsidRPr="00236FAB">
          <w:rPr>
            <w:rStyle w:val="Hypertextovprepojenie"/>
            <w:rFonts w:asciiTheme="minorHAnsi" w:hAnsiTheme="minorHAnsi"/>
            <w:sz w:val="22"/>
            <w:szCs w:val="22"/>
          </w:rPr>
          <w:t>mirri.gov.sk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3771BE6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BC77B4" w:rsidDel="0053254B">
        <w:rPr>
          <w:rFonts w:asciiTheme="minorHAnsi" w:eastAsiaTheme="minorHAnsi" w:hAnsiTheme="minorHAnsi" w:cs="Times New Roman"/>
          <w:sz w:val="22"/>
          <w:szCs w:val="22"/>
        </w:rPr>
        <w:t xml:space="preserve"> </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78B4BAFC" w:rsidR="003A2C31" w:rsidRPr="00301900" w:rsidRDefault="00D17136" w:rsidP="005A5074">
      <w:pPr>
        <w:pStyle w:val="Default"/>
        <w:spacing w:before="120" w:after="120"/>
        <w:ind w:left="993"/>
        <w:contextualSpacing/>
        <w:rPr>
          <w:rFonts w:asciiTheme="minorHAnsi" w:eastAsiaTheme="minorHAnsi" w:hAnsiTheme="minorHAnsi" w:cs="Times New Roman"/>
          <w:sz w:val="22"/>
          <w:szCs w:val="22"/>
        </w:rPr>
      </w:pPr>
      <w:ins w:id="21" w:author="Autor">
        <w:r>
          <w:rPr>
            <w:rFonts w:asciiTheme="minorHAnsi" w:hAnsiTheme="minorHAnsi" w:cstheme="minorHAnsi"/>
            <w:sz w:val="22"/>
            <w:szCs w:val="22"/>
          </w:rPr>
          <w:t>Pribinova 4195/25</w:t>
        </w:r>
      </w:ins>
      <w:del w:id="22" w:author="Autor">
        <w:r w:rsidR="0053254B" w:rsidDel="00D17136">
          <w:rPr>
            <w:rFonts w:asciiTheme="minorHAnsi" w:hAnsiTheme="minorHAnsi" w:cstheme="minorHAnsi"/>
            <w:sz w:val="22"/>
            <w:szCs w:val="22"/>
          </w:rPr>
          <w:delText>Štefánikova 15</w:delText>
        </w:r>
      </w:del>
      <w:r w:rsidR="003A2C31" w:rsidRPr="00301900">
        <w:rPr>
          <w:rFonts w:asciiTheme="minorHAnsi" w:eastAsiaTheme="minorHAnsi" w:hAnsiTheme="minorHAnsi" w:cs="Times New Roman"/>
          <w:sz w:val="22"/>
          <w:szCs w:val="22"/>
        </w:rPr>
        <w:t xml:space="preserve"> </w:t>
      </w:r>
    </w:p>
    <w:p w14:paraId="50C9D1F2" w14:textId="683241E1"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w:t>
      </w:r>
      <w:del w:id="23" w:author="Autor">
        <w:r w:rsidDel="00D17136">
          <w:rPr>
            <w:rFonts w:asciiTheme="minorHAnsi" w:eastAsiaTheme="minorHAnsi" w:hAnsiTheme="minorHAnsi" w:cs="Times New Roman"/>
            <w:sz w:val="22"/>
            <w:szCs w:val="22"/>
          </w:rPr>
          <w:delText>5</w:delText>
        </w:r>
      </w:del>
      <w:ins w:id="24" w:author="Autor">
        <w:r w:rsidR="00D17136">
          <w:rPr>
            <w:rFonts w:asciiTheme="minorHAnsi" w:eastAsiaTheme="minorHAnsi" w:hAnsiTheme="minorHAnsi" w:cs="Times New Roman"/>
            <w:sz w:val="22"/>
            <w:szCs w:val="22"/>
          </w:rPr>
          <w:t>9</w:t>
        </w:r>
      </w:ins>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355DDCF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9D30D4">
        <w:rPr>
          <w:rFonts w:asciiTheme="minorHAnsi" w:hAnsiTheme="minorHAnsi" w:cstheme="minorHAnsi"/>
          <w:sz w:val="22"/>
          <w:szCs w:val="22"/>
        </w:rPr>
        <w:t>8:30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 xml:space="preserve">hod. do </w:t>
      </w:r>
      <w:r w:rsidR="009D30D4">
        <w:rPr>
          <w:rFonts w:asciiTheme="minorHAnsi" w:hAnsiTheme="minorHAnsi" w:cstheme="minorHAnsi"/>
          <w:sz w:val="22"/>
          <w:szCs w:val="22"/>
        </w:rPr>
        <w:t>14:30</w:t>
      </w:r>
      <w:r w:rsidR="009D30D4" w:rsidRPr="00834239">
        <w:rPr>
          <w:rFonts w:asciiTheme="minorHAnsi" w:hAnsiTheme="minorHAnsi" w:cstheme="minorHAnsi"/>
          <w:sz w:val="22"/>
          <w:szCs w:val="22"/>
        </w:rPr>
        <w:t xml:space="preserve"> </w:t>
      </w:r>
      <w:r w:rsidRPr="002A5A5B">
        <w:rPr>
          <w:rFonts w:asciiTheme="minorHAnsi" w:eastAsiaTheme="minorHAnsi" w:hAnsiTheme="minorHAnsi" w:cs="Times New Roman"/>
          <w:sz w:val="22"/>
          <w:szCs w:val="22"/>
        </w:rPr>
        <w:t>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25EDDEA"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2A5A5B" w:rsidDel="0053254B">
        <w:rPr>
          <w:rFonts w:asciiTheme="minorHAnsi" w:eastAsiaTheme="minorHAnsi" w:hAnsiTheme="minorHAnsi" w:cs="Times New Roman"/>
          <w:sz w:val="22"/>
          <w:szCs w:val="22"/>
        </w:rPr>
        <w:t xml:space="preserve"> </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634A2CC6" w:rsidR="003A2C31" w:rsidRPr="00301900" w:rsidRDefault="00D17136" w:rsidP="005A5074">
      <w:pPr>
        <w:pStyle w:val="Default"/>
        <w:spacing w:before="120" w:after="120"/>
        <w:ind w:left="709" w:firstLine="284"/>
        <w:contextualSpacing/>
        <w:rPr>
          <w:rFonts w:asciiTheme="minorHAnsi" w:eastAsiaTheme="minorHAnsi" w:hAnsiTheme="minorHAnsi" w:cs="Times New Roman"/>
          <w:sz w:val="22"/>
          <w:szCs w:val="22"/>
        </w:rPr>
      </w:pPr>
      <w:ins w:id="25" w:author="Autor">
        <w:r>
          <w:rPr>
            <w:rFonts w:asciiTheme="minorHAnsi" w:hAnsiTheme="minorHAnsi" w:cstheme="minorHAnsi"/>
            <w:sz w:val="22"/>
            <w:szCs w:val="22"/>
          </w:rPr>
          <w:t>Pribinova 4195/25</w:t>
        </w:r>
      </w:ins>
      <w:del w:id="26" w:author="Autor">
        <w:r w:rsidR="005A5074" w:rsidDel="00D17136">
          <w:rPr>
            <w:rFonts w:asciiTheme="minorHAnsi" w:eastAsiaTheme="minorHAnsi" w:hAnsiTheme="minorHAnsi" w:cs="Times New Roman"/>
            <w:sz w:val="22"/>
            <w:szCs w:val="22"/>
          </w:rPr>
          <w:delText>Dunajská 68</w:delText>
        </w:r>
      </w:del>
      <w:r w:rsidR="003A2C31" w:rsidRPr="00301900">
        <w:rPr>
          <w:rFonts w:asciiTheme="minorHAnsi" w:eastAsiaTheme="minorHAnsi" w:hAnsiTheme="minorHAnsi" w:cs="Times New Roman"/>
          <w:sz w:val="22"/>
          <w:szCs w:val="22"/>
        </w:rPr>
        <w:t xml:space="preserve"> </w:t>
      </w:r>
    </w:p>
    <w:p w14:paraId="3476FADE" w14:textId="195192E0"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del w:id="27" w:author="Autor">
        <w:r w:rsidR="005A5074" w:rsidDel="00D17136">
          <w:rPr>
            <w:rFonts w:asciiTheme="minorHAnsi" w:eastAsiaTheme="minorHAnsi" w:hAnsiTheme="minorHAnsi" w:cs="Times New Roman"/>
            <w:sz w:val="22"/>
            <w:szCs w:val="22"/>
          </w:rPr>
          <w:delText>8</w:delText>
        </w:r>
      </w:del>
      <w:ins w:id="28" w:author="Autor">
        <w:r w:rsidR="00D17136">
          <w:rPr>
            <w:rFonts w:asciiTheme="minorHAnsi" w:eastAsiaTheme="minorHAnsi" w:hAnsiTheme="minorHAnsi" w:cs="Times New Roman"/>
            <w:sz w:val="22"/>
            <w:szCs w:val="22"/>
          </w:rPr>
          <w:t>9</w:t>
        </w:r>
      </w:ins>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25A5AFC4"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939C2">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939C2">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3671B5C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939C2">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33D0C9CA" w14:textId="1CE9DBB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939C2">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939C2">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5A5C77A5" w14:textId="64F0C5E0" w:rsidR="003939C2" w:rsidRDefault="003939C2" w:rsidP="003939C2">
      <w:pPr>
        <w:spacing w:before="120" w:after="120"/>
        <w:ind w:firstLine="282"/>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EB3643">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EB3643">
        <w:rPr>
          <w:rFonts w:asciiTheme="minorHAnsi" w:hAnsiTheme="minorHAnsi"/>
        </w:rPr>
        <w:t> </w:t>
      </w:r>
      <w:r w:rsidRPr="002B2828">
        <w:rPr>
          <w:rFonts w:asciiTheme="minorHAnsi" w:hAnsiTheme="minorHAnsi"/>
        </w:rPr>
        <w:t>14 k zadávaniu zákaziek s nízkou hodnotou a v „Jednotnej príručke pre žiadateľov/prijímateľov k</w:t>
      </w:r>
      <w:r w:rsidR="00EB3643">
        <w:rPr>
          <w:rFonts w:asciiTheme="minorHAnsi" w:hAnsiTheme="minorHAnsi"/>
        </w:rPr>
        <w:t> </w:t>
      </w:r>
      <w:r w:rsidRPr="002B2828">
        <w:rPr>
          <w:rFonts w:asciiTheme="minorHAnsi" w:hAnsiTheme="minorHAnsi"/>
        </w:rPr>
        <w:t>procesu a kontrole verejného obstarávania/obstarávania“ vydanej CKO (príručka je zverejnená na</w:t>
      </w:r>
      <w:r w:rsidR="00EB3643">
        <w:rPr>
          <w:rFonts w:asciiTheme="minorHAnsi" w:hAnsiTheme="minorHAnsi"/>
        </w:rPr>
        <w:t> </w:t>
      </w:r>
      <w:r w:rsidRPr="002B2828">
        <w:rPr>
          <w:rFonts w:asciiTheme="minorHAnsi" w:hAnsiTheme="minorHAnsi"/>
        </w:rPr>
        <w:t xml:space="preserve">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14:paraId="2866D261" w14:textId="558345BB" w:rsidR="003939C2" w:rsidRPr="002B2828" w:rsidRDefault="003939C2" w:rsidP="003939C2">
      <w:pPr>
        <w:spacing w:before="120" w:after="120"/>
        <w:ind w:firstLine="282"/>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w:t>
      </w:r>
      <w:r w:rsidRPr="00825341">
        <w:rPr>
          <w:rFonts w:asciiTheme="minorHAnsi" w:hAnsiTheme="minorHAnsi"/>
        </w:rPr>
        <w:t>podpise zmluvy o NFP/</w:t>
      </w:r>
      <w:r w:rsidR="00993214">
        <w:rPr>
          <w:rFonts w:asciiTheme="minorHAnsi" w:hAnsiTheme="minorHAnsi"/>
        </w:rPr>
        <w:t>r</w:t>
      </w:r>
      <w:r w:rsidRPr="002B2828">
        <w:rPr>
          <w:rFonts w:asciiTheme="minorHAnsi" w:hAnsiTheme="minorHAnsi"/>
        </w:rPr>
        <w:t xml:space="preserve">ozhodnutia o schválení ŽoNFP. Z uvedeného dôvodu žiadateľ nepredkladá na kontrolu RO OP TP spolu so ŽoNFP dokumentáciu z už vykonaného VO. </w:t>
      </w:r>
    </w:p>
    <w:p w14:paraId="126EA27B" w14:textId="0BA19A20" w:rsidR="003C2776" w:rsidRPr="002A5A5B" w:rsidRDefault="003939C2" w:rsidP="003939C2">
      <w:pPr>
        <w:spacing w:before="240" w:after="240"/>
        <w:ind w:firstLine="36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1641F4FF" w:rsidR="00CD1A3F" w:rsidRPr="00301900" w:rsidRDefault="009746B8" w:rsidP="002A5A5B">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01900" w:rsidDel="009746B8">
        <w:rPr>
          <w:rFonts w:asciiTheme="minorHAnsi" w:hAnsiTheme="minorHAnsi"/>
          <w:color w:val="000000"/>
          <w:sz w:val="22"/>
          <w:szCs w:val="22"/>
        </w:rPr>
        <w:t xml:space="preserve"> </w:t>
      </w:r>
      <w:r w:rsidR="00CD1A3F" w:rsidRPr="00301900">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w:t>
      </w:r>
      <w:r>
        <w:rPr>
          <w:rFonts w:asciiTheme="minorHAnsi" w:hAnsiTheme="minorHAnsi"/>
          <w:color w:val="000000"/>
          <w:sz w:val="22"/>
          <w:szCs w:val="22"/>
        </w:rPr>
        <w:t>j</w:t>
      </w:r>
      <w:r w:rsidR="00933316"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301900">
        <w:rPr>
          <w:rFonts w:asciiTheme="minorHAnsi" w:hAnsiTheme="minorHAnsi"/>
          <w:color w:val="000000"/>
          <w:sz w:val="22"/>
          <w:szCs w:val="22"/>
        </w:rPr>
        <w:t xml:space="preserve"> pri verejnom obstarávaní a verejnej dražbe</w:t>
      </w:r>
    </w:p>
    <w:p w14:paraId="0C45BCF5" w14:textId="7B608DCF" w:rsidR="00CD1A3F"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w:t>
      </w:r>
      <w:r w:rsidR="00DE1AA7">
        <w:rPr>
          <w:rFonts w:asciiTheme="minorHAnsi" w:hAnsiTheme="minorHAnsi"/>
          <w:i/>
          <w:sz w:val="22"/>
          <w:szCs w:val="22"/>
        </w:rPr>
        <w:t xml:space="preserve">splnenie </w:t>
      </w:r>
      <w:r w:rsidRPr="002A5A5B">
        <w:rPr>
          <w:rFonts w:asciiTheme="minorHAnsi" w:hAnsiTheme="minorHAnsi"/>
          <w:i/>
          <w:sz w:val="22"/>
          <w:szCs w:val="22"/>
        </w:rPr>
        <w:t>podmienk</w:t>
      </w:r>
      <w:r w:rsidR="00DE1AA7">
        <w:rPr>
          <w:rFonts w:asciiTheme="minorHAnsi" w:hAnsiTheme="minorHAnsi"/>
          <w:i/>
          <w:sz w:val="22"/>
          <w:szCs w:val="22"/>
        </w:rPr>
        <w:t>y</w:t>
      </w:r>
      <w:r w:rsidRPr="002A5A5B">
        <w:rPr>
          <w:rFonts w:asciiTheme="minorHAnsi" w:hAnsiTheme="minorHAnsi"/>
          <w:i/>
          <w:sz w:val="22"/>
          <w:szCs w:val="22"/>
        </w:rPr>
        <w:t xml:space="preserve">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555A2C08" w14:textId="77777777" w:rsidR="009746B8" w:rsidRPr="0075350B" w:rsidRDefault="009746B8" w:rsidP="009746B8">
      <w:pPr>
        <w:pStyle w:val="Odsekzoznamu"/>
        <w:numPr>
          <w:ilvl w:val="0"/>
          <w:numId w:val="45"/>
        </w:numPr>
        <w:spacing w:before="120" w:after="120"/>
        <w:ind w:left="714" w:hanging="357"/>
        <w:contextualSpacing w:val="0"/>
        <w:jc w:val="both"/>
        <w:rPr>
          <w:rFonts w:asciiTheme="minorHAnsi" w:hAnsiTheme="minorHAnsi" w:cstheme="minorHAnsi"/>
          <w:sz w:val="22"/>
          <w:szCs w:val="22"/>
        </w:rPr>
      </w:pPr>
      <w:r w:rsidRPr="0075350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7F580658" w14:textId="422D40B9" w:rsidR="009746B8" w:rsidRDefault="009746B8" w:rsidP="009746B8">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DE1AA7">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DE1AA7">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0151E9D4" w14:textId="77777777" w:rsidR="009746B8" w:rsidRPr="00EF499E" w:rsidRDefault="009746B8" w:rsidP="002A5A5B">
      <w:pPr>
        <w:pStyle w:val="Odsekzoznamu"/>
        <w:spacing w:before="120" w:after="120"/>
        <w:contextualSpacing w:val="0"/>
        <w:jc w:val="both"/>
        <w:rPr>
          <w:rFonts w:asciiTheme="minorHAnsi" w:hAnsiTheme="minorHAnsi"/>
          <w:i/>
          <w:sz w:val="22"/>
          <w:szCs w:val="22"/>
        </w:rPr>
      </w:pP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22B9831E"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ins w:id="29" w:author="Autor">
        <w:r w:rsidR="0031502B">
          <w:rPr>
            <w:rFonts w:asciiTheme="minorHAnsi" w:hAnsiTheme="minorHAnsi"/>
            <w:sz w:val="22"/>
            <w:szCs w:val="22"/>
            <w:u w:val="single"/>
          </w:rPr>
          <w:t xml:space="preserve"> projektu</w:t>
        </w:r>
      </w:ins>
      <w:r w:rsidRPr="000E1C22">
        <w:rPr>
          <w:rFonts w:asciiTheme="minorHAnsi" w:hAnsiTheme="minorHAnsi"/>
          <w:sz w:val="22"/>
          <w:szCs w:val="22"/>
          <w:u w:val="single"/>
        </w:rPr>
        <w: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3FA04A87" w:rsidR="009D1778" w:rsidRDefault="009D1778" w:rsidP="002A5A5B">
      <w:pPr>
        <w:pStyle w:val="Odsekzoznamu"/>
        <w:autoSpaceDE w:val="0"/>
        <w:autoSpaceDN w:val="0"/>
        <w:adjustRightInd w:val="0"/>
        <w:spacing w:before="120" w:after="120"/>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E4F01B4" w14:textId="77777777" w:rsidR="004D0E38" w:rsidRPr="00D25991" w:rsidRDefault="004D0E38" w:rsidP="004D0E38">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časová oprávnenosť realizácie projektu</w:t>
      </w:r>
    </w:p>
    <w:p w14:paraId="78012AAF" w14:textId="3CD96B4A" w:rsidR="004D0E38" w:rsidRPr="00706AEA" w:rsidRDefault="004D0E38" w:rsidP="004D0E38">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w:t>
      </w:r>
      <w:del w:id="30" w:author="Autor">
        <w:r w:rsidRPr="00677906" w:rsidDel="0010515D">
          <w:rPr>
            <w:rFonts w:asciiTheme="minorHAnsi" w:hAnsiTheme="minorHAnsi"/>
            <w:color w:val="000000"/>
            <w:sz w:val="22"/>
            <w:szCs w:val="22"/>
          </w:rPr>
          <w:delText xml:space="preserve"> </w:delText>
        </w:r>
        <w:r w:rsidRPr="00677906" w:rsidDel="00C03DFB">
          <w:rPr>
            <w:rFonts w:asciiTheme="minorHAnsi" w:hAnsiTheme="minorHAnsi"/>
            <w:color w:val="000000"/>
            <w:sz w:val="22"/>
            <w:szCs w:val="22"/>
          </w:rPr>
          <w:delText>zmluvy o poskytnutí NFP (ďalej aj „zmluva o NFP“)</w:delText>
        </w:r>
        <w:r w:rsidRPr="00D25991" w:rsidDel="00C03DFB">
          <w:rPr>
            <w:rFonts w:asciiTheme="minorHAnsi" w:hAnsiTheme="minorHAnsi"/>
            <w:color w:val="000000"/>
            <w:sz w:val="22"/>
            <w:szCs w:val="22"/>
          </w:rPr>
          <w:delText>/</w:delText>
        </w:r>
        <w:r w:rsidRPr="00D25991" w:rsidDel="0010515D">
          <w:rPr>
            <w:rFonts w:asciiTheme="minorHAnsi" w:hAnsiTheme="minorHAnsi"/>
            <w:color w:val="000000"/>
            <w:sz w:val="22"/>
            <w:szCs w:val="22"/>
          </w:rPr>
          <w:delText xml:space="preserve">interného </w:delText>
        </w:r>
      </w:del>
      <w:ins w:id="31" w:author="Autor">
        <w:r w:rsidR="0010515D">
          <w:rPr>
            <w:rFonts w:asciiTheme="minorHAnsi" w:hAnsiTheme="minorHAnsi"/>
            <w:color w:val="000000"/>
            <w:sz w:val="22"/>
            <w:szCs w:val="22"/>
          </w:rPr>
          <w:t xml:space="preserve"> </w:t>
        </w:r>
      </w:ins>
      <w:del w:id="32" w:author="Autor">
        <w:r w:rsidRPr="00D25991" w:rsidDel="0010515D">
          <w:rPr>
            <w:rFonts w:asciiTheme="minorHAnsi" w:hAnsiTheme="minorHAnsi"/>
            <w:color w:val="000000"/>
            <w:sz w:val="22"/>
            <w:szCs w:val="22"/>
          </w:rPr>
          <w:delText>R</w:delText>
        </w:r>
      </w:del>
      <w:ins w:id="33" w:author="Autor">
        <w:r w:rsidR="0010515D">
          <w:rPr>
            <w:rFonts w:asciiTheme="minorHAnsi" w:hAnsiTheme="minorHAnsi"/>
            <w:color w:val="000000"/>
            <w:sz w:val="22"/>
            <w:szCs w:val="22"/>
          </w:rPr>
          <w:t>r</w:t>
        </w:r>
      </w:ins>
      <w:r w:rsidRPr="00D25991">
        <w:rPr>
          <w:rFonts w:asciiTheme="minorHAnsi" w:hAnsiTheme="minorHAnsi"/>
          <w:color w:val="000000"/>
          <w:sz w:val="22"/>
          <w:szCs w:val="22"/>
        </w:rPr>
        <w:t>ozhodnutia o schválení žiadosti o NFP</w:t>
      </w:r>
      <w:r w:rsidRPr="00706AEA">
        <w:rPr>
          <w:rFonts w:asciiTheme="minorHAnsi" w:hAnsiTheme="minorHAnsi"/>
          <w:color w:val="000000"/>
          <w:sz w:val="22"/>
          <w:szCs w:val="22"/>
        </w:rPr>
        <w:t>.</w:t>
      </w:r>
      <w:r w:rsidRPr="00677906">
        <w:rPr>
          <w:rFonts w:asciiTheme="minorHAnsi" w:hAnsiTheme="minorHAnsi"/>
          <w:color w:val="000000"/>
          <w:sz w:val="22"/>
          <w:szCs w:val="22"/>
        </w:rPr>
        <w:t xml:space="preserve"> Aktivity projektu je prijímateľ povinný ukončiť </w:t>
      </w:r>
      <w:r w:rsidRPr="00677906">
        <w:rPr>
          <w:rFonts w:asciiTheme="minorHAnsi" w:hAnsiTheme="minorHAnsi"/>
          <w:b/>
          <w:color w:val="000000"/>
          <w:sz w:val="22"/>
          <w:szCs w:val="22"/>
        </w:rPr>
        <w:t xml:space="preserve">najneskôr do </w:t>
      </w:r>
      <w:del w:id="34" w:author="Autor">
        <w:r w:rsidRPr="00677906" w:rsidDel="0010515D">
          <w:rPr>
            <w:rFonts w:asciiTheme="minorHAnsi" w:hAnsiTheme="minorHAnsi"/>
            <w:b/>
            <w:color w:val="000000"/>
            <w:sz w:val="22"/>
            <w:szCs w:val="22"/>
          </w:rPr>
          <w:delText>31</w:delText>
        </w:r>
      </w:del>
      <w:ins w:id="35" w:author="Autor">
        <w:r w:rsidR="0010515D" w:rsidRPr="00677906">
          <w:rPr>
            <w:rFonts w:asciiTheme="minorHAnsi" w:hAnsiTheme="minorHAnsi"/>
            <w:b/>
            <w:color w:val="000000"/>
            <w:sz w:val="22"/>
            <w:szCs w:val="22"/>
          </w:rPr>
          <w:t>3</w:t>
        </w:r>
        <w:r w:rsidR="0010515D">
          <w:rPr>
            <w:rFonts w:asciiTheme="minorHAnsi" w:hAnsiTheme="minorHAnsi"/>
            <w:b/>
            <w:color w:val="000000"/>
            <w:sz w:val="22"/>
            <w:szCs w:val="22"/>
          </w:rPr>
          <w:t>0</w:t>
        </w:r>
      </w:ins>
      <w:r w:rsidRPr="00677906">
        <w:rPr>
          <w:rFonts w:asciiTheme="minorHAnsi" w:hAnsiTheme="minorHAnsi"/>
          <w:b/>
          <w:color w:val="000000"/>
          <w:sz w:val="22"/>
          <w:szCs w:val="22"/>
        </w:rPr>
        <w:t>.</w:t>
      </w:r>
      <w:r w:rsidRPr="002A5A5B">
        <w:rPr>
          <w:rFonts w:asciiTheme="minorHAnsi" w:hAnsiTheme="minorHAnsi"/>
          <w:b/>
          <w:color w:val="000000"/>
          <w:sz w:val="22"/>
          <w:szCs w:val="22"/>
        </w:rPr>
        <w:t xml:space="preserve"> </w:t>
      </w:r>
      <w:del w:id="36" w:author="Autor">
        <w:r w:rsidRPr="00D25991" w:rsidDel="0010515D">
          <w:rPr>
            <w:rFonts w:asciiTheme="minorHAnsi" w:hAnsiTheme="minorHAnsi"/>
            <w:b/>
            <w:color w:val="000000"/>
            <w:sz w:val="22"/>
            <w:szCs w:val="22"/>
          </w:rPr>
          <w:delText>1</w:delText>
        </w:r>
      </w:del>
      <w:ins w:id="37" w:author="Autor">
        <w:r w:rsidR="0010515D">
          <w:rPr>
            <w:rFonts w:asciiTheme="minorHAnsi" w:hAnsiTheme="minorHAnsi"/>
            <w:b/>
            <w:color w:val="000000"/>
            <w:sz w:val="22"/>
            <w:szCs w:val="22"/>
          </w:rPr>
          <w:t>06</w:t>
        </w:r>
      </w:ins>
      <w:del w:id="38" w:author="Autor">
        <w:r w:rsidRPr="00D25991" w:rsidDel="0010515D">
          <w:rPr>
            <w:rFonts w:asciiTheme="minorHAnsi" w:hAnsiTheme="minorHAnsi"/>
            <w:b/>
            <w:color w:val="000000"/>
            <w:sz w:val="22"/>
            <w:szCs w:val="22"/>
          </w:rPr>
          <w:delText>2</w:delText>
        </w:r>
      </w:del>
      <w:r w:rsidRPr="00D25991">
        <w:rPr>
          <w:rFonts w:asciiTheme="minorHAnsi" w:hAnsiTheme="minorHAnsi"/>
          <w:b/>
          <w:color w:val="000000"/>
          <w:sz w:val="22"/>
          <w:szCs w:val="22"/>
        </w:rPr>
        <w:t>.</w:t>
      </w:r>
      <w:r w:rsidRPr="002A5A5B">
        <w:rPr>
          <w:rFonts w:asciiTheme="minorHAnsi" w:hAnsiTheme="minorHAnsi"/>
          <w:b/>
          <w:color w:val="000000"/>
          <w:sz w:val="22"/>
          <w:szCs w:val="22"/>
        </w:rPr>
        <w:t xml:space="preserve"> </w:t>
      </w:r>
      <w:del w:id="39" w:author="Autor">
        <w:r w:rsidRPr="00D25991" w:rsidDel="00B11301">
          <w:rPr>
            <w:rFonts w:asciiTheme="minorHAnsi" w:hAnsiTheme="minorHAnsi"/>
            <w:b/>
            <w:color w:val="000000"/>
            <w:sz w:val="22"/>
            <w:szCs w:val="22"/>
          </w:rPr>
          <w:delText>202</w:delText>
        </w:r>
        <w:r w:rsidR="00854B16" w:rsidDel="00B11301">
          <w:rPr>
            <w:rFonts w:asciiTheme="minorHAnsi" w:hAnsiTheme="minorHAnsi"/>
            <w:b/>
            <w:color w:val="000000"/>
            <w:sz w:val="22"/>
            <w:szCs w:val="22"/>
          </w:rPr>
          <w:delText>2</w:delText>
        </w:r>
      </w:del>
      <w:ins w:id="40" w:author="Autor">
        <w:r w:rsidR="00B11301" w:rsidRPr="00D25991">
          <w:rPr>
            <w:rFonts w:asciiTheme="minorHAnsi" w:hAnsiTheme="minorHAnsi"/>
            <w:b/>
            <w:color w:val="000000"/>
            <w:sz w:val="22"/>
            <w:szCs w:val="22"/>
          </w:rPr>
          <w:t>202</w:t>
        </w:r>
        <w:r w:rsidR="00B11301">
          <w:rPr>
            <w:rFonts w:asciiTheme="minorHAnsi" w:hAnsiTheme="minorHAnsi"/>
            <w:b/>
            <w:color w:val="000000"/>
            <w:sz w:val="22"/>
            <w:szCs w:val="22"/>
          </w:rPr>
          <w:t>3</w:t>
        </w:r>
      </w:ins>
      <w:r w:rsidRPr="00D25991">
        <w:rPr>
          <w:rFonts w:asciiTheme="minorHAnsi" w:hAnsiTheme="minorHAnsi"/>
          <w:color w:val="000000"/>
          <w:sz w:val="22"/>
          <w:szCs w:val="22"/>
        </w:rPr>
        <w:t xml:space="preserve">. </w:t>
      </w:r>
      <w:del w:id="41" w:author="Autor">
        <w:r w:rsidRPr="00D25991" w:rsidDel="0010515D">
          <w:rPr>
            <w:rFonts w:asciiTheme="minorHAnsi" w:hAnsiTheme="minorHAnsi"/>
            <w:color w:val="000000"/>
            <w:sz w:val="22"/>
            <w:szCs w:val="22"/>
          </w:rPr>
          <w:delText xml:space="preserve">Žiadateľ o NFP je oprávnený predložiť v rámci vyzvania viacero žiadostí o NFP. </w:delText>
        </w:r>
      </w:del>
    </w:p>
    <w:p w14:paraId="0357F9BC" w14:textId="23CD3C05" w:rsidR="004D0E38" w:rsidRPr="002A5A5B" w:rsidRDefault="004D0E38" w:rsidP="004D0E38">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w:t>
      </w:r>
      <w:del w:id="42" w:author="Autor">
        <w:r w:rsidRPr="002A5A5B" w:rsidDel="0010515D">
          <w:rPr>
            <w:rFonts w:asciiTheme="minorHAnsi" w:hAnsiTheme="minorHAnsi"/>
            <w:i/>
            <w:sz w:val="22"/>
            <w:szCs w:val="22"/>
          </w:rPr>
          <w:delText>1</w:delText>
        </w:r>
      </w:del>
      <w:ins w:id="43" w:author="Autor">
        <w:r w:rsidR="0010515D">
          <w:rPr>
            <w:rFonts w:asciiTheme="minorHAnsi" w:hAnsiTheme="minorHAnsi"/>
            <w:i/>
            <w:sz w:val="22"/>
            <w:szCs w:val="22"/>
          </w:rPr>
          <w:t>0</w:t>
        </w:r>
      </w:ins>
      <w:r w:rsidRPr="002A5A5B">
        <w:rPr>
          <w:rFonts w:asciiTheme="minorHAnsi" w:hAnsiTheme="minorHAnsi"/>
          <w:i/>
          <w:sz w:val="22"/>
          <w:szCs w:val="22"/>
        </w:rPr>
        <w:t xml:space="preserve">. </w:t>
      </w:r>
      <w:del w:id="44" w:author="Autor">
        <w:r w:rsidRPr="002A5A5B" w:rsidDel="0010515D">
          <w:rPr>
            <w:rFonts w:asciiTheme="minorHAnsi" w:hAnsiTheme="minorHAnsi"/>
            <w:i/>
            <w:sz w:val="22"/>
            <w:szCs w:val="22"/>
          </w:rPr>
          <w:delText>1</w:delText>
        </w:r>
      </w:del>
      <w:ins w:id="45" w:author="Autor">
        <w:r w:rsidR="0010515D">
          <w:rPr>
            <w:rFonts w:asciiTheme="minorHAnsi" w:hAnsiTheme="minorHAnsi"/>
            <w:i/>
            <w:sz w:val="22"/>
            <w:szCs w:val="22"/>
          </w:rPr>
          <w:t>06</w:t>
        </w:r>
      </w:ins>
      <w:del w:id="46" w:author="Autor">
        <w:r w:rsidRPr="002A5A5B" w:rsidDel="0010515D">
          <w:rPr>
            <w:rFonts w:asciiTheme="minorHAnsi" w:hAnsiTheme="minorHAnsi"/>
            <w:i/>
            <w:sz w:val="22"/>
            <w:szCs w:val="22"/>
          </w:rPr>
          <w:delText>2</w:delText>
        </w:r>
      </w:del>
      <w:r w:rsidRPr="002A5A5B">
        <w:rPr>
          <w:rFonts w:asciiTheme="minorHAnsi" w:hAnsiTheme="minorHAnsi"/>
          <w:i/>
          <w:sz w:val="22"/>
          <w:szCs w:val="22"/>
        </w:rPr>
        <w:t xml:space="preserve">. </w:t>
      </w:r>
      <w:del w:id="47" w:author="Autor">
        <w:r w:rsidRPr="002A5A5B" w:rsidDel="00B11301">
          <w:rPr>
            <w:rFonts w:asciiTheme="minorHAnsi" w:hAnsiTheme="minorHAnsi"/>
            <w:i/>
            <w:sz w:val="22"/>
            <w:szCs w:val="22"/>
          </w:rPr>
          <w:delText>202</w:delText>
        </w:r>
        <w:r w:rsidR="00854B16" w:rsidDel="00B11301">
          <w:rPr>
            <w:rFonts w:asciiTheme="minorHAnsi" w:hAnsiTheme="minorHAnsi"/>
            <w:i/>
            <w:sz w:val="22"/>
            <w:szCs w:val="22"/>
          </w:rPr>
          <w:delText>2</w:delText>
        </w:r>
      </w:del>
      <w:ins w:id="48" w:author="Autor">
        <w:r w:rsidR="00B11301" w:rsidRPr="002A5A5B">
          <w:rPr>
            <w:rFonts w:asciiTheme="minorHAnsi" w:hAnsiTheme="minorHAnsi"/>
            <w:i/>
            <w:sz w:val="22"/>
            <w:szCs w:val="22"/>
          </w:rPr>
          <w:t>202</w:t>
        </w:r>
        <w:r w:rsidR="00B11301">
          <w:rPr>
            <w:rFonts w:asciiTheme="minorHAnsi" w:hAnsiTheme="minorHAnsi"/>
            <w:i/>
            <w:sz w:val="22"/>
            <w:szCs w:val="22"/>
          </w:rPr>
          <w:t>3</w:t>
        </w:r>
      </w:ins>
      <w:r w:rsidRPr="002A5A5B">
        <w:rPr>
          <w:rFonts w:asciiTheme="minorHAnsi" w:hAnsiTheme="minorHAnsi"/>
          <w:i/>
          <w:sz w:val="22"/>
          <w:szCs w:val="22"/>
        </w:rPr>
        <w:t>).</w:t>
      </w:r>
    </w:p>
    <w:p w14:paraId="49443FB7" w14:textId="3D6A6B93"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 xml:space="preserve">žiadateľ neukončil fyzickú realizáciu všetkých </w:t>
      </w:r>
      <w:del w:id="49" w:author="Autor">
        <w:r w:rsidRPr="00EF499E" w:rsidDel="0010515D">
          <w:rPr>
            <w:rFonts w:asciiTheme="minorHAnsi" w:hAnsiTheme="minorHAnsi"/>
            <w:color w:val="000000"/>
            <w:sz w:val="22"/>
            <w:szCs w:val="22"/>
          </w:rPr>
          <w:delText xml:space="preserve">hlavných </w:delText>
        </w:r>
      </w:del>
      <w:ins w:id="50" w:author="Autor">
        <w:r w:rsidR="0010515D">
          <w:rPr>
            <w:rFonts w:asciiTheme="minorHAnsi" w:hAnsiTheme="minorHAnsi"/>
            <w:color w:val="000000"/>
            <w:sz w:val="22"/>
            <w:szCs w:val="22"/>
          </w:rPr>
          <w:t>oprávnených</w:t>
        </w:r>
        <w:r w:rsidR="0010515D" w:rsidRPr="00EF499E">
          <w:rPr>
            <w:rFonts w:asciiTheme="minorHAnsi" w:hAnsiTheme="minorHAnsi"/>
            <w:color w:val="000000"/>
            <w:sz w:val="22"/>
            <w:szCs w:val="22"/>
          </w:rPr>
          <w:t xml:space="preserve"> </w:t>
        </w:r>
      </w:ins>
      <w:r w:rsidRPr="00EF499E">
        <w:rPr>
          <w:rFonts w:asciiTheme="minorHAnsi" w:hAnsiTheme="minorHAnsi"/>
          <w:color w:val="000000"/>
          <w:sz w:val="22"/>
          <w:szCs w:val="22"/>
        </w:rPr>
        <w:t xml:space="preserve">aktivít </w:t>
      </w:r>
      <w:del w:id="51" w:author="Autor">
        <w:r w:rsidRPr="00EF499E" w:rsidDel="0010515D">
          <w:rPr>
            <w:rFonts w:asciiTheme="minorHAnsi" w:hAnsiTheme="minorHAnsi"/>
            <w:color w:val="000000"/>
            <w:sz w:val="22"/>
            <w:szCs w:val="22"/>
          </w:rPr>
          <w:delText xml:space="preserve">projektu </w:delText>
        </w:r>
      </w:del>
      <w:r w:rsidRPr="00EF499E">
        <w:rPr>
          <w:rFonts w:asciiTheme="minorHAnsi" w:hAnsiTheme="minorHAnsi"/>
          <w:color w:val="000000"/>
          <w:sz w:val="22"/>
          <w:szCs w:val="22"/>
        </w:rPr>
        <w:t>pred predložením ŽoNFP</w:t>
      </w:r>
    </w:p>
    <w:p w14:paraId="5A4D3AC7" w14:textId="69BBFC15" w:rsidR="00810DAA" w:rsidRPr="002A5A5B" w:rsidDel="0010515D" w:rsidRDefault="0010515D" w:rsidP="002A5A5B">
      <w:pPr>
        <w:pStyle w:val="Odsekzoznamu"/>
        <w:autoSpaceDE w:val="0"/>
        <w:autoSpaceDN w:val="0"/>
        <w:adjustRightInd w:val="0"/>
        <w:spacing w:before="120" w:after="120"/>
        <w:contextualSpacing w:val="0"/>
        <w:jc w:val="both"/>
        <w:rPr>
          <w:del w:id="52" w:author="Autor"/>
          <w:rFonts w:asciiTheme="minorHAnsi" w:hAnsiTheme="minorHAnsi"/>
          <w:color w:val="000000"/>
          <w:sz w:val="22"/>
          <w:szCs w:val="22"/>
        </w:rPr>
      </w:pPr>
      <w:ins w:id="53" w:author="Autor">
        <w:r w:rsidRPr="002A5A5B" w:rsidDel="0010515D">
          <w:rPr>
            <w:rFonts w:asciiTheme="minorHAnsi" w:hAnsiTheme="minorHAnsi"/>
            <w:color w:val="000000"/>
            <w:sz w:val="22"/>
            <w:szCs w:val="22"/>
          </w:rPr>
          <w:t xml:space="preserve"> </w:t>
        </w:r>
      </w:ins>
      <w:del w:id="54" w:author="Autor">
        <w:r w:rsidR="00810DAA" w:rsidRPr="002A5A5B" w:rsidDel="0010515D">
          <w:rPr>
            <w:rFonts w:asciiTheme="minorHAnsi" w:hAnsiTheme="minorHAnsi"/>
            <w:color w:val="000000"/>
            <w:sz w:val="22"/>
            <w:szCs w:val="22"/>
          </w:rPr>
          <w:delText>Žiadateľ nesmie ukončiť fyzickú realizáciu všetkých hlavných aktivít projektu, t. j. plne zrealizovať všetky hlavné aktivity projektu, pred predložením ŽoNFP na RO pre OP TP.</w:delText>
        </w:r>
      </w:del>
    </w:p>
    <w:p w14:paraId="5FD4C254" w14:textId="036EB3A6"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w:t>
      </w:r>
      <w:ins w:id="55" w:author="Autor">
        <w:r w:rsidR="0010515D" w:rsidRPr="00A54B3B">
          <w:rPr>
            <w:rFonts w:asciiTheme="minorHAnsi" w:hAnsiTheme="minorHAnsi" w:cstheme="minorHAnsi"/>
            <w:i/>
            <w:sz w:val="22"/>
            <w:szCs w:val="22"/>
          </w:rPr>
          <w:t>Žiadateľ nepreukazuje</w:t>
        </w:r>
        <w:r w:rsidR="0010515D" w:rsidRPr="005D01A7">
          <w:rPr>
            <w:rFonts w:asciiTheme="minorHAnsi" w:hAnsiTheme="minorHAnsi" w:cstheme="minorHAnsi"/>
            <w:i/>
            <w:sz w:val="22"/>
            <w:szCs w:val="22"/>
          </w:rPr>
          <w:t xml:space="preserve"> splnenie tejto podmienky poskytnutia príspevku prostredníctvom relevantnej časti formuláru ŽoNFP a taktiež nepredkladá ani samostatnú prílohu, ktorou deklaruje splnenie tejto podmienky poskytnutia príspevku</w:t>
        </w:r>
      </w:ins>
      <w:del w:id="56" w:author="Autor">
        <w:r w:rsidRPr="002A5A5B" w:rsidDel="0010515D">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delText>
        </w:r>
      </w:del>
      <w:r w:rsidRPr="002A5A5B">
        <w:rPr>
          <w:rFonts w:asciiTheme="minorHAnsi" w:hAnsiTheme="minorHAnsi"/>
          <w:i/>
          <w:sz w:val="22"/>
          <w:szCs w:val="22"/>
        </w:rPr>
        <w:t>.)</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72A2A36A"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ins w:id="57" w:author="Autor">
        <w:r w:rsidR="008714C5">
          <w:rPr>
            <w:rFonts w:asciiTheme="minorHAnsi" w:hAnsiTheme="minorHAnsi"/>
            <w:i/>
            <w:sz w:val="22"/>
            <w:szCs w:val="22"/>
            <w:lang w:eastAsia="en-US"/>
          </w:rPr>
          <w:t>.</w:t>
        </w:r>
      </w:ins>
      <w:r w:rsidRPr="002A5A5B">
        <w:rPr>
          <w:rFonts w:asciiTheme="minorHAnsi" w:hAnsiTheme="minorHAnsi"/>
          <w:i/>
          <w:sz w:val="22"/>
          <w:szCs w:val="22"/>
          <w:lang w:eastAsia="en-US"/>
        </w:rPr>
        <w:t>)</w:t>
      </w:r>
      <w:del w:id="58" w:author="Autor">
        <w:r w:rsidRPr="002A5A5B" w:rsidDel="008714C5">
          <w:rPr>
            <w:rFonts w:asciiTheme="minorHAnsi" w:hAnsiTheme="minorHAnsi"/>
            <w:i/>
            <w:sz w:val="22"/>
            <w:szCs w:val="22"/>
          </w:rPr>
          <w:delText>.</w:delText>
        </w:r>
      </w:del>
    </w:p>
    <w:p w14:paraId="2BAC7030" w14:textId="16762A8A" w:rsidR="003C2776" w:rsidRPr="00D25991" w:rsidRDefault="00D80C37"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7EB4560"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w:t>
      </w:r>
      <w:r w:rsidR="000A4DE5">
        <w:rPr>
          <w:rFonts w:asciiTheme="minorHAnsi" w:hAnsiTheme="minorHAnsi"/>
          <w:i/>
          <w:sz w:val="22"/>
          <w:szCs w:val="22"/>
        </w:rPr>
        <w:t> </w:t>
      </w:r>
      <w:r w:rsidRPr="002A5A5B">
        <w:rPr>
          <w:rFonts w:asciiTheme="minorHAnsi" w:hAnsiTheme="minorHAnsi"/>
          <w:i/>
          <w:sz w:val="22"/>
          <w:szCs w:val="22"/>
        </w:rPr>
        <w:t>ITMS</w:t>
      </w:r>
      <w:r w:rsidR="000A4DE5">
        <w:rPr>
          <w:rFonts w:asciiTheme="minorHAnsi" w:hAnsiTheme="minorHAnsi"/>
          <w:i/>
          <w:sz w:val="22"/>
          <w:szCs w:val="22"/>
        </w:rPr>
        <w:t>,</w:t>
      </w:r>
      <w:r w:rsidRPr="002A5A5B">
        <w:rPr>
          <w:rFonts w:asciiTheme="minorHAnsi" w:hAnsiTheme="minorHAnsi"/>
          <w:i/>
          <w:sz w:val="22"/>
          <w:szCs w:val="22"/>
        </w:rPr>
        <w:t xml:space="preserve">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751FE2D9" w14:textId="76A87AE1" w:rsidR="00CF3C44" w:rsidRPr="009C550C" w:rsidDel="00780617" w:rsidRDefault="00765E18" w:rsidP="008F6E94">
      <w:pPr>
        <w:pStyle w:val="Odsekzoznamu1"/>
        <w:keepNext/>
        <w:numPr>
          <w:ilvl w:val="0"/>
          <w:numId w:val="7"/>
        </w:numPr>
        <w:spacing w:before="240" w:after="240" w:line="276" w:lineRule="auto"/>
        <w:rPr>
          <w:del w:id="59" w:author="Autor"/>
          <w:rFonts w:asciiTheme="minorHAnsi" w:hAnsiTheme="minorHAnsi"/>
          <w:sz w:val="22"/>
          <w:szCs w:val="22"/>
        </w:rPr>
      </w:pPr>
      <w:del w:id="60" w:author="Autor">
        <w:r w:rsidRPr="009C550C" w:rsidDel="00780617">
          <w:rPr>
            <w:rFonts w:asciiTheme="minorHAnsi" w:hAnsiTheme="minorHAnsi"/>
            <w:sz w:val="22"/>
            <w:szCs w:val="22"/>
          </w:rPr>
          <w:delText>o</w:delText>
        </w:r>
        <w:r w:rsidR="00CF3C44" w:rsidRPr="009C550C" w:rsidDel="00780617">
          <w:rPr>
            <w:rFonts w:asciiTheme="minorHAnsi" w:hAnsiTheme="minorHAnsi"/>
            <w:sz w:val="22"/>
            <w:szCs w:val="22"/>
          </w:rPr>
          <w:delText>právnenosť výdavkov realizácie projektu</w:delText>
        </w:r>
      </w:del>
    </w:p>
    <w:p w14:paraId="634E8FAC" w14:textId="7D53ECCB" w:rsidR="00CF3C44" w:rsidRPr="002A5A5B" w:rsidDel="00780617" w:rsidRDefault="00CF3C44" w:rsidP="00CF3C44">
      <w:pPr>
        <w:spacing w:before="120" w:after="120" w:line="240" w:lineRule="auto"/>
        <w:ind w:firstLine="360"/>
        <w:jc w:val="both"/>
        <w:rPr>
          <w:del w:id="61" w:author="Autor"/>
          <w:rFonts w:asciiTheme="minorHAnsi" w:hAnsiTheme="minorHAnsi"/>
        </w:rPr>
      </w:pPr>
      <w:del w:id="62" w:author="Autor">
        <w:r w:rsidRPr="00EF499E" w:rsidDel="00780617">
          <w:rPr>
            <w:rFonts w:asciiTheme="minorHAnsi" w:eastAsia="Times New Roman" w:hAnsiTheme="minorHAnsi"/>
            <w:u w:val="single"/>
            <w:lang w:eastAsia="sk-SK"/>
          </w:rPr>
          <w:delText>Podmienky oprávnenosti výdavkov:</w:delText>
        </w:r>
      </w:del>
    </w:p>
    <w:p w14:paraId="57EAA89A" w14:textId="2F687F0F" w:rsidR="00CF3C44" w:rsidRPr="00F00643" w:rsidDel="00780617" w:rsidRDefault="00CF3C44" w:rsidP="008F6E94">
      <w:pPr>
        <w:pStyle w:val="Odsekzoznamu"/>
        <w:numPr>
          <w:ilvl w:val="0"/>
          <w:numId w:val="42"/>
        </w:numPr>
        <w:spacing w:before="120" w:after="120"/>
        <w:contextualSpacing w:val="0"/>
        <w:rPr>
          <w:del w:id="63" w:author="Autor"/>
          <w:rFonts w:asciiTheme="minorHAnsi" w:hAnsiTheme="minorHAnsi"/>
          <w:color w:val="000000"/>
          <w:sz w:val="22"/>
          <w:szCs w:val="22"/>
        </w:rPr>
      </w:pPr>
      <w:del w:id="64" w:author="Autor">
        <w:r w:rsidRPr="00EF499E" w:rsidDel="00780617">
          <w:rPr>
            <w:rFonts w:asciiTheme="minorHAnsi" w:hAnsiTheme="minorHAnsi"/>
            <w:color w:val="000000"/>
            <w:sz w:val="22"/>
            <w:szCs w:val="22"/>
          </w:rPr>
          <w:delText>výdavky projektu sú v súlade s </w:delText>
        </w:r>
        <w:r w:rsidRPr="00F00643" w:rsidDel="00780617">
          <w:rPr>
            <w:rFonts w:asciiTheme="minorHAnsi" w:hAnsiTheme="minorHAnsi"/>
            <w:color w:val="000000"/>
            <w:sz w:val="22"/>
            <w:szCs w:val="22"/>
          </w:rPr>
          <w:delText>oprávnenými výdavkami pre oprávnenú aktivitu na toto vyzvanie</w:delText>
        </w:r>
      </w:del>
    </w:p>
    <w:p w14:paraId="60530418" w14:textId="499D9CA5" w:rsidR="00CF3C44" w:rsidRPr="002A5A5B" w:rsidDel="00780617" w:rsidRDefault="00CF3C44" w:rsidP="00CF3C44">
      <w:pPr>
        <w:pStyle w:val="Odsekzoznamu"/>
        <w:spacing w:before="120" w:after="120"/>
        <w:contextualSpacing w:val="0"/>
        <w:rPr>
          <w:del w:id="65" w:author="Autor"/>
          <w:rFonts w:asciiTheme="minorHAnsi" w:hAnsiTheme="minorHAnsi"/>
          <w:color w:val="000000"/>
          <w:sz w:val="22"/>
          <w:szCs w:val="22"/>
        </w:rPr>
      </w:pPr>
      <w:del w:id="66" w:author="Autor">
        <w:r w:rsidRPr="002A5A5B" w:rsidDel="00780617">
          <w:rPr>
            <w:rFonts w:asciiTheme="minorHAnsi" w:hAnsiTheme="minorHAnsi"/>
            <w:sz w:val="22"/>
            <w:szCs w:val="22"/>
          </w:rPr>
          <w:delText xml:space="preserve"> </w:delText>
        </w:r>
        <w:r w:rsidRPr="002A5A5B" w:rsidDel="00780617">
          <w:rPr>
            <w:rFonts w:asciiTheme="minorHAnsi" w:hAnsiTheme="minorHAnsi"/>
            <w:color w:val="000000"/>
            <w:sz w:val="22"/>
            <w:szCs w:val="22"/>
          </w:rPr>
          <w:delText xml:space="preserve">Pre toto vyzvanie sú oprávneným typom výdavkov: </w:delText>
        </w:r>
      </w:del>
    </w:p>
    <w:p w14:paraId="4F359B17" w14:textId="3E8F4ADF" w:rsidR="00C83A99" w:rsidRPr="00C83A99" w:rsidDel="00780617" w:rsidRDefault="00C83A99" w:rsidP="00C83A99">
      <w:pPr>
        <w:pStyle w:val="Odsekzoznamu"/>
        <w:spacing w:before="120" w:after="120"/>
        <w:rPr>
          <w:del w:id="67" w:author="Autor"/>
          <w:rFonts w:asciiTheme="minorHAnsi" w:hAnsiTheme="minorHAnsi"/>
          <w:sz w:val="22"/>
          <w:szCs w:val="22"/>
        </w:rPr>
      </w:pPr>
      <w:del w:id="68" w:author="Autor">
        <w:r w:rsidRPr="00C83A99" w:rsidDel="00780617">
          <w:rPr>
            <w:rFonts w:asciiTheme="minorHAnsi" w:hAnsiTheme="minorHAnsi"/>
            <w:sz w:val="22"/>
            <w:szCs w:val="22"/>
          </w:rPr>
          <w:delText>013 - Softvér</w:delText>
        </w:r>
      </w:del>
    </w:p>
    <w:p w14:paraId="568B8F34" w14:textId="1A381A31" w:rsidR="00C83A99" w:rsidRPr="00C83A99" w:rsidDel="00780617" w:rsidRDefault="00C83A99" w:rsidP="00C83A99">
      <w:pPr>
        <w:pStyle w:val="Odsekzoznamu"/>
        <w:spacing w:before="120" w:after="120"/>
        <w:rPr>
          <w:del w:id="69" w:author="Autor"/>
          <w:rFonts w:asciiTheme="minorHAnsi" w:hAnsiTheme="minorHAnsi"/>
          <w:sz w:val="22"/>
          <w:szCs w:val="22"/>
        </w:rPr>
      </w:pPr>
      <w:del w:id="70" w:author="Autor">
        <w:r w:rsidRPr="00C83A99" w:rsidDel="00780617">
          <w:rPr>
            <w:rFonts w:asciiTheme="minorHAnsi" w:hAnsiTheme="minorHAnsi"/>
            <w:sz w:val="22"/>
            <w:szCs w:val="22"/>
          </w:rPr>
          <w:delText>014 - Oceniteľné práva</w:delText>
        </w:r>
      </w:del>
    </w:p>
    <w:p w14:paraId="4301B387" w14:textId="755180B8" w:rsidR="00C83A99" w:rsidRPr="00C83A99" w:rsidDel="00780617" w:rsidRDefault="00C83A99" w:rsidP="00C83A99">
      <w:pPr>
        <w:pStyle w:val="Odsekzoznamu"/>
        <w:spacing w:before="120" w:after="120"/>
        <w:rPr>
          <w:del w:id="71" w:author="Autor"/>
          <w:rFonts w:asciiTheme="minorHAnsi" w:hAnsiTheme="minorHAnsi"/>
          <w:sz w:val="22"/>
          <w:szCs w:val="22"/>
        </w:rPr>
      </w:pPr>
      <w:del w:id="72" w:author="Autor">
        <w:r w:rsidRPr="00C83A99" w:rsidDel="00780617">
          <w:rPr>
            <w:rFonts w:asciiTheme="minorHAnsi" w:hAnsiTheme="minorHAnsi"/>
            <w:sz w:val="22"/>
            <w:szCs w:val="22"/>
          </w:rPr>
          <w:delText>019 - Ostatný dlhodobý nehmotný majetok</w:delText>
        </w:r>
      </w:del>
    </w:p>
    <w:p w14:paraId="335122A0" w14:textId="47ED5B97" w:rsidR="00C83A99" w:rsidRPr="00C83A99" w:rsidDel="00780617" w:rsidRDefault="00C83A99" w:rsidP="00C83A99">
      <w:pPr>
        <w:pStyle w:val="Odsekzoznamu"/>
        <w:spacing w:before="120" w:after="120"/>
        <w:rPr>
          <w:del w:id="73" w:author="Autor"/>
          <w:rFonts w:asciiTheme="minorHAnsi" w:hAnsiTheme="minorHAnsi"/>
          <w:sz w:val="22"/>
          <w:szCs w:val="22"/>
        </w:rPr>
      </w:pPr>
      <w:del w:id="74" w:author="Autor">
        <w:r w:rsidRPr="00C83A99" w:rsidDel="00780617">
          <w:rPr>
            <w:rFonts w:asciiTheme="minorHAnsi" w:hAnsiTheme="minorHAnsi"/>
            <w:sz w:val="22"/>
            <w:szCs w:val="22"/>
          </w:rPr>
          <w:delText>022 - Samostatné hnuteľné veci a súbory hnuteľných vecí</w:delText>
        </w:r>
      </w:del>
    </w:p>
    <w:p w14:paraId="4AAA3322" w14:textId="77DF8F50" w:rsidR="00C83A99" w:rsidRPr="00C83A99" w:rsidDel="00780617" w:rsidRDefault="00C83A99" w:rsidP="00C83A99">
      <w:pPr>
        <w:pStyle w:val="Odsekzoznamu"/>
        <w:spacing w:before="120" w:after="120"/>
        <w:rPr>
          <w:del w:id="75" w:author="Autor"/>
          <w:rFonts w:asciiTheme="minorHAnsi" w:hAnsiTheme="minorHAnsi"/>
          <w:sz w:val="22"/>
          <w:szCs w:val="22"/>
        </w:rPr>
      </w:pPr>
      <w:del w:id="76" w:author="Autor">
        <w:r w:rsidRPr="00C83A99" w:rsidDel="00780617">
          <w:rPr>
            <w:rFonts w:asciiTheme="minorHAnsi" w:hAnsiTheme="minorHAnsi"/>
            <w:sz w:val="22"/>
            <w:szCs w:val="22"/>
          </w:rPr>
          <w:delText>112 - Zásoby</w:delText>
        </w:r>
      </w:del>
    </w:p>
    <w:p w14:paraId="7E78857A" w14:textId="5689D9A3" w:rsidR="00C83A99" w:rsidRPr="00C83A99" w:rsidDel="00780617" w:rsidRDefault="00C83A99" w:rsidP="00C83A99">
      <w:pPr>
        <w:pStyle w:val="Odsekzoznamu"/>
        <w:spacing w:before="120" w:after="120"/>
        <w:rPr>
          <w:del w:id="77" w:author="Autor"/>
          <w:rFonts w:asciiTheme="minorHAnsi" w:hAnsiTheme="minorHAnsi"/>
          <w:sz w:val="22"/>
          <w:szCs w:val="22"/>
        </w:rPr>
      </w:pPr>
      <w:del w:id="78" w:author="Autor">
        <w:r w:rsidRPr="00C83A99" w:rsidDel="00780617">
          <w:rPr>
            <w:rFonts w:asciiTheme="minorHAnsi" w:hAnsiTheme="minorHAnsi"/>
            <w:sz w:val="22"/>
            <w:szCs w:val="22"/>
          </w:rPr>
          <w:delText>352 - Poskytnutie dotácií, príspevkov voči tretím osobám</w:delText>
        </w:r>
      </w:del>
    </w:p>
    <w:p w14:paraId="70A58943" w14:textId="016F1983" w:rsidR="00C83A99" w:rsidRPr="00C83A99" w:rsidDel="00780617" w:rsidRDefault="00C83A99" w:rsidP="00C83A99">
      <w:pPr>
        <w:pStyle w:val="Odsekzoznamu"/>
        <w:spacing w:before="120" w:after="120"/>
        <w:rPr>
          <w:del w:id="79" w:author="Autor"/>
          <w:rFonts w:asciiTheme="minorHAnsi" w:hAnsiTheme="minorHAnsi"/>
          <w:sz w:val="22"/>
          <w:szCs w:val="22"/>
        </w:rPr>
      </w:pPr>
      <w:del w:id="80" w:author="Autor">
        <w:r w:rsidRPr="00C83A99" w:rsidDel="00780617">
          <w:rPr>
            <w:rFonts w:asciiTheme="minorHAnsi" w:hAnsiTheme="minorHAnsi"/>
            <w:sz w:val="22"/>
            <w:szCs w:val="22"/>
          </w:rPr>
          <w:delText>502 - Spotreba energie</w:delText>
        </w:r>
      </w:del>
    </w:p>
    <w:p w14:paraId="198FB791" w14:textId="1E325B28" w:rsidR="00C83A99" w:rsidRPr="00C83A99" w:rsidDel="00780617" w:rsidRDefault="00C83A99" w:rsidP="00C83A99">
      <w:pPr>
        <w:pStyle w:val="Odsekzoznamu"/>
        <w:spacing w:before="120" w:after="120"/>
        <w:rPr>
          <w:del w:id="81" w:author="Autor"/>
          <w:rFonts w:asciiTheme="minorHAnsi" w:hAnsiTheme="minorHAnsi"/>
          <w:sz w:val="22"/>
          <w:szCs w:val="22"/>
        </w:rPr>
      </w:pPr>
      <w:del w:id="82" w:author="Autor">
        <w:r w:rsidRPr="00C83A99" w:rsidDel="00780617">
          <w:rPr>
            <w:rFonts w:asciiTheme="minorHAnsi" w:hAnsiTheme="minorHAnsi"/>
            <w:sz w:val="22"/>
            <w:szCs w:val="22"/>
          </w:rPr>
          <w:delText>503 - Spotreba ostatných neskladovateľných dodávok</w:delText>
        </w:r>
      </w:del>
    </w:p>
    <w:p w14:paraId="398202A1" w14:textId="0CDFD997" w:rsidR="00C83A99" w:rsidRPr="00C83A99" w:rsidDel="00780617" w:rsidRDefault="00C83A99" w:rsidP="00C83A99">
      <w:pPr>
        <w:pStyle w:val="Odsekzoznamu"/>
        <w:spacing w:before="120" w:after="120"/>
        <w:rPr>
          <w:del w:id="83" w:author="Autor"/>
          <w:rFonts w:asciiTheme="minorHAnsi" w:hAnsiTheme="minorHAnsi"/>
          <w:sz w:val="22"/>
          <w:szCs w:val="22"/>
        </w:rPr>
      </w:pPr>
      <w:del w:id="84" w:author="Autor">
        <w:r w:rsidRPr="00C83A99" w:rsidDel="00780617">
          <w:rPr>
            <w:rFonts w:asciiTheme="minorHAnsi" w:hAnsiTheme="minorHAnsi"/>
            <w:sz w:val="22"/>
            <w:szCs w:val="22"/>
          </w:rPr>
          <w:delText>511 - Opravy a udržiavanie</w:delText>
        </w:r>
      </w:del>
    </w:p>
    <w:p w14:paraId="4BABA2DE" w14:textId="02AB1C7C" w:rsidR="00C83A99" w:rsidRPr="00C83A99" w:rsidDel="00780617" w:rsidRDefault="00C83A99" w:rsidP="00C83A99">
      <w:pPr>
        <w:pStyle w:val="Odsekzoznamu"/>
        <w:spacing w:before="120" w:after="120"/>
        <w:rPr>
          <w:del w:id="85" w:author="Autor"/>
          <w:rFonts w:asciiTheme="minorHAnsi" w:hAnsiTheme="minorHAnsi"/>
          <w:sz w:val="22"/>
          <w:szCs w:val="22"/>
        </w:rPr>
      </w:pPr>
      <w:del w:id="86" w:author="Autor">
        <w:r w:rsidRPr="00C83A99" w:rsidDel="00780617">
          <w:rPr>
            <w:rFonts w:asciiTheme="minorHAnsi" w:hAnsiTheme="minorHAnsi"/>
            <w:sz w:val="22"/>
            <w:szCs w:val="22"/>
          </w:rPr>
          <w:delText>512 - Cestovné náhrady</w:delText>
        </w:r>
      </w:del>
    </w:p>
    <w:p w14:paraId="12940A53" w14:textId="797079BA" w:rsidR="00C83A99" w:rsidRPr="00C83A99" w:rsidDel="00780617" w:rsidRDefault="00C83A99" w:rsidP="00C83A99">
      <w:pPr>
        <w:pStyle w:val="Odsekzoznamu"/>
        <w:spacing w:before="120" w:after="120"/>
        <w:rPr>
          <w:del w:id="87" w:author="Autor"/>
          <w:rFonts w:asciiTheme="minorHAnsi" w:hAnsiTheme="minorHAnsi"/>
          <w:sz w:val="22"/>
          <w:szCs w:val="22"/>
        </w:rPr>
      </w:pPr>
      <w:del w:id="88" w:author="Autor">
        <w:r w:rsidRPr="00C83A99" w:rsidDel="00780617">
          <w:rPr>
            <w:rFonts w:asciiTheme="minorHAnsi" w:hAnsiTheme="minorHAnsi"/>
            <w:sz w:val="22"/>
            <w:szCs w:val="22"/>
          </w:rPr>
          <w:delText>518 - Ostatné služby</w:delText>
        </w:r>
      </w:del>
    </w:p>
    <w:p w14:paraId="545CC64D" w14:textId="6AFAD15D" w:rsidR="00C83A99" w:rsidRPr="00C83A99" w:rsidDel="00780617" w:rsidRDefault="00C83A99" w:rsidP="00C83A99">
      <w:pPr>
        <w:pStyle w:val="Odsekzoznamu"/>
        <w:spacing w:before="120" w:after="120"/>
        <w:rPr>
          <w:del w:id="89" w:author="Autor"/>
          <w:rFonts w:asciiTheme="minorHAnsi" w:hAnsiTheme="minorHAnsi"/>
          <w:sz w:val="22"/>
          <w:szCs w:val="22"/>
        </w:rPr>
      </w:pPr>
      <w:del w:id="90" w:author="Autor">
        <w:r w:rsidRPr="00C83A99" w:rsidDel="00780617">
          <w:rPr>
            <w:rFonts w:asciiTheme="minorHAnsi" w:hAnsiTheme="minorHAnsi"/>
            <w:sz w:val="22"/>
            <w:szCs w:val="22"/>
          </w:rPr>
          <w:delText>521 - Mzdové výdavky</w:delText>
        </w:r>
      </w:del>
    </w:p>
    <w:p w14:paraId="06306200" w14:textId="0B88C07E" w:rsidR="00C83A99" w:rsidRPr="00C83A99" w:rsidDel="00780617" w:rsidRDefault="00C83A99" w:rsidP="00C83A99">
      <w:pPr>
        <w:pStyle w:val="Odsekzoznamu"/>
        <w:spacing w:before="120" w:after="120"/>
        <w:rPr>
          <w:del w:id="91" w:author="Autor"/>
          <w:rFonts w:asciiTheme="minorHAnsi" w:hAnsiTheme="minorHAnsi"/>
          <w:sz w:val="22"/>
          <w:szCs w:val="22"/>
        </w:rPr>
      </w:pPr>
      <w:del w:id="92" w:author="Autor">
        <w:r w:rsidRPr="00C83A99" w:rsidDel="00780617">
          <w:rPr>
            <w:rFonts w:asciiTheme="minorHAnsi" w:hAnsiTheme="minorHAnsi"/>
            <w:sz w:val="22"/>
            <w:szCs w:val="22"/>
          </w:rPr>
          <w:delText>548 - Výdavky na prevádzkovú činnosť</w:delText>
        </w:r>
      </w:del>
    </w:p>
    <w:p w14:paraId="4B64F672" w14:textId="689E7780" w:rsidR="00C83A99" w:rsidDel="00780617" w:rsidRDefault="00C83A99" w:rsidP="00C83A99">
      <w:pPr>
        <w:pStyle w:val="Odsekzoznamu"/>
        <w:spacing w:before="120" w:after="120"/>
        <w:contextualSpacing w:val="0"/>
        <w:rPr>
          <w:del w:id="93" w:author="Autor"/>
          <w:rFonts w:asciiTheme="minorHAnsi" w:hAnsiTheme="minorHAnsi"/>
          <w:sz w:val="22"/>
          <w:szCs w:val="22"/>
        </w:rPr>
      </w:pPr>
      <w:del w:id="94" w:author="Autor">
        <w:r w:rsidRPr="00C83A99" w:rsidDel="00780617">
          <w:rPr>
            <w:rFonts w:asciiTheme="minorHAnsi" w:hAnsiTheme="minorHAnsi"/>
            <w:sz w:val="22"/>
            <w:szCs w:val="22"/>
          </w:rPr>
          <w:delText>568 - Ostatné finančné výdavky</w:delText>
        </w:r>
      </w:del>
    </w:p>
    <w:p w14:paraId="1AE02082" w14:textId="23BD0090" w:rsidR="00CF3C44" w:rsidRPr="009F7DF8" w:rsidDel="00780617" w:rsidRDefault="00CF3C44" w:rsidP="009F7DF8">
      <w:pPr>
        <w:spacing w:before="120" w:after="120"/>
        <w:rPr>
          <w:del w:id="95" w:author="Autor"/>
          <w:rFonts w:asciiTheme="minorHAnsi" w:hAnsiTheme="minorHAnsi"/>
          <w:color w:val="000000"/>
        </w:rPr>
      </w:pPr>
      <w:del w:id="96" w:author="Autor">
        <w:r w:rsidRPr="009F7DF8" w:rsidDel="00780617">
          <w:rPr>
            <w:rFonts w:asciiTheme="minorHAnsi" w:hAnsiTheme="minorHAnsi"/>
          </w:rPr>
          <w:delText xml:space="preserve">Výdavky projektu musia byť v súlade s podmienkami oprávnenosti podrobne definovanými v dokumentoch: </w:delText>
        </w:r>
      </w:del>
    </w:p>
    <w:p w14:paraId="234BD1A0" w14:textId="1A474B4A" w:rsidR="00CF3C44" w:rsidRPr="00EF499E" w:rsidDel="00780617" w:rsidRDefault="00CF3C44" w:rsidP="009F7DF8">
      <w:pPr>
        <w:pStyle w:val="Odsekzoznamu"/>
        <w:numPr>
          <w:ilvl w:val="1"/>
          <w:numId w:val="7"/>
        </w:numPr>
        <w:spacing w:before="120" w:after="120"/>
        <w:ind w:left="1134" w:hanging="357"/>
        <w:jc w:val="both"/>
        <w:rPr>
          <w:del w:id="97" w:author="Autor"/>
          <w:rFonts w:asciiTheme="minorHAnsi" w:hAnsiTheme="minorHAnsi"/>
          <w:sz w:val="22"/>
          <w:szCs w:val="22"/>
        </w:rPr>
      </w:pPr>
      <w:del w:id="98" w:author="Autor">
        <w:r w:rsidRPr="00EF499E" w:rsidDel="00780617">
          <w:rPr>
            <w:rFonts w:asciiTheme="minorHAnsi" w:hAnsiTheme="minorHAnsi"/>
            <w:sz w:val="22"/>
            <w:szCs w:val="22"/>
          </w:rPr>
          <w:delText>Príručka oprávnenosti výdavkov pre projekty operačného programu Technická pomoc 2014 - 2020 (</w:delText>
        </w:r>
        <w:r w:rsidR="0031502B" w:rsidDel="00780617">
          <w:fldChar w:fldCharType="begin"/>
        </w:r>
        <w:r w:rsidR="0031502B" w:rsidDel="00780617">
          <w:delInstrText xml:space="preserve"> HYPERLINK "http://www.optp.vlada.gov.sk/ine-dokumenty/" </w:delInstrText>
        </w:r>
        <w:r w:rsidR="0031502B" w:rsidDel="00780617">
          <w:fldChar w:fldCharType="separate"/>
        </w:r>
        <w:r w:rsidRPr="002A5A5B" w:rsidDel="00780617">
          <w:rPr>
            <w:rStyle w:val="Hypertextovprepojenie"/>
            <w:rFonts w:asciiTheme="minorHAnsi" w:hAnsiTheme="minorHAnsi"/>
            <w:sz w:val="22"/>
            <w:szCs w:val="22"/>
          </w:rPr>
          <w:delText>http://www.optp.vlada.gov.sk/ine-dokumenty/</w:delText>
        </w:r>
        <w:r w:rsidR="0031502B" w:rsidDel="00780617">
          <w:rPr>
            <w:rStyle w:val="Hypertextovprepojenie"/>
            <w:rFonts w:asciiTheme="minorHAnsi" w:hAnsiTheme="minorHAnsi"/>
          </w:rPr>
          <w:fldChar w:fldCharType="end"/>
        </w:r>
        <w:r w:rsidRPr="00EF499E" w:rsidDel="00780617">
          <w:rPr>
            <w:rFonts w:asciiTheme="minorHAnsi" w:hAnsiTheme="minorHAnsi"/>
            <w:sz w:val="22"/>
            <w:szCs w:val="22"/>
          </w:rPr>
          <w:delText>);</w:delText>
        </w:r>
      </w:del>
    </w:p>
    <w:p w14:paraId="2EB5BC05" w14:textId="1940B559" w:rsidR="00CF3C44" w:rsidRPr="00EF499E" w:rsidDel="00780617" w:rsidRDefault="00CF3C44" w:rsidP="009F7DF8">
      <w:pPr>
        <w:pStyle w:val="Odsekzoznamu"/>
        <w:numPr>
          <w:ilvl w:val="1"/>
          <w:numId w:val="7"/>
        </w:numPr>
        <w:spacing w:before="120" w:after="120"/>
        <w:ind w:left="1134" w:hanging="357"/>
        <w:jc w:val="both"/>
        <w:rPr>
          <w:del w:id="99" w:author="Autor"/>
          <w:rFonts w:asciiTheme="minorHAnsi" w:hAnsiTheme="minorHAnsi"/>
          <w:sz w:val="22"/>
          <w:szCs w:val="22"/>
        </w:rPr>
      </w:pPr>
      <w:del w:id="100" w:author="Autor">
        <w:r w:rsidRPr="00F00643" w:rsidDel="00780617">
          <w:rPr>
            <w:rFonts w:asciiTheme="minorHAnsi" w:hAnsiTheme="minorHAnsi"/>
            <w:sz w:val="22"/>
            <w:szCs w:val="22"/>
          </w:rPr>
          <w:delText>Príručka pre prijímateľa pre projekty operačného programu Technická pomoc 2014 - 2020 (</w:delText>
        </w:r>
        <w:r w:rsidR="0031502B" w:rsidDel="00780617">
          <w:fldChar w:fldCharType="begin"/>
        </w:r>
        <w:r w:rsidR="0031502B" w:rsidDel="00780617">
          <w:delInstrText xml:space="preserve"> HYPERLINK "http://www.optp.vlada.gov.sk/ine-dokumenty/" </w:delInstrText>
        </w:r>
        <w:r w:rsidR="0031502B" w:rsidDel="00780617">
          <w:fldChar w:fldCharType="separate"/>
        </w:r>
        <w:r w:rsidRPr="002A5A5B" w:rsidDel="00780617">
          <w:rPr>
            <w:rStyle w:val="Hypertextovprepojenie"/>
            <w:rFonts w:asciiTheme="minorHAnsi" w:hAnsiTheme="minorHAnsi"/>
            <w:sz w:val="22"/>
            <w:szCs w:val="22"/>
          </w:rPr>
          <w:delText>http://www.optp.vlada.gov.sk/ine-dokumenty/</w:delText>
        </w:r>
        <w:r w:rsidR="0031502B" w:rsidDel="00780617">
          <w:rPr>
            <w:rStyle w:val="Hypertextovprepojenie"/>
            <w:rFonts w:asciiTheme="minorHAnsi" w:hAnsiTheme="minorHAnsi"/>
          </w:rPr>
          <w:fldChar w:fldCharType="end"/>
        </w:r>
        <w:r w:rsidRPr="00EF499E" w:rsidDel="00780617">
          <w:rPr>
            <w:rFonts w:asciiTheme="minorHAnsi" w:hAnsiTheme="minorHAnsi"/>
            <w:sz w:val="22"/>
            <w:szCs w:val="22"/>
          </w:rPr>
          <w:delText>);</w:delText>
        </w:r>
      </w:del>
    </w:p>
    <w:p w14:paraId="0CFADDF1" w14:textId="0A318E56" w:rsidR="00CF3C44" w:rsidRPr="00EF499E" w:rsidDel="00780617" w:rsidRDefault="00CF3C44" w:rsidP="009F7DF8">
      <w:pPr>
        <w:pStyle w:val="Odsekzoznamu"/>
        <w:numPr>
          <w:ilvl w:val="1"/>
          <w:numId w:val="7"/>
        </w:numPr>
        <w:spacing w:before="120" w:after="120"/>
        <w:ind w:left="1134" w:hanging="357"/>
        <w:jc w:val="both"/>
        <w:rPr>
          <w:del w:id="101" w:author="Autor"/>
          <w:rFonts w:asciiTheme="minorHAnsi" w:hAnsiTheme="minorHAnsi"/>
          <w:sz w:val="22"/>
          <w:szCs w:val="22"/>
        </w:rPr>
      </w:pPr>
      <w:del w:id="102" w:author="Autor">
        <w:r w:rsidRPr="00EF499E" w:rsidDel="00780617">
          <w:rPr>
            <w:rFonts w:asciiTheme="minorHAnsi" w:hAnsiTheme="minorHAnsi"/>
            <w:sz w:val="22"/>
            <w:szCs w:val="22"/>
          </w:rPr>
          <w:delText>Operačný program Technická pomoc pre programové obdobie 2014-2020</w:delText>
        </w:r>
        <w:r w:rsidRPr="002A5A5B" w:rsidDel="00780617">
          <w:rPr>
            <w:rFonts w:asciiTheme="minorHAnsi" w:hAnsiTheme="minorHAnsi"/>
            <w:sz w:val="22"/>
            <w:szCs w:val="22"/>
          </w:rPr>
          <w:delText xml:space="preserve"> (</w:delText>
        </w:r>
        <w:r w:rsidR="0031502B" w:rsidDel="00780617">
          <w:fldChar w:fldCharType="begin"/>
        </w:r>
        <w:r w:rsidR="0031502B" w:rsidDel="00780617">
          <w:delInstrText xml:space="preserve"> HYPERLINK "http://www.optp.vlada.gov.sk/programovy-dokument/" </w:delInstrText>
        </w:r>
        <w:r w:rsidR="0031502B" w:rsidDel="00780617">
          <w:fldChar w:fldCharType="separate"/>
        </w:r>
        <w:r w:rsidRPr="002A5A5B" w:rsidDel="00780617">
          <w:rPr>
            <w:rStyle w:val="Hypertextovprepojenie"/>
            <w:rFonts w:asciiTheme="minorHAnsi" w:hAnsiTheme="minorHAnsi"/>
            <w:sz w:val="22"/>
            <w:szCs w:val="22"/>
          </w:rPr>
          <w:delText>http://www.optp.vlada.gov.sk/programovy-dokument/</w:delText>
        </w:r>
        <w:r w:rsidR="0031502B" w:rsidDel="00780617">
          <w:rPr>
            <w:rStyle w:val="Hypertextovprepojenie"/>
            <w:rFonts w:asciiTheme="minorHAnsi" w:hAnsiTheme="minorHAnsi"/>
          </w:rPr>
          <w:fldChar w:fldCharType="end"/>
        </w:r>
        <w:r w:rsidRPr="002A5A5B" w:rsidDel="00780617">
          <w:rPr>
            <w:rFonts w:asciiTheme="minorHAnsi" w:hAnsiTheme="minorHAnsi"/>
            <w:sz w:val="22"/>
            <w:szCs w:val="22"/>
          </w:rPr>
          <w:delText>);</w:delText>
        </w:r>
        <w:r w:rsidRPr="00EF499E" w:rsidDel="00780617">
          <w:rPr>
            <w:rFonts w:asciiTheme="minorHAnsi" w:hAnsiTheme="minorHAnsi"/>
            <w:sz w:val="22"/>
            <w:szCs w:val="22"/>
          </w:rPr>
          <w:delText xml:space="preserve"> </w:delText>
        </w:r>
      </w:del>
    </w:p>
    <w:p w14:paraId="0F211D07" w14:textId="01B2E491" w:rsidR="00CF3C44" w:rsidRPr="00EF499E" w:rsidDel="00780617" w:rsidRDefault="00CF3C44" w:rsidP="009F7DF8">
      <w:pPr>
        <w:pStyle w:val="Odsekzoznamu"/>
        <w:numPr>
          <w:ilvl w:val="1"/>
          <w:numId w:val="7"/>
        </w:numPr>
        <w:spacing w:before="120" w:after="120"/>
        <w:ind w:left="1134" w:hanging="357"/>
        <w:jc w:val="both"/>
        <w:rPr>
          <w:del w:id="103" w:author="Autor"/>
          <w:rFonts w:asciiTheme="minorHAnsi" w:hAnsiTheme="minorHAnsi"/>
          <w:sz w:val="22"/>
          <w:szCs w:val="22"/>
        </w:rPr>
      </w:pPr>
      <w:del w:id="104" w:author="Autor">
        <w:r w:rsidRPr="00F00643" w:rsidDel="00780617">
          <w:rPr>
            <w:rFonts w:asciiTheme="minorHAnsi" w:hAnsiTheme="minorHAnsi"/>
            <w:sz w:val="22"/>
            <w:szCs w:val="22"/>
          </w:rPr>
          <w:delText>Metodický pokyn CKO č. 6 k pravidlám oprávnenosti pre najčastejšie sa vyskytujúce skupiny výdavkov</w:delText>
        </w:r>
        <w:r w:rsidDel="00780617">
          <w:rPr>
            <w:rFonts w:asciiTheme="minorHAnsi" w:hAnsiTheme="minorHAnsi"/>
            <w:sz w:val="22"/>
            <w:szCs w:val="22"/>
          </w:rPr>
          <w:delText xml:space="preserve"> </w:delText>
        </w:r>
        <w:r w:rsidRPr="0075320D" w:rsidDel="00780617">
          <w:rPr>
            <w:rFonts w:asciiTheme="minorHAnsi" w:hAnsiTheme="minorHAnsi" w:cstheme="minorHAnsi"/>
            <w:sz w:val="22"/>
            <w:szCs w:val="22"/>
          </w:rPr>
          <w:delText>(</w:delText>
        </w:r>
        <w:r w:rsidR="0031502B" w:rsidDel="00780617">
          <w:fldChar w:fldCharType="begin"/>
        </w:r>
        <w:r w:rsidR="0031502B" w:rsidDel="00780617">
          <w:delInstrText xml:space="preserve"> HYPERLINK "http://www.partnerskadohoda.gov.sk/metodicke-pokyny-cko-a-uv-sr/" </w:delInstrText>
        </w:r>
        <w:r w:rsidR="0031502B" w:rsidDel="00780617">
          <w:fldChar w:fldCharType="separate"/>
        </w:r>
        <w:r w:rsidRPr="0042088A" w:rsidDel="00780617">
          <w:rPr>
            <w:rStyle w:val="Hypertextovprepojenie"/>
            <w:rFonts w:asciiTheme="minorHAnsi" w:hAnsiTheme="minorHAnsi"/>
            <w:sz w:val="22"/>
            <w:szCs w:val="22"/>
          </w:rPr>
          <w:delText>http://www.partnerskadohoda.gov.sk/metodicke-pokyny-cko-a-uv-sr/</w:delText>
        </w:r>
        <w:r w:rsidR="0031502B" w:rsidDel="00780617">
          <w:rPr>
            <w:rStyle w:val="Hypertextovprepojenie"/>
            <w:rFonts w:asciiTheme="minorHAnsi" w:hAnsiTheme="minorHAnsi"/>
          </w:rPr>
          <w:fldChar w:fldCharType="end"/>
        </w:r>
        <w:r w:rsidDel="00780617">
          <w:rPr>
            <w:rStyle w:val="Hypertextovprepojenie"/>
            <w:rFonts w:asciiTheme="minorHAnsi" w:hAnsiTheme="minorHAnsi"/>
            <w:sz w:val="22"/>
            <w:szCs w:val="22"/>
          </w:rPr>
          <w:delText>)</w:delText>
        </w:r>
        <w:r w:rsidRPr="00EF499E" w:rsidDel="00780617">
          <w:rPr>
            <w:rFonts w:asciiTheme="minorHAnsi" w:hAnsiTheme="minorHAnsi"/>
            <w:sz w:val="22"/>
            <w:szCs w:val="22"/>
          </w:rPr>
          <w:delText>;</w:delText>
        </w:r>
      </w:del>
    </w:p>
    <w:p w14:paraId="04634B0C" w14:textId="1CFBE4AF" w:rsidR="00CF3C44" w:rsidRPr="00EF499E" w:rsidDel="00780617" w:rsidRDefault="00CF3C44" w:rsidP="00B11301">
      <w:pPr>
        <w:pStyle w:val="Odsekzoznamu"/>
        <w:numPr>
          <w:ilvl w:val="1"/>
          <w:numId w:val="7"/>
        </w:numPr>
        <w:spacing w:before="120" w:after="120"/>
        <w:ind w:left="1134" w:hanging="357"/>
        <w:jc w:val="both"/>
        <w:rPr>
          <w:del w:id="105" w:author="Autor"/>
          <w:rFonts w:asciiTheme="minorHAnsi" w:hAnsiTheme="minorHAnsi"/>
          <w:sz w:val="22"/>
          <w:szCs w:val="22"/>
        </w:rPr>
      </w:pPr>
      <w:del w:id="106" w:author="Autor">
        <w:r w:rsidRPr="00F00643" w:rsidDel="00780617">
          <w:rPr>
            <w:rFonts w:asciiTheme="minorHAnsi" w:hAnsiTheme="minorHAnsi"/>
            <w:sz w:val="22"/>
            <w:szCs w:val="22"/>
          </w:rPr>
          <w:delText>Metodický pokyn CKO č. 18 k overovaniu hospodárnosti výdavkov na programové obdobie 2014</w:delText>
        </w:r>
        <w:r w:rsidR="009F7DF8" w:rsidDel="00780617">
          <w:rPr>
            <w:rFonts w:asciiTheme="minorHAnsi" w:hAnsiTheme="minorHAnsi"/>
            <w:sz w:val="22"/>
            <w:szCs w:val="22"/>
          </w:rPr>
          <w:delText xml:space="preserve"> </w:delText>
        </w:r>
        <w:r w:rsidRPr="00F00643" w:rsidDel="00780617">
          <w:rPr>
            <w:rFonts w:asciiTheme="minorHAnsi" w:hAnsiTheme="minorHAnsi"/>
            <w:sz w:val="22"/>
            <w:szCs w:val="22"/>
          </w:rPr>
          <w:delText>-</w:delText>
        </w:r>
        <w:r w:rsidR="009F7DF8" w:rsidDel="00780617">
          <w:rPr>
            <w:rFonts w:asciiTheme="minorHAnsi" w:hAnsiTheme="minorHAnsi"/>
            <w:sz w:val="22"/>
            <w:szCs w:val="22"/>
          </w:rPr>
          <w:delText xml:space="preserve"> </w:delText>
        </w:r>
        <w:r w:rsidRPr="00F00643" w:rsidDel="00780617">
          <w:rPr>
            <w:rFonts w:asciiTheme="minorHAnsi" w:hAnsiTheme="minorHAnsi"/>
            <w:sz w:val="22"/>
            <w:szCs w:val="22"/>
          </w:rPr>
          <w:delText>2020 (</w:delText>
        </w:r>
        <w:r w:rsidR="0031502B" w:rsidDel="00780617">
          <w:fldChar w:fldCharType="begin"/>
        </w:r>
        <w:r w:rsidR="0031502B" w:rsidDel="00780617">
          <w:delInstrText xml:space="preserve"> HYPERLINK "http://www.partnerskadohoda.gov.sk/metodicke-pokyny-cko-a-uv-sr/" </w:delInstrText>
        </w:r>
        <w:r w:rsidR="0031502B" w:rsidDel="00780617">
          <w:fldChar w:fldCharType="separate"/>
        </w:r>
        <w:r w:rsidRPr="00331E17" w:rsidDel="00780617">
          <w:rPr>
            <w:rStyle w:val="Hypertextovprepojenie"/>
            <w:rFonts w:asciiTheme="minorHAnsi" w:hAnsiTheme="minorHAnsi"/>
            <w:sz w:val="22"/>
            <w:szCs w:val="22"/>
          </w:rPr>
          <w:delText>http://www.partnerskadohoda.gov.sk/metodicke-pokyny-cko-a-uv-sr/</w:delText>
        </w:r>
        <w:r w:rsidR="0031502B" w:rsidDel="00780617">
          <w:rPr>
            <w:rStyle w:val="Hypertextovprepojenie"/>
            <w:rFonts w:asciiTheme="minorHAnsi" w:hAnsiTheme="minorHAnsi"/>
          </w:rPr>
          <w:fldChar w:fldCharType="end"/>
        </w:r>
        <w:r w:rsidRPr="002A5A5B" w:rsidDel="00780617">
          <w:rPr>
            <w:rStyle w:val="Hypertextovprepojenie"/>
            <w:rFonts w:asciiTheme="minorHAnsi" w:hAnsiTheme="minorHAnsi"/>
            <w:sz w:val="22"/>
            <w:szCs w:val="22"/>
          </w:rPr>
          <w:delText>);</w:delText>
        </w:r>
      </w:del>
    </w:p>
    <w:p w14:paraId="7042B2FE" w14:textId="151BDA28" w:rsidR="00CF3C44" w:rsidRPr="00EF499E" w:rsidDel="00780617" w:rsidRDefault="00CF3C44" w:rsidP="00B11301">
      <w:pPr>
        <w:pStyle w:val="Odsekzoznamu"/>
        <w:numPr>
          <w:ilvl w:val="1"/>
          <w:numId w:val="7"/>
        </w:numPr>
        <w:spacing w:before="120" w:after="120"/>
        <w:ind w:left="1134"/>
        <w:contextualSpacing w:val="0"/>
        <w:rPr>
          <w:del w:id="107" w:author="Autor"/>
          <w:rFonts w:asciiTheme="minorHAnsi" w:hAnsiTheme="minorHAnsi"/>
          <w:color w:val="000000"/>
          <w:sz w:val="22"/>
          <w:szCs w:val="22"/>
        </w:rPr>
      </w:pPr>
      <w:del w:id="108" w:author="Autor">
        <w:r w:rsidRPr="00EF499E" w:rsidDel="00780617">
          <w:rPr>
            <w:rFonts w:asciiTheme="minorHAnsi" w:hAnsiTheme="minorHAnsi"/>
            <w:color w:val="000000"/>
            <w:sz w:val="22"/>
            <w:szCs w:val="22"/>
          </w:rPr>
          <w:delText>Zákony a nariadenia, na ktoré sa uvedené dokumenty odvolávajú.</w:delText>
        </w:r>
      </w:del>
    </w:p>
    <w:p w14:paraId="49D9BDD9" w14:textId="7F8E5B08" w:rsidR="00CF3C44" w:rsidRPr="002A5A5B" w:rsidDel="00780617" w:rsidRDefault="00CF3C44" w:rsidP="00CF3C44">
      <w:pPr>
        <w:pStyle w:val="Odsekzoznamu"/>
        <w:spacing w:before="120" w:after="120"/>
        <w:ind w:left="709"/>
        <w:contextualSpacing w:val="0"/>
        <w:jc w:val="both"/>
        <w:rPr>
          <w:del w:id="109" w:author="Autor"/>
          <w:rFonts w:asciiTheme="minorHAnsi" w:hAnsiTheme="minorHAnsi"/>
          <w:i/>
          <w:sz w:val="22"/>
          <w:szCs w:val="22"/>
        </w:rPr>
      </w:pPr>
      <w:del w:id="110" w:author="Autor">
        <w:r w:rsidRPr="002A5A5B" w:rsidDel="00780617">
          <w:rPr>
            <w:rFonts w:asciiTheme="minorHAnsi" w:hAnsiTheme="minorHAnsi"/>
            <w:i/>
            <w:sz w:val="22"/>
            <w:szCs w:val="22"/>
          </w:rPr>
          <w:delText xml:space="preserve">( Za účelom posúdenia splnenia tejto podmienky poskytnutia príspevku </w:delText>
        </w:r>
        <w:r w:rsidR="000A4DE5" w:rsidDel="00780617">
          <w:rPr>
            <w:rFonts w:asciiTheme="minorHAnsi" w:hAnsiTheme="minorHAnsi" w:cstheme="minorHAnsi"/>
            <w:i/>
            <w:sz w:val="22"/>
            <w:szCs w:val="22"/>
          </w:rPr>
          <w:delText>žiadateľ predloží prílohu uvedenú v časti „Povinná príloha k ŽoNFP“ tohto vyzvania a</w:delText>
        </w:r>
        <w:r w:rsidR="000A4DE5" w:rsidRPr="002A5A5B" w:rsidDel="00780617">
          <w:rPr>
            <w:rFonts w:asciiTheme="minorHAnsi" w:hAnsiTheme="minorHAnsi"/>
            <w:i/>
            <w:sz w:val="22"/>
            <w:szCs w:val="22"/>
          </w:rPr>
          <w:delText xml:space="preserve"> </w:delText>
        </w:r>
        <w:r w:rsidRPr="002A5A5B" w:rsidDel="00780617">
          <w:rPr>
            <w:rFonts w:asciiTheme="minorHAnsi" w:hAnsiTheme="minorHAnsi"/>
            <w:i/>
            <w:sz w:val="22"/>
            <w:szCs w:val="22"/>
          </w:rPr>
          <w:delText>uvedie skupiny výdavkov vo formulári ŽoNFP, v rámci časti č. 11.A - Rozpočet žiadateľa.)</w:delText>
        </w:r>
      </w:del>
    </w:p>
    <w:p w14:paraId="4155062C" w14:textId="1347440F" w:rsidR="00CF3C44" w:rsidRPr="000E1C22" w:rsidDel="00780617" w:rsidRDefault="00CF3C44" w:rsidP="00CF3C44">
      <w:pPr>
        <w:pStyle w:val="Odsekzoznamu"/>
        <w:spacing w:before="120"/>
        <w:ind w:left="1440"/>
        <w:rPr>
          <w:del w:id="111" w:author="Autor"/>
          <w:rFonts w:asciiTheme="minorHAnsi" w:hAnsiTheme="minorHAnsi"/>
          <w:color w:val="000000"/>
          <w:sz w:val="22"/>
          <w:szCs w:val="22"/>
        </w:rPr>
      </w:pPr>
    </w:p>
    <w:p w14:paraId="75DAA5BD" w14:textId="300ABA8F" w:rsidR="00CF3C44" w:rsidRPr="00EF499E" w:rsidDel="00780617" w:rsidRDefault="00CF3C44" w:rsidP="008F6E94">
      <w:pPr>
        <w:pStyle w:val="Odsekzoznamu"/>
        <w:numPr>
          <w:ilvl w:val="0"/>
          <w:numId w:val="43"/>
        </w:numPr>
        <w:spacing w:before="120"/>
        <w:rPr>
          <w:del w:id="112" w:author="Autor"/>
          <w:rFonts w:asciiTheme="minorHAnsi" w:hAnsiTheme="minorHAnsi"/>
          <w:color w:val="000000"/>
          <w:sz w:val="22"/>
          <w:szCs w:val="22"/>
        </w:rPr>
      </w:pPr>
      <w:del w:id="113" w:author="Autor">
        <w:r w:rsidRPr="00EF499E" w:rsidDel="00780617">
          <w:rPr>
            <w:rFonts w:asciiTheme="minorHAnsi" w:hAnsiTheme="minorHAnsi"/>
            <w:color w:val="000000"/>
            <w:sz w:val="22"/>
            <w:szCs w:val="22"/>
          </w:rPr>
          <w:delText>časová oprávnenosť výdavkov</w:delText>
        </w:r>
      </w:del>
    </w:p>
    <w:p w14:paraId="6015491B" w14:textId="26A3C1E3" w:rsidR="00CF3C44" w:rsidRPr="00EF499E" w:rsidDel="00780617" w:rsidRDefault="00CF3C44" w:rsidP="00CF3C44">
      <w:pPr>
        <w:pStyle w:val="Odsekzoznamu"/>
        <w:spacing w:before="120"/>
        <w:rPr>
          <w:del w:id="114" w:author="Autor"/>
          <w:rFonts w:asciiTheme="minorHAnsi" w:hAnsiTheme="minorHAnsi"/>
          <w:color w:val="000000"/>
          <w:sz w:val="22"/>
          <w:szCs w:val="22"/>
        </w:rPr>
      </w:pPr>
    </w:p>
    <w:p w14:paraId="2BA27DFB" w14:textId="63BBB8EA" w:rsidR="00CF3C44" w:rsidDel="00780617" w:rsidRDefault="00CF3C44" w:rsidP="00CF3C44">
      <w:pPr>
        <w:pStyle w:val="Odsekzoznamu"/>
        <w:jc w:val="both"/>
        <w:rPr>
          <w:del w:id="115" w:author="Autor"/>
          <w:rFonts w:asciiTheme="minorHAnsi" w:hAnsiTheme="minorHAnsi"/>
          <w:color w:val="000000"/>
          <w:sz w:val="22"/>
          <w:szCs w:val="22"/>
        </w:rPr>
      </w:pPr>
      <w:del w:id="116" w:author="Autor">
        <w:r w:rsidRPr="00EF499E" w:rsidDel="00780617">
          <w:rPr>
            <w:rFonts w:asciiTheme="minorHAnsi" w:hAnsiTheme="minorHAnsi"/>
            <w:color w:val="000000"/>
            <w:sz w:val="22"/>
            <w:szCs w:val="22"/>
          </w:rPr>
          <w:delText xml:space="preserve">Časová oprávnenosť výdavkov v rámci OP TP je stanovená </w:delText>
        </w:r>
        <w:r w:rsidRPr="00EF499E" w:rsidDel="00780617">
          <w:rPr>
            <w:rFonts w:asciiTheme="minorHAnsi" w:hAnsiTheme="minorHAnsi"/>
            <w:b/>
            <w:color w:val="000000"/>
            <w:sz w:val="22"/>
            <w:szCs w:val="22"/>
          </w:rPr>
          <w:delText xml:space="preserve">od 01. 01. </w:delText>
        </w:r>
        <w:r w:rsidRPr="00D25991" w:rsidDel="00780617">
          <w:rPr>
            <w:rFonts w:asciiTheme="minorHAnsi" w:hAnsiTheme="minorHAnsi"/>
            <w:b/>
            <w:color w:val="000000"/>
            <w:sz w:val="22"/>
            <w:szCs w:val="22"/>
          </w:rPr>
          <w:delText>2014</w:delText>
        </w:r>
        <w:r w:rsidDel="00780617">
          <w:rPr>
            <w:rFonts w:asciiTheme="minorHAnsi" w:hAnsiTheme="minorHAnsi"/>
            <w:b/>
            <w:color w:val="000000"/>
            <w:sz w:val="22"/>
            <w:szCs w:val="22"/>
          </w:rPr>
          <w:delText xml:space="preserve"> do 31. 12. 2023</w:delText>
        </w:r>
        <w:r w:rsidRPr="000E1C22" w:rsidDel="00780617">
          <w:rPr>
            <w:rFonts w:asciiTheme="minorHAnsi" w:hAnsiTheme="minorHAnsi"/>
            <w:color w:val="000000"/>
            <w:sz w:val="22"/>
            <w:szCs w:val="22"/>
          </w:rPr>
          <w:delText>. Dátum nadobudnutia účinnosti zmluvy o  NFP (resp. rozhodnutia o schválení žiadosti o NFP, ak je RO</w:delText>
        </w:r>
        <w:r w:rsidRPr="00EF499E" w:rsidDel="00780617">
          <w:rPr>
            <w:rFonts w:asciiTheme="minorHAnsi" w:hAnsiTheme="minorHAnsi"/>
            <w:color w:val="000000"/>
            <w:sz w:val="22"/>
            <w:szCs w:val="22"/>
          </w:rPr>
          <w:delText xml:space="preserve"> OP TP a prijímateľ tá istá osoba) nemá vplyv na počiatočný dátum oprávnenosti výdavkov.</w:delText>
        </w:r>
      </w:del>
    </w:p>
    <w:p w14:paraId="13C7D29D" w14:textId="33B1D37B" w:rsidR="00CF3C44" w:rsidRPr="00301900" w:rsidDel="00780617" w:rsidRDefault="00CF3C44" w:rsidP="00CF3C44">
      <w:pPr>
        <w:pStyle w:val="Odsekzoznamu"/>
        <w:jc w:val="both"/>
        <w:rPr>
          <w:del w:id="117" w:author="Autor"/>
          <w:rFonts w:asciiTheme="minorHAnsi" w:hAnsiTheme="minorHAnsi"/>
          <w:color w:val="000000"/>
          <w:sz w:val="22"/>
          <w:szCs w:val="22"/>
        </w:rPr>
      </w:pPr>
    </w:p>
    <w:p w14:paraId="73E78EFF" w14:textId="1530B922" w:rsidR="00CF3C44" w:rsidRPr="000E1C22" w:rsidDel="00780617" w:rsidRDefault="00CF3C44" w:rsidP="00CF3C44">
      <w:pPr>
        <w:pStyle w:val="Odsekzoznamu"/>
        <w:jc w:val="both"/>
        <w:rPr>
          <w:del w:id="118" w:author="Autor"/>
          <w:rFonts w:asciiTheme="minorHAnsi" w:hAnsiTheme="minorHAnsi"/>
          <w:color w:val="000000"/>
          <w:sz w:val="22"/>
          <w:szCs w:val="22"/>
        </w:rPr>
      </w:pPr>
      <w:del w:id="119" w:author="Autor">
        <w:r w:rsidRPr="00925FC1" w:rsidDel="00780617">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780617">
          <w:rPr>
            <w:rFonts w:asciiTheme="minorHAnsi" w:hAnsiTheme="minorHAnsi" w:cstheme="minorHAnsi"/>
            <w:i/>
            <w:sz w:val="22"/>
            <w:szCs w:val="22"/>
          </w:rPr>
          <w:delText>.</w:delText>
        </w:r>
        <w:r w:rsidRPr="00925FC1" w:rsidDel="00780617">
          <w:rPr>
            <w:rFonts w:asciiTheme="minorHAnsi" w:hAnsiTheme="minorHAnsi" w:cstheme="minorHAnsi"/>
            <w:i/>
            <w:sz w:val="22"/>
            <w:szCs w:val="22"/>
          </w:rPr>
          <w:delText>)</w:delText>
        </w:r>
      </w:del>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0942329D"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 xml:space="preserve">u, príspevku k HP </w:t>
      </w:r>
      <w:ins w:id="120" w:author="Autor">
        <w:r w:rsidR="00705526">
          <w:rPr>
            <w:rFonts w:asciiTheme="minorHAnsi" w:eastAsiaTheme="minorHAnsi" w:hAnsiTheme="minorHAnsi" w:cstheme="minorHAnsi"/>
            <w:color w:val="000000"/>
          </w:rPr>
          <w:t xml:space="preserve">RMŽaND, </w:t>
        </w:r>
        <w:r w:rsidR="00705526" w:rsidRPr="00405985">
          <w:rPr>
            <w:rFonts w:asciiTheme="minorHAnsi" w:eastAsiaTheme="minorHAnsi" w:hAnsiTheme="minorHAnsi" w:cstheme="minorHAnsi"/>
            <w:color w:val="000000"/>
          </w:rPr>
          <w:t xml:space="preserve">ako aj </w:t>
        </w:r>
        <w:r w:rsidR="00705526">
          <w:rPr>
            <w:rFonts w:asciiTheme="minorHAnsi" w:eastAsiaTheme="minorHAnsi" w:hAnsiTheme="minorHAnsi" w:cstheme="minorHAnsi"/>
            <w:color w:val="000000"/>
          </w:rPr>
          <w:t>prípravy rozhodnutia</w:t>
        </w:r>
        <w:r w:rsidR="00705526" w:rsidRPr="00405985">
          <w:rPr>
            <w:rFonts w:asciiTheme="minorHAnsi" w:eastAsiaTheme="minorHAnsi" w:hAnsiTheme="minorHAnsi" w:cstheme="minorHAnsi"/>
            <w:color w:val="000000"/>
          </w:rPr>
          <w:t xml:space="preserve"> o</w:t>
        </w:r>
        <w:r w:rsidR="00705526">
          <w:rPr>
            <w:rFonts w:asciiTheme="minorHAnsi" w:eastAsiaTheme="minorHAnsi" w:hAnsiTheme="minorHAnsi" w:cstheme="minorHAnsi"/>
            <w:color w:val="000000"/>
          </w:rPr>
          <w:t> schválení Žo</w:t>
        </w:r>
        <w:r w:rsidR="00705526" w:rsidRPr="00405985">
          <w:rPr>
            <w:rFonts w:asciiTheme="minorHAnsi" w:eastAsiaTheme="minorHAnsi" w:hAnsiTheme="minorHAnsi" w:cstheme="minorHAnsi"/>
            <w:color w:val="000000"/>
          </w:rPr>
          <w:t>NFP</w:t>
        </w:r>
        <w:r w:rsidR="00705526" w:rsidRPr="00677906" w:rsidDel="00705526">
          <w:t xml:space="preserve"> </w:t>
        </w:r>
      </w:ins>
      <w:del w:id="121" w:author="Autor">
        <w:r w:rsidRPr="00677906" w:rsidDel="00705526">
          <w:delText>ako aj uzavretiu zmluvy o NFP</w:delText>
        </w:r>
        <w:r w:rsidR="003C2776" w:rsidRPr="00677906" w:rsidDel="00705526">
          <w:delText xml:space="preserve"> </w:delText>
        </w:r>
      </w:del>
      <w:r w:rsidRPr="00677906">
        <w:t>z dôvodu, že</w:t>
      </w:r>
      <w:r w:rsidR="003C2776" w:rsidRPr="00677906">
        <w:t xml:space="preserve"> RO </w:t>
      </w:r>
      <w:r w:rsidRPr="00677906">
        <w:t>OP TP v súlade s</w:t>
      </w:r>
      <w:r w:rsidR="00EB3643">
        <w:t> </w:t>
      </w:r>
      <w:r w:rsidRPr="00677906">
        <w:t xml:space="preserve">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694F3BDC"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3C7E22">
        <w:t>u</w:t>
      </w:r>
      <w:r w:rsidRPr="00677906">
        <w:t>, ak v elektronickom verejnom registri/ITMS2014+ nie je dostupná účtovná závierka subjektu a pod.</w:t>
      </w:r>
    </w:p>
    <w:p w14:paraId="02A975F8" w14:textId="1FB847BB"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BA49E7B"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w:t>
      </w:r>
      <w:del w:id="122" w:author="Autor">
        <w:r w:rsidRPr="00677906" w:rsidDel="00705526">
          <w:delText xml:space="preserve"> </w:delText>
        </w:r>
      </w:del>
      <w:r w:rsidRPr="00677906">
        <w:t>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5223A007" w:rsidR="00945AE8" w:rsidRPr="00677906" w:rsidRDefault="00945AE8" w:rsidP="002A5A5B">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zákona č. 128/2020 Z. z.</w:t>
      </w:r>
      <w:r w:rsidR="006679EF">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679EF" w:rsidRPr="00BA5593">
        <w:rPr>
          <w:rFonts w:asciiTheme="minorHAnsi" w:hAnsiTheme="minorHAnsi" w:cstheme="minorHAnsi"/>
        </w:rPr>
        <w:t>zákona č. 128/2020 Z. z.</w:t>
      </w:r>
      <w:r w:rsidR="006679EF">
        <w:rPr>
          <w:rFonts w:asciiTheme="minorHAnsi" w:hAnsiTheme="minorHAnsi" w:cstheme="minorHAnsi"/>
        </w:rPr>
        <w:t>, ktorým sa mení zákon o príspevku z EŠIF</w:t>
      </w:r>
      <w:r w:rsidR="006679EF" w:rsidRPr="00BA5593" w:rsidDel="006679EF">
        <w:rPr>
          <w:rFonts w:asciiTheme="minorHAnsi" w:hAnsiTheme="minorHAnsi" w:cstheme="minorHAnsi"/>
        </w:rPr>
        <w:t xml:space="preserve"> </w:t>
      </w:r>
      <w:r w:rsidRPr="00BA5593">
        <w:rPr>
          <w:rFonts w:asciiTheme="minorHAnsi" w:hAnsiTheme="minorHAnsi" w:cstheme="minorHAnsi"/>
        </w:rPr>
        <w:t xml:space="preserve"> (do 22.6.2020 vrátane).</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3"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4"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6987DF70" w:rsidR="00C46093" w:rsidRPr="00677906" w:rsidRDefault="00C46093" w:rsidP="002A5A5B">
      <w:pPr>
        <w:spacing w:before="120" w:after="120" w:line="240" w:lineRule="auto"/>
        <w:ind w:firstLine="360"/>
        <w:jc w:val="both"/>
      </w:pPr>
      <w:r w:rsidRPr="00184AD0">
        <w:rPr>
          <w:rFonts w:asciiTheme="minorHAnsi" w:hAnsiTheme="minorHAnsi" w:cstheme="minorHAnsi"/>
        </w:rPr>
        <w:t xml:space="preserve">Ak lehota na doplnenie alebo zmenu ŽoNFP márne uplynula v období od 12.3.2020 do 21.5.2020 (deň nadobudnutia účinnosti </w:t>
      </w:r>
      <w:r w:rsidR="00C47EED" w:rsidRPr="00BA5593">
        <w:rPr>
          <w:rFonts w:asciiTheme="minorHAnsi" w:hAnsiTheme="minorHAnsi" w:cstheme="minorHAnsi"/>
        </w:rPr>
        <w:t>zákona č. 128/2020 Z. z.</w:t>
      </w:r>
      <w:r w:rsidR="00C47EE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F36050" w:rsidRPr="00BA5593">
        <w:rPr>
          <w:rFonts w:asciiTheme="minorHAnsi" w:hAnsiTheme="minorHAnsi" w:cstheme="minorHAnsi"/>
        </w:rPr>
        <w:t>zákona č. 128/2020 Z. z.</w:t>
      </w:r>
      <w:r w:rsidR="00F36050">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2418DC95"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165EA0">
        <w:rPr>
          <w:rFonts w:asciiTheme="minorHAnsi" w:hAnsiTheme="minorHAnsi" w:cstheme="minorHAnsi"/>
        </w:rPr>
        <w:t xml:space="preserve"> ŽoNFP</w:t>
      </w:r>
      <w:r w:rsidRPr="00230311">
        <w:rPr>
          <w:rFonts w:asciiTheme="minorHAnsi" w:hAnsiTheme="minorHAnsi" w:cstheme="minorHAnsi"/>
        </w:rPr>
        <w:t>.</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3091F432"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w:t>
      </w:r>
      <w:del w:id="123" w:author="Autor">
        <w:r w:rsidRPr="00230311" w:rsidDel="009B2E42">
          <w:rPr>
            <w:rFonts w:asciiTheme="minorHAnsi" w:hAnsiTheme="minorHAnsi" w:cstheme="minorHAnsi"/>
          </w:rPr>
          <w:delText xml:space="preserve"> interné</w:delText>
        </w:r>
      </w:del>
      <w:r w:rsidRPr="00230311">
        <w:rPr>
          <w:rFonts w:asciiTheme="minorHAnsi" w:hAnsiTheme="minorHAnsi" w:cstheme="minorHAnsi"/>
        </w:rPr>
        <w:t xml:space="preserve"> </w:t>
      </w:r>
      <w:del w:id="124" w:author="Autor">
        <w:r w:rsidRPr="00230311" w:rsidDel="009B2E42">
          <w:rPr>
            <w:rFonts w:asciiTheme="minorHAnsi" w:hAnsiTheme="minorHAnsi" w:cstheme="minorHAnsi"/>
          </w:rPr>
          <w:delText>R</w:delText>
        </w:r>
      </w:del>
      <w:ins w:id="125" w:author="Autor">
        <w:r w:rsidR="009B2E42">
          <w:rPr>
            <w:rFonts w:asciiTheme="minorHAnsi" w:hAnsiTheme="minorHAnsi" w:cstheme="minorHAnsi"/>
          </w:rPr>
          <w:t>r</w:t>
        </w:r>
      </w:ins>
      <w:r w:rsidRPr="00230311">
        <w:rPr>
          <w:rFonts w:asciiTheme="minorHAnsi" w:hAnsiTheme="minorHAnsi" w:cstheme="minorHAnsi"/>
        </w:rPr>
        <w:t>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1C93C752"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w:t>
      </w:r>
      <w:r w:rsidR="00165EA0">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165EA0" w:rsidRPr="00230311">
        <w:rPr>
          <w:rFonts w:asciiTheme="minorHAnsi" w:hAnsiTheme="minorHAnsi" w:cstheme="minorHAnsi"/>
        </w:rPr>
        <w:t xml:space="preserve">podania. </w:t>
      </w:r>
      <w:r w:rsidR="0064229B" w:rsidRPr="00677906">
        <w:t xml:space="preserve">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6C526363" w:rsidR="0064229B" w:rsidRDefault="0064229B" w:rsidP="002A5A5B">
      <w:pPr>
        <w:spacing w:before="120" w:after="120" w:line="240" w:lineRule="auto"/>
        <w:ind w:firstLine="360"/>
        <w:jc w:val="both"/>
      </w:pPr>
      <w:r w:rsidRPr="00677906">
        <w:t>Podrobný postup schvaľovania žiadostí o NFP vychádza zo Systému riadenia európskych štrukturálnych a investičných fondov, </w:t>
      </w:r>
      <w:r w:rsidR="00165EA0">
        <w:t>kapitola</w:t>
      </w:r>
      <w:r w:rsidR="00165EA0" w:rsidRPr="00677906">
        <w:t xml:space="preserve"> </w:t>
      </w:r>
      <w:r w:rsidRPr="00677906">
        <w:t xml:space="preserve">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D9B974C"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w:t>
      </w:r>
      <w:r w:rsidR="00354015"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354015">
        <w:t xml:space="preserve">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w:t>
      </w:r>
      <w:r w:rsidR="00EB3643">
        <w:t> </w:t>
      </w:r>
      <w:r w:rsidR="003D271F" w:rsidRPr="009A6C10">
        <w:t>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55CB9993" w:rsidR="00A356C4" w:rsidRDefault="00A356C4" w:rsidP="002A5A5B">
      <w:pPr>
        <w:spacing w:before="120" w:after="120" w:line="240" w:lineRule="auto"/>
        <w:ind w:firstLine="360"/>
        <w:jc w:val="both"/>
        <w:rPr>
          <w:rFonts w:asciiTheme="minorHAnsi" w:hAnsiTheme="minorHAnsi" w:cstheme="minorHAnsi"/>
        </w:rPr>
      </w:pPr>
      <w:r w:rsidRPr="00677906">
        <w:t>Odvolanie podáva žiadateľ písomne</w:t>
      </w:r>
      <w:ins w:id="126" w:author="Autor">
        <w:r w:rsidR="008945C3">
          <w:t xml:space="preserve"> v</w:t>
        </w:r>
      </w:ins>
      <w:r w:rsidRPr="00677906">
        <w:t xml:space="preserve">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 xml:space="preserve">2020, žiadateľ je oprávnený podať odvolanie najneskôr do jedného mesiaca odo dňa nadobudnutia účinnosti </w:t>
      </w:r>
      <w:r w:rsidR="00354015" w:rsidRPr="000309D9">
        <w:rPr>
          <w:rFonts w:asciiTheme="minorHAnsi" w:hAnsiTheme="minorHAnsi" w:cstheme="minorHAnsi"/>
        </w:rPr>
        <w:t>zákona č.</w:t>
      </w:r>
      <w:r w:rsidR="00EB3643">
        <w:rPr>
          <w:rFonts w:asciiTheme="minorHAnsi" w:hAnsiTheme="minorHAnsi" w:cstheme="minorHAnsi"/>
        </w:rPr>
        <w:t> </w:t>
      </w:r>
      <w:r w:rsidR="00354015" w:rsidRPr="000309D9">
        <w:rPr>
          <w:rFonts w:asciiTheme="minorHAnsi" w:hAnsiTheme="minorHAnsi" w:cstheme="minorHAnsi"/>
        </w:rPr>
        <w:t>128/2020 Z. z., ktorým sa mení zákon o príspevku z EŠIF</w:t>
      </w:r>
      <w:r w:rsidR="00C46093" w:rsidRPr="009229F1">
        <w:rPr>
          <w:rFonts w:asciiTheme="minorHAnsi" w:hAnsiTheme="minorHAnsi" w:cstheme="minorHAnsi"/>
        </w:rPr>
        <w:t>,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4B59209E"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13EF21FB"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514522" w:rsidRPr="000420F7">
        <w:rPr>
          <w:rFonts w:asciiTheme="minorHAnsi" w:hAnsiTheme="minorHAnsi" w:cstheme="minorHAnsi"/>
          <w:sz w:val="22"/>
          <w:szCs w:val="22"/>
        </w:rPr>
        <w:t>zákona č. 128/2020 Z. z., ktorým sa mení zákon o príspevku z EŠIF</w:t>
      </w:r>
      <w:r w:rsidR="00C46093" w:rsidRPr="00825667">
        <w:rPr>
          <w:rFonts w:asciiTheme="minorHAnsi" w:hAnsiTheme="minorHAnsi" w:cstheme="minorHAnsi"/>
          <w:sz w:val="22"/>
          <w:szCs w:val="22"/>
        </w:rPr>
        <w:t>,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54082B1A"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514522">
        <w:rPr>
          <w:rFonts w:asciiTheme="minorHAnsi" w:hAnsiTheme="minorHAnsi" w:cstheme="minorHAnsi"/>
          <w:sz w:val="22"/>
          <w:szCs w:val="22"/>
        </w:rPr>
        <w:t xml:space="preserve"> </w:t>
      </w:r>
      <w:r w:rsidR="00514522">
        <w:rPr>
          <w:rFonts w:asciiTheme="minorHAnsi" w:hAnsiTheme="minorHAnsi" w:cstheme="minorHAnsi"/>
          <w:sz w:val="22"/>
          <w:szCs w:val="22"/>
          <w:lang w:eastAsia="en-US"/>
        </w:rPr>
        <w:t>zákona o príspevku z EŠIF</w:t>
      </w:r>
      <w:r w:rsidRPr="00AF5DA5">
        <w:rPr>
          <w:rFonts w:asciiTheme="minorHAnsi" w:hAnsiTheme="minorHAnsi" w:cstheme="minorHAnsi"/>
          <w:sz w:val="22"/>
          <w:szCs w:val="22"/>
        </w:rPr>
        <w:t>. V tomto prípade je osobitne dôležité, aby bolo rozhodnutie poskytovateľa o odmietnutí, resp. o</w:t>
      </w:r>
      <w:r w:rsidR="00EB3643">
        <w:rPr>
          <w:rFonts w:asciiTheme="minorHAnsi" w:hAnsiTheme="minorHAnsi" w:cstheme="minorHAnsi"/>
          <w:sz w:val="22"/>
          <w:szCs w:val="22"/>
        </w:rPr>
        <w:t> </w:t>
      </w:r>
      <w:r w:rsidRPr="00AF5DA5">
        <w:rPr>
          <w:rFonts w:asciiTheme="minorHAnsi" w:hAnsiTheme="minorHAnsi" w:cstheme="minorHAnsi"/>
          <w:sz w:val="22"/>
          <w:szCs w:val="22"/>
        </w:rPr>
        <w:t xml:space="preserve">zastavení konania riadne odôvodnené na základe riadnych dôkazov; </w:t>
      </w:r>
    </w:p>
    <w:p w14:paraId="0402D2D6" w14:textId="7FC42EFC"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w:t>
      </w:r>
      <w:r w:rsidR="00514522">
        <w:rPr>
          <w:rFonts w:asciiTheme="minorHAnsi" w:hAnsiTheme="minorHAnsi" w:cstheme="minorHAnsi"/>
          <w:sz w:val="22"/>
          <w:szCs w:val="22"/>
        </w:rPr>
        <w:t xml:space="preserve">, </w:t>
      </w:r>
      <w:r w:rsidR="00514522" w:rsidRPr="007D736A">
        <w:rPr>
          <w:rFonts w:asciiTheme="minorHAnsi" w:hAnsiTheme="minorHAnsi"/>
          <w:sz w:val="22"/>
          <w:szCs w:val="22"/>
          <w:lang w:eastAsia="en-US"/>
        </w:rPr>
        <w:t>pričom nebol dôvod na odmietnutie odvolania podľa § 22 ods. 8 zákona o príspevku z EŠIF</w:t>
      </w:r>
      <w:r w:rsidRPr="00AF5DA5">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5D77FAEF"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 xml:space="preserve">60 </w:t>
      </w:r>
      <w:r w:rsidR="002A62B6">
        <w:rPr>
          <w:rFonts w:ascii="Calibri" w:hAnsi="Calibri"/>
          <w:b/>
          <w:sz w:val="22"/>
          <w:szCs w:val="22"/>
          <w:u w:val="single"/>
        </w:rPr>
        <w:t xml:space="preserve">pracovných </w:t>
      </w:r>
      <w:r w:rsidRPr="002A5A5B">
        <w:rPr>
          <w:rFonts w:ascii="Calibri" w:hAnsi="Calibri"/>
          <w:b/>
          <w:sz w:val="22"/>
          <w:szCs w:val="22"/>
          <w:u w:val="single"/>
        </w:rPr>
        <w:t>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57F756F3"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2A62B6">
        <w:rPr>
          <w:rFonts w:asciiTheme="minorHAnsi" w:hAnsiTheme="minorHAnsi" w:cstheme="minorHAnsi"/>
          <w:sz w:val="22"/>
          <w:szCs w:val="22"/>
        </w:rPr>
        <w:t>až</w:t>
      </w:r>
      <w:r w:rsidR="002A62B6"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A5543E2" w14:textId="49EFA10B"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63386F">
        <w:rPr>
          <w:rFonts w:asciiTheme="minorHAnsi" w:hAnsiTheme="minorHAnsi" w:cstheme="minorHAnsi"/>
        </w:rPr>
        <w:t>,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0902066E"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w:t>
      </w:r>
      <w:r w:rsidR="002A62B6">
        <w:t>p</w:t>
      </w:r>
      <w:r w:rsidRPr="00B50C03">
        <w:t xml:space="preserve">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6CBF3A81" w:rsidR="002F6327" w:rsidRPr="00677906" w:rsidRDefault="002F6327" w:rsidP="002A5A5B">
      <w:pPr>
        <w:spacing w:before="120" w:after="120" w:line="240" w:lineRule="auto"/>
        <w:ind w:firstLine="360"/>
        <w:jc w:val="both"/>
      </w:pPr>
      <w:del w:id="127" w:author="Autor">
        <w:r w:rsidRPr="00B50C03" w:rsidDel="00BB178F">
          <w:delText>Rozhodnutie o schválení ŽoNFP môže byť preskúmané do zaslania návrhu na uzavretie zmluvy</w:delText>
        </w:r>
        <w:r w:rsidR="00D55EBA" w:rsidRPr="00B50C03" w:rsidDel="00BB178F">
          <w:delText xml:space="preserve"> o</w:delText>
        </w:r>
        <w:r w:rsidR="009F7DF8" w:rsidDel="00BB178F">
          <w:delText> </w:delText>
        </w:r>
        <w:r w:rsidR="00D55EBA" w:rsidRPr="00B50C03" w:rsidDel="00BB178F">
          <w:delText>NFP</w:delText>
        </w:r>
        <w:r w:rsidRPr="00B50C03" w:rsidDel="00BB178F">
          <w:delText xml:space="preserve">. </w:delText>
        </w:r>
      </w:del>
      <w:r w:rsidRPr="00B50C03">
        <w:t>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54ED00E7"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w:t>
      </w:r>
      <w:r w:rsidR="002A62B6" w:rsidRPr="000420F7">
        <w:rPr>
          <w:rFonts w:asciiTheme="minorHAnsi" w:hAnsiTheme="minorHAnsi" w:cstheme="minorHAnsi"/>
        </w:rPr>
        <w:t>zákona č. 128/2020 Z. z., ktorým sa mení zákon o príspevku z EŠIF</w:t>
      </w:r>
      <w:r w:rsidR="00DA27B3" w:rsidRPr="00083C3A">
        <w:rPr>
          <w:rFonts w:asciiTheme="minorHAnsi" w:hAnsiTheme="minorHAnsi" w:cstheme="minorHAnsi"/>
        </w:rPr>
        <w:t>, t.</w:t>
      </w:r>
      <w:r w:rsidR="00C83798">
        <w:rPr>
          <w:rFonts w:asciiTheme="minorHAnsi" w:hAnsiTheme="minorHAnsi" w:cstheme="minorHAnsi"/>
        </w:rPr>
        <w:t> </w:t>
      </w:r>
      <w:r w:rsidR="00DA27B3" w:rsidRPr="00083C3A">
        <w:rPr>
          <w:rFonts w:asciiTheme="minorHAnsi" w:hAnsiTheme="minorHAnsi" w:cstheme="minorHAnsi"/>
        </w:rPr>
        <w:t>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234875BC" w:rsidR="00C3240E" w:rsidRPr="00677906" w:rsidRDefault="00C3240E" w:rsidP="002A5A5B">
      <w:pPr>
        <w:spacing w:before="120" w:after="120" w:line="240" w:lineRule="auto"/>
        <w:ind w:firstLine="360"/>
        <w:jc w:val="both"/>
      </w:pPr>
      <w:r w:rsidRPr="00677906">
        <w:t xml:space="preserve">Na opravu rozhodnutia sa vzťahuje § 47 ods. 6 </w:t>
      </w:r>
      <w:r w:rsidR="00C83798">
        <w:t>zákona č. 71/1967 Zb. o správnom konaní (správny poriadok) v znení neskorších predpisov</w:t>
      </w:r>
      <w:r w:rsidRPr="00677906">
        <w:t>,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0B76E0C4" w14:textId="77777777" w:rsidR="009F7DF8" w:rsidRDefault="009F7DF8" w:rsidP="002A5A5B">
      <w:pPr>
        <w:spacing w:before="120" w:after="120" w:line="240" w:lineRule="auto"/>
        <w:ind w:firstLine="360"/>
        <w:jc w:val="both"/>
      </w:pPr>
    </w:p>
    <w:p w14:paraId="4699D49C" w14:textId="77777777" w:rsidR="00690766" w:rsidRPr="00EB3643" w:rsidRDefault="00690766" w:rsidP="00690766">
      <w:pPr>
        <w:pStyle w:val="Odsekzoznamu1"/>
        <w:spacing w:before="240" w:after="240" w:line="276" w:lineRule="auto"/>
        <w:ind w:left="794"/>
        <w:contextualSpacing w:val="0"/>
        <w:rPr>
          <w:rFonts w:asciiTheme="minorHAnsi" w:hAnsiTheme="minorHAnsi"/>
          <w:b/>
          <w:sz w:val="22"/>
          <w:szCs w:val="22"/>
          <w:u w:val="single"/>
        </w:rPr>
      </w:pPr>
      <w:r w:rsidRPr="00EB3643">
        <w:rPr>
          <w:rFonts w:asciiTheme="minorHAnsi" w:hAnsiTheme="minorHAnsi"/>
          <w:b/>
          <w:sz w:val="22"/>
          <w:szCs w:val="22"/>
          <w:u w:val="single"/>
        </w:rPr>
        <w:t>Spôsob financovania</w:t>
      </w:r>
    </w:p>
    <w:p w14:paraId="167E43C2" w14:textId="08D0926D"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ins w:id="128" w:author="Autor">
        <w:r w:rsidR="00BB178F">
          <w:rPr>
            <w:rFonts w:ascii="Calibri" w:hAnsi="Calibri"/>
          </w:rPr>
          <w:fldChar w:fldCharType="begin"/>
        </w:r>
        <w:r w:rsidR="00BB178F">
          <w:instrText xml:space="preserve"> HYPERLINK "https://www.mfsr.sk/sk/financne-vztahy-eu/povstupove-fondy-eu/programove-obdobie-2014-2020/europske-strukturalne-investicne-fondy/materialy/system-financneho-riadenia-strukturalnych-fondov-kohezneho-fondu-europskeho-namorneho-rybarskeho-fondu-programove-obdobie-14-20.html" </w:instrText>
        </w:r>
        <w:r w:rsidR="00BB178F">
          <w:rPr>
            <w:rFonts w:ascii="Calibri" w:hAnsi="Calibri"/>
          </w:rPr>
          <w:fldChar w:fldCharType="separate"/>
        </w:r>
        <w:r w:rsidR="00BB178F" w:rsidRPr="006136CB">
          <w:rPr>
            <w:rStyle w:val="Hypertextovprepojenie"/>
            <w:rFonts w:asciiTheme="minorHAnsi" w:hAnsiTheme="minorHAnsi" w:cstheme="minorHAnsi"/>
          </w:rPr>
          <w:t>https://www.mfsr.sk/sk/financne-vztahy-eu/povstupove-fondy-eu/programove-obdobie-2014-2020/europske-strukturalne-investicne-fondy/materialy/system-financneho-riadenia-strukturalnych-fondov-kohezneho-fondu-europskeho-namorneho-rybarskeho-fondu-programove-obdobie-14-20.html</w:t>
        </w:r>
        <w:r w:rsidR="00BB178F">
          <w:rPr>
            <w:rStyle w:val="Hypertextovprepojenie"/>
            <w:rFonts w:asciiTheme="minorHAnsi" w:hAnsiTheme="minorHAnsi" w:cstheme="minorHAnsi"/>
          </w:rPr>
          <w:fldChar w:fldCharType="end"/>
        </w:r>
      </w:ins>
      <w:del w:id="129" w:author="Autor">
        <w:r w:rsidR="0031502B" w:rsidDel="00BB178F">
          <w:fldChar w:fldCharType="begin"/>
        </w:r>
        <w:r w:rsidR="0031502B" w:rsidDel="00BB178F">
          <w:delInstrText xml:space="preserve"> HYPERLINK "http://www.finance.gov.sk/Default.aspx?CatID=9348" </w:delInstrText>
        </w:r>
        <w:r w:rsidR="0031502B" w:rsidDel="00BB178F">
          <w:fldChar w:fldCharType="separate"/>
        </w:r>
        <w:r w:rsidRPr="002700AA" w:rsidDel="00BB178F">
          <w:rPr>
            <w:rStyle w:val="Hypertextovprepojenie"/>
            <w:rFonts w:asciiTheme="minorHAnsi" w:hAnsiTheme="minorHAnsi" w:cstheme="minorHAnsi"/>
            <w:sz w:val="22"/>
            <w:szCs w:val="22"/>
          </w:rPr>
          <w:delText>http://www.finance.gov.sk/Default.aspx?CatID=9348</w:delText>
        </w:r>
        <w:r w:rsidR="0031502B" w:rsidDel="00BB178F">
          <w:rPr>
            <w:rStyle w:val="Hypertextovprepojenie"/>
            <w:rFonts w:asciiTheme="minorHAnsi" w:hAnsiTheme="minorHAnsi" w:cstheme="minorHAnsi"/>
            <w:sz w:val="22"/>
            <w:szCs w:val="22"/>
          </w:rPr>
          <w:fldChar w:fldCharType="end"/>
        </w:r>
      </w:del>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417199F" w14:textId="0A6A43B8" w:rsidR="006D3814" w:rsidRPr="009C550C" w:rsidRDefault="006D3814" w:rsidP="00EB3643">
      <w:pPr>
        <w:pStyle w:val="Odsekzoznamu1"/>
        <w:keepNext/>
        <w:numPr>
          <w:ilvl w:val="0"/>
          <w:numId w:val="7"/>
        </w:numPr>
        <w:spacing w:before="240" w:after="120" w:line="276" w:lineRule="auto"/>
        <w:ind w:left="714" w:hanging="357"/>
        <w:rPr>
          <w:ins w:id="130" w:author="Autor"/>
          <w:rFonts w:asciiTheme="minorHAnsi" w:hAnsiTheme="minorHAnsi"/>
          <w:sz w:val="22"/>
          <w:szCs w:val="22"/>
        </w:rPr>
      </w:pPr>
      <w:ins w:id="131" w:author="Autor">
        <w:r w:rsidRPr="009C550C">
          <w:rPr>
            <w:rFonts w:asciiTheme="minorHAnsi" w:hAnsiTheme="minorHAnsi"/>
            <w:sz w:val="22"/>
            <w:szCs w:val="22"/>
          </w:rPr>
          <w:t>oprávnenosť výdavkov projektu</w:t>
        </w:r>
        <w:r>
          <w:rPr>
            <w:rFonts w:asciiTheme="minorHAnsi" w:hAnsiTheme="minorHAnsi"/>
            <w:sz w:val="22"/>
            <w:szCs w:val="22"/>
          </w:rPr>
          <w:t>:</w:t>
        </w:r>
      </w:ins>
    </w:p>
    <w:p w14:paraId="71525B6B" w14:textId="77777777" w:rsidR="006D3814" w:rsidRPr="00F00643" w:rsidRDefault="006D3814" w:rsidP="00EB3643">
      <w:pPr>
        <w:pStyle w:val="Odsekzoznamu"/>
        <w:numPr>
          <w:ilvl w:val="0"/>
          <w:numId w:val="42"/>
        </w:numPr>
        <w:spacing w:before="120" w:after="120"/>
        <w:ind w:left="993"/>
        <w:contextualSpacing w:val="0"/>
        <w:rPr>
          <w:ins w:id="132" w:author="Autor"/>
          <w:rFonts w:asciiTheme="minorHAnsi" w:hAnsiTheme="minorHAnsi"/>
          <w:color w:val="000000"/>
          <w:sz w:val="22"/>
          <w:szCs w:val="22"/>
        </w:rPr>
      </w:pPr>
      <w:ins w:id="133" w:author="Auto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ins>
    </w:p>
    <w:p w14:paraId="7F8A1B4B" w14:textId="77777777" w:rsidR="006D3814" w:rsidRPr="002A5A5B" w:rsidRDefault="006D3814" w:rsidP="00EB3643">
      <w:pPr>
        <w:pStyle w:val="Odsekzoznamu"/>
        <w:spacing w:before="120" w:after="120"/>
        <w:ind w:left="993"/>
        <w:contextualSpacing w:val="0"/>
        <w:rPr>
          <w:ins w:id="134" w:author="Autor"/>
          <w:rFonts w:asciiTheme="minorHAnsi" w:hAnsiTheme="minorHAnsi"/>
          <w:color w:val="000000"/>
          <w:sz w:val="22"/>
          <w:szCs w:val="22"/>
        </w:rPr>
      </w:pPr>
      <w:ins w:id="135" w:author="Auto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ins>
    </w:p>
    <w:p w14:paraId="7045FD29" w14:textId="77777777" w:rsidR="006D3814" w:rsidRPr="00C83A99" w:rsidRDefault="006D3814" w:rsidP="00EB3643">
      <w:pPr>
        <w:pStyle w:val="Odsekzoznamu"/>
        <w:spacing w:before="120" w:after="120"/>
        <w:ind w:left="993"/>
        <w:rPr>
          <w:ins w:id="136" w:author="Autor"/>
          <w:rFonts w:asciiTheme="minorHAnsi" w:hAnsiTheme="minorHAnsi"/>
          <w:sz w:val="22"/>
          <w:szCs w:val="22"/>
        </w:rPr>
      </w:pPr>
      <w:ins w:id="137" w:author="Autor">
        <w:r w:rsidRPr="00C83A99">
          <w:rPr>
            <w:rFonts w:asciiTheme="minorHAnsi" w:hAnsiTheme="minorHAnsi"/>
            <w:sz w:val="22"/>
            <w:szCs w:val="22"/>
          </w:rPr>
          <w:t>013 - Softvér</w:t>
        </w:r>
      </w:ins>
    </w:p>
    <w:p w14:paraId="480E03E8" w14:textId="77777777" w:rsidR="006D3814" w:rsidRPr="00C83A99" w:rsidRDefault="006D3814" w:rsidP="00EB3643">
      <w:pPr>
        <w:pStyle w:val="Odsekzoznamu"/>
        <w:spacing w:before="120" w:after="120"/>
        <w:ind w:left="993"/>
        <w:rPr>
          <w:ins w:id="138" w:author="Autor"/>
          <w:rFonts w:asciiTheme="minorHAnsi" w:hAnsiTheme="minorHAnsi"/>
          <w:sz w:val="22"/>
          <w:szCs w:val="22"/>
        </w:rPr>
      </w:pPr>
      <w:ins w:id="139" w:author="Autor">
        <w:r w:rsidRPr="00C83A99">
          <w:rPr>
            <w:rFonts w:asciiTheme="minorHAnsi" w:hAnsiTheme="minorHAnsi"/>
            <w:sz w:val="22"/>
            <w:szCs w:val="22"/>
          </w:rPr>
          <w:t>014 - Oceniteľné práva</w:t>
        </w:r>
      </w:ins>
    </w:p>
    <w:p w14:paraId="5CB8B86A" w14:textId="77777777" w:rsidR="006D3814" w:rsidRPr="00C83A99" w:rsidRDefault="006D3814" w:rsidP="00EB3643">
      <w:pPr>
        <w:pStyle w:val="Odsekzoznamu"/>
        <w:spacing w:before="120" w:after="120"/>
        <w:ind w:left="993"/>
        <w:rPr>
          <w:ins w:id="140" w:author="Autor"/>
          <w:rFonts w:asciiTheme="minorHAnsi" w:hAnsiTheme="minorHAnsi"/>
          <w:sz w:val="22"/>
          <w:szCs w:val="22"/>
        </w:rPr>
      </w:pPr>
      <w:ins w:id="141" w:author="Autor">
        <w:r w:rsidRPr="00C83A99">
          <w:rPr>
            <w:rFonts w:asciiTheme="minorHAnsi" w:hAnsiTheme="minorHAnsi"/>
            <w:sz w:val="22"/>
            <w:szCs w:val="22"/>
          </w:rPr>
          <w:t>019 - Ostatný dlhodobý nehmotný majetok</w:t>
        </w:r>
      </w:ins>
    </w:p>
    <w:p w14:paraId="3587B23F" w14:textId="77777777" w:rsidR="006D3814" w:rsidRPr="00C83A99" w:rsidRDefault="006D3814" w:rsidP="00EB3643">
      <w:pPr>
        <w:pStyle w:val="Odsekzoznamu"/>
        <w:spacing w:before="120" w:after="120"/>
        <w:ind w:left="993"/>
        <w:rPr>
          <w:ins w:id="142" w:author="Autor"/>
          <w:rFonts w:asciiTheme="minorHAnsi" w:hAnsiTheme="minorHAnsi"/>
          <w:sz w:val="22"/>
          <w:szCs w:val="22"/>
        </w:rPr>
      </w:pPr>
      <w:ins w:id="143" w:author="Autor">
        <w:r w:rsidRPr="00C83A99">
          <w:rPr>
            <w:rFonts w:asciiTheme="minorHAnsi" w:hAnsiTheme="minorHAnsi"/>
            <w:sz w:val="22"/>
            <w:szCs w:val="22"/>
          </w:rPr>
          <w:t>022 - Samostatné hnuteľné veci a súbory hnuteľných vecí</w:t>
        </w:r>
      </w:ins>
    </w:p>
    <w:p w14:paraId="31CDD867" w14:textId="77777777" w:rsidR="006D3814" w:rsidRPr="00C83A99" w:rsidRDefault="006D3814" w:rsidP="00EB3643">
      <w:pPr>
        <w:pStyle w:val="Odsekzoznamu"/>
        <w:spacing w:before="120" w:after="120"/>
        <w:ind w:left="993"/>
        <w:rPr>
          <w:ins w:id="144" w:author="Autor"/>
          <w:rFonts w:asciiTheme="minorHAnsi" w:hAnsiTheme="minorHAnsi"/>
          <w:sz w:val="22"/>
          <w:szCs w:val="22"/>
        </w:rPr>
      </w:pPr>
      <w:ins w:id="145" w:author="Autor">
        <w:r w:rsidRPr="00C83A99">
          <w:rPr>
            <w:rFonts w:asciiTheme="minorHAnsi" w:hAnsiTheme="minorHAnsi"/>
            <w:sz w:val="22"/>
            <w:szCs w:val="22"/>
          </w:rPr>
          <w:t>112 - Zásoby</w:t>
        </w:r>
      </w:ins>
    </w:p>
    <w:p w14:paraId="40F3C621" w14:textId="77777777" w:rsidR="006D3814" w:rsidRPr="00C83A99" w:rsidRDefault="006D3814" w:rsidP="00EB3643">
      <w:pPr>
        <w:pStyle w:val="Odsekzoznamu"/>
        <w:spacing w:before="120" w:after="120"/>
        <w:ind w:left="993"/>
        <w:rPr>
          <w:ins w:id="146" w:author="Autor"/>
          <w:rFonts w:asciiTheme="minorHAnsi" w:hAnsiTheme="minorHAnsi"/>
          <w:sz w:val="22"/>
          <w:szCs w:val="22"/>
        </w:rPr>
      </w:pPr>
      <w:ins w:id="147" w:author="Autor">
        <w:r w:rsidRPr="00C83A99">
          <w:rPr>
            <w:rFonts w:asciiTheme="minorHAnsi" w:hAnsiTheme="minorHAnsi"/>
            <w:sz w:val="22"/>
            <w:szCs w:val="22"/>
          </w:rPr>
          <w:t>352 - Poskytnutie dotácií, príspevkov voči tretím osobám</w:t>
        </w:r>
      </w:ins>
    </w:p>
    <w:p w14:paraId="6304AA3E" w14:textId="77777777" w:rsidR="006D3814" w:rsidRPr="00C83A99" w:rsidRDefault="006D3814" w:rsidP="00EB3643">
      <w:pPr>
        <w:pStyle w:val="Odsekzoznamu"/>
        <w:spacing w:before="120" w:after="120"/>
        <w:ind w:left="993"/>
        <w:rPr>
          <w:ins w:id="148" w:author="Autor"/>
          <w:rFonts w:asciiTheme="minorHAnsi" w:hAnsiTheme="minorHAnsi"/>
          <w:sz w:val="22"/>
          <w:szCs w:val="22"/>
        </w:rPr>
      </w:pPr>
      <w:ins w:id="149" w:author="Autor">
        <w:r w:rsidRPr="00C83A99">
          <w:rPr>
            <w:rFonts w:asciiTheme="minorHAnsi" w:hAnsiTheme="minorHAnsi"/>
            <w:sz w:val="22"/>
            <w:szCs w:val="22"/>
          </w:rPr>
          <w:t>502 - Spotreba energie</w:t>
        </w:r>
      </w:ins>
    </w:p>
    <w:p w14:paraId="4503E696" w14:textId="77777777" w:rsidR="006D3814" w:rsidRPr="00C83A99" w:rsidRDefault="006D3814" w:rsidP="00EB3643">
      <w:pPr>
        <w:pStyle w:val="Odsekzoznamu"/>
        <w:spacing w:before="120" w:after="120"/>
        <w:ind w:left="993"/>
        <w:rPr>
          <w:ins w:id="150" w:author="Autor"/>
          <w:rFonts w:asciiTheme="minorHAnsi" w:hAnsiTheme="minorHAnsi"/>
          <w:sz w:val="22"/>
          <w:szCs w:val="22"/>
        </w:rPr>
      </w:pPr>
      <w:ins w:id="151" w:author="Autor">
        <w:r w:rsidRPr="00C83A99">
          <w:rPr>
            <w:rFonts w:asciiTheme="minorHAnsi" w:hAnsiTheme="minorHAnsi"/>
            <w:sz w:val="22"/>
            <w:szCs w:val="22"/>
          </w:rPr>
          <w:t>503 - Spotreba ostatných neskladovateľných dodávok</w:t>
        </w:r>
      </w:ins>
    </w:p>
    <w:p w14:paraId="41B1EF12" w14:textId="77777777" w:rsidR="006D3814" w:rsidRPr="00C83A99" w:rsidRDefault="006D3814" w:rsidP="00EB3643">
      <w:pPr>
        <w:pStyle w:val="Odsekzoznamu"/>
        <w:spacing w:before="120" w:after="120"/>
        <w:ind w:left="993"/>
        <w:rPr>
          <w:ins w:id="152" w:author="Autor"/>
          <w:rFonts w:asciiTheme="minorHAnsi" w:hAnsiTheme="minorHAnsi"/>
          <w:sz w:val="22"/>
          <w:szCs w:val="22"/>
        </w:rPr>
      </w:pPr>
      <w:ins w:id="153" w:author="Autor">
        <w:r w:rsidRPr="00C83A99">
          <w:rPr>
            <w:rFonts w:asciiTheme="minorHAnsi" w:hAnsiTheme="minorHAnsi"/>
            <w:sz w:val="22"/>
            <w:szCs w:val="22"/>
          </w:rPr>
          <w:t>511 - Opravy a udržiavanie</w:t>
        </w:r>
      </w:ins>
    </w:p>
    <w:p w14:paraId="622D5290" w14:textId="77777777" w:rsidR="006D3814" w:rsidRPr="00C83A99" w:rsidRDefault="006D3814" w:rsidP="00EB3643">
      <w:pPr>
        <w:pStyle w:val="Odsekzoznamu"/>
        <w:spacing w:before="120" w:after="120"/>
        <w:ind w:left="993"/>
        <w:rPr>
          <w:ins w:id="154" w:author="Autor"/>
          <w:rFonts w:asciiTheme="minorHAnsi" w:hAnsiTheme="minorHAnsi"/>
          <w:sz w:val="22"/>
          <w:szCs w:val="22"/>
        </w:rPr>
      </w:pPr>
      <w:ins w:id="155" w:author="Autor">
        <w:r w:rsidRPr="00C83A99">
          <w:rPr>
            <w:rFonts w:asciiTheme="minorHAnsi" w:hAnsiTheme="minorHAnsi"/>
            <w:sz w:val="22"/>
            <w:szCs w:val="22"/>
          </w:rPr>
          <w:t>512 - Cestovné náhrady</w:t>
        </w:r>
      </w:ins>
    </w:p>
    <w:p w14:paraId="7FC55405" w14:textId="77777777" w:rsidR="006D3814" w:rsidRPr="00C83A99" w:rsidRDefault="006D3814" w:rsidP="00EB3643">
      <w:pPr>
        <w:pStyle w:val="Odsekzoznamu"/>
        <w:spacing w:before="120" w:after="120"/>
        <w:ind w:left="993"/>
        <w:rPr>
          <w:ins w:id="156" w:author="Autor"/>
          <w:rFonts w:asciiTheme="minorHAnsi" w:hAnsiTheme="minorHAnsi"/>
          <w:sz w:val="22"/>
          <w:szCs w:val="22"/>
        </w:rPr>
      </w:pPr>
      <w:ins w:id="157" w:author="Autor">
        <w:r w:rsidRPr="00C83A99">
          <w:rPr>
            <w:rFonts w:asciiTheme="minorHAnsi" w:hAnsiTheme="minorHAnsi"/>
            <w:sz w:val="22"/>
            <w:szCs w:val="22"/>
          </w:rPr>
          <w:t>518 - Ostatné služby</w:t>
        </w:r>
      </w:ins>
    </w:p>
    <w:p w14:paraId="503551BB" w14:textId="77777777" w:rsidR="006D3814" w:rsidRPr="00C83A99" w:rsidRDefault="006D3814" w:rsidP="00EB3643">
      <w:pPr>
        <w:pStyle w:val="Odsekzoznamu"/>
        <w:spacing w:before="120" w:after="120"/>
        <w:ind w:left="993"/>
        <w:rPr>
          <w:ins w:id="158" w:author="Autor"/>
          <w:rFonts w:asciiTheme="minorHAnsi" w:hAnsiTheme="minorHAnsi"/>
          <w:sz w:val="22"/>
          <w:szCs w:val="22"/>
        </w:rPr>
      </w:pPr>
      <w:ins w:id="159" w:author="Autor">
        <w:r w:rsidRPr="00C83A99">
          <w:rPr>
            <w:rFonts w:asciiTheme="minorHAnsi" w:hAnsiTheme="minorHAnsi"/>
            <w:sz w:val="22"/>
            <w:szCs w:val="22"/>
          </w:rPr>
          <w:t>521 - Mzdové výdavky</w:t>
        </w:r>
      </w:ins>
    </w:p>
    <w:p w14:paraId="288D4DF9" w14:textId="77777777" w:rsidR="006D3814" w:rsidRPr="00C83A99" w:rsidRDefault="006D3814" w:rsidP="00EB3643">
      <w:pPr>
        <w:pStyle w:val="Odsekzoznamu"/>
        <w:spacing w:before="120" w:after="120"/>
        <w:ind w:left="993"/>
        <w:rPr>
          <w:ins w:id="160" w:author="Autor"/>
          <w:rFonts w:asciiTheme="minorHAnsi" w:hAnsiTheme="minorHAnsi"/>
          <w:sz w:val="22"/>
          <w:szCs w:val="22"/>
        </w:rPr>
      </w:pPr>
      <w:ins w:id="161" w:author="Autor">
        <w:r w:rsidRPr="00C83A99">
          <w:rPr>
            <w:rFonts w:asciiTheme="minorHAnsi" w:hAnsiTheme="minorHAnsi"/>
            <w:sz w:val="22"/>
            <w:szCs w:val="22"/>
          </w:rPr>
          <w:t>548 - Výdavky na prevádzkovú činnosť</w:t>
        </w:r>
      </w:ins>
    </w:p>
    <w:p w14:paraId="4FF51788" w14:textId="77777777" w:rsidR="006D3814" w:rsidRDefault="006D3814" w:rsidP="00EB3643">
      <w:pPr>
        <w:pStyle w:val="Odsekzoznamu"/>
        <w:spacing w:before="120" w:after="120"/>
        <w:ind w:left="993"/>
        <w:contextualSpacing w:val="0"/>
        <w:rPr>
          <w:ins w:id="162" w:author="Autor"/>
          <w:rFonts w:asciiTheme="minorHAnsi" w:hAnsiTheme="minorHAnsi"/>
          <w:sz w:val="22"/>
          <w:szCs w:val="22"/>
        </w:rPr>
      </w:pPr>
      <w:ins w:id="163" w:author="Autor">
        <w:r w:rsidRPr="00C83A99">
          <w:rPr>
            <w:rFonts w:asciiTheme="minorHAnsi" w:hAnsiTheme="minorHAnsi"/>
            <w:sz w:val="22"/>
            <w:szCs w:val="22"/>
          </w:rPr>
          <w:t>568 - Ostatné finančné výdavky</w:t>
        </w:r>
      </w:ins>
    </w:p>
    <w:p w14:paraId="0894A097" w14:textId="77777777" w:rsidR="006D3814" w:rsidRPr="009F7DF8" w:rsidRDefault="006D3814" w:rsidP="006D3814">
      <w:pPr>
        <w:spacing w:before="120" w:after="120"/>
        <w:rPr>
          <w:ins w:id="164" w:author="Autor"/>
          <w:rFonts w:asciiTheme="minorHAnsi" w:hAnsiTheme="minorHAnsi"/>
          <w:color w:val="000000"/>
        </w:rPr>
      </w:pPr>
      <w:ins w:id="165" w:author="Autor">
        <w:r w:rsidRPr="009F7DF8">
          <w:rPr>
            <w:rFonts w:asciiTheme="minorHAnsi" w:hAnsiTheme="minorHAnsi"/>
          </w:rPr>
          <w:t xml:space="preserve">Výdavky projektu musia byť v súlade s podmienkami oprávnenosti podrobne definovanými v dokumentoch: </w:t>
        </w:r>
      </w:ins>
    </w:p>
    <w:p w14:paraId="48E16EB6" w14:textId="77777777" w:rsidR="006D3814" w:rsidRPr="00EF499E" w:rsidRDefault="006D3814" w:rsidP="006D3814">
      <w:pPr>
        <w:pStyle w:val="Odsekzoznamu"/>
        <w:numPr>
          <w:ilvl w:val="1"/>
          <w:numId w:val="7"/>
        </w:numPr>
        <w:spacing w:before="120" w:after="120"/>
        <w:ind w:left="1134" w:hanging="357"/>
        <w:jc w:val="both"/>
        <w:rPr>
          <w:ins w:id="166" w:author="Autor"/>
          <w:rFonts w:asciiTheme="minorHAnsi" w:hAnsiTheme="minorHAnsi"/>
          <w:sz w:val="22"/>
          <w:szCs w:val="22"/>
        </w:rPr>
      </w:pPr>
      <w:ins w:id="167" w:author="Autor">
        <w:r w:rsidRPr="00EF499E">
          <w:rPr>
            <w:rFonts w:asciiTheme="minorHAnsi" w:hAnsi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2A5A5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EF499E">
          <w:rPr>
            <w:rFonts w:asciiTheme="minorHAnsi" w:hAnsiTheme="minorHAnsi"/>
            <w:sz w:val="22"/>
            <w:szCs w:val="22"/>
          </w:rPr>
          <w:t>);</w:t>
        </w:r>
      </w:ins>
    </w:p>
    <w:p w14:paraId="0B611C41" w14:textId="77777777" w:rsidR="006D3814" w:rsidRPr="00EF499E" w:rsidRDefault="006D3814" w:rsidP="006D3814">
      <w:pPr>
        <w:pStyle w:val="Odsekzoznamu"/>
        <w:numPr>
          <w:ilvl w:val="1"/>
          <w:numId w:val="7"/>
        </w:numPr>
        <w:spacing w:before="120" w:after="120"/>
        <w:ind w:left="1134" w:hanging="357"/>
        <w:jc w:val="both"/>
        <w:rPr>
          <w:ins w:id="168" w:author="Autor"/>
          <w:rFonts w:asciiTheme="minorHAnsi" w:hAnsiTheme="minorHAnsi"/>
          <w:sz w:val="22"/>
          <w:szCs w:val="22"/>
        </w:rPr>
      </w:pPr>
      <w:ins w:id="169" w:author="Autor">
        <w:r w:rsidRPr="00F00643">
          <w:rPr>
            <w:rFonts w:asciiTheme="minorHAnsi" w:hAnsiTheme="minorHAnsi"/>
            <w:sz w:val="22"/>
            <w:szCs w:val="22"/>
          </w:rPr>
          <w:t>Príručka pre prijímateľa pre projekty operačného programu Technická pomoc 2014 - 2020 (</w:t>
        </w:r>
        <w:r>
          <w:fldChar w:fldCharType="begin"/>
        </w:r>
        <w:r>
          <w:instrText xml:space="preserve"> HYPERLINK "http://www.optp.vlada.gov.sk/ine-dokumenty/" </w:instrText>
        </w:r>
        <w:r>
          <w:fldChar w:fldCharType="separate"/>
        </w:r>
        <w:r w:rsidRPr="002A5A5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EF499E">
          <w:rPr>
            <w:rFonts w:asciiTheme="minorHAnsi" w:hAnsiTheme="minorHAnsi"/>
            <w:sz w:val="22"/>
            <w:szCs w:val="22"/>
          </w:rPr>
          <w:t>);</w:t>
        </w:r>
      </w:ins>
    </w:p>
    <w:p w14:paraId="27859ED0" w14:textId="77777777" w:rsidR="006D3814" w:rsidRPr="00EF499E" w:rsidRDefault="006D3814" w:rsidP="006D3814">
      <w:pPr>
        <w:pStyle w:val="Odsekzoznamu"/>
        <w:numPr>
          <w:ilvl w:val="1"/>
          <w:numId w:val="7"/>
        </w:numPr>
        <w:spacing w:before="120" w:after="120"/>
        <w:ind w:left="1134" w:hanging="357"/>
        <w:jc w:val="both"/>
        <w:rPr>
          <w:ins w:id="170" w:author="Autor"/>
          <w:rFonts w:asciiTheme="minorHAnsi" w:hAnsiTheme="minorHAnsi"/>
          <w:sz w:val="22"/>
          <w:szCs w:val="22"/>
        </w:rPr>
      </w:pPr>
      <w:ins w:id="171" w:author="Auto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r>
          <w:fldChar w:fldCharType="begin"/>
        </w:r>
        <w:r>
          <w:instrText xml:space="preserve"> HYPERLINK "http://www.optp.vlada.gov.sk/programovy-dokument/" </w:instrText>
        </w:r>
        <w:r>
          <w:fldChar w:fldCharType="separate"/>
        </w:r>
        <w:r w:rsidRPr="002A5A5B">
          <w:rPr>
            <w:rStyle w:val="Hypertextovprepojenie"/>
            <w:rFonts w:asciiTheme="minorHAnsi" w:hAnsiTheme="minorHAnsi"/>
            <w:sz w:val="22"/>
            <w:szCs w:val="22"/>
          </w:rPr>
          <w:t>http://www.optp.vlada.gov.sk/programovy-dokument/</w:t>
        </w:r>
        <w:r>
          <w:rPr>
            <w:rStyle w:val="Hypertextovprepojenie"/>
            <w:rFonts w:asciiTheme="minorHAnsi" w:hAnsiTheme="minorHAnsi"/>
            <w:sz w:val="22"/>
            <w:szCs w:val="22"/>
          </w:rPr>
          <w:fldChar w:fldCharType="end"/>
        </w:r>
        <w:r w:rsidRPr="002A5A5B">
          <w:rPr>
            <w:rFonts w:asciiTheme="minorHAnsi" w:hAnsiTheme="minorHAnsi"/>
            <w:sz w:val="22"/>
            <w:szCs w:val="22"/>
          </w:rPr>
          <w:t>);</w:t>
        </w:r>
        <w:r w:rsidRPr="00EF499E">
          <w:rPr>
            <w:rFonts w:asciiTheme="minorHAnsi" w:hAnsiTheme="minorHAnsi"/>
            <w:sz w:val="22"/>
            <w:szCs w:val="22"/>
          </w:rPr>
          <w:t xml:space="preserve"> </w:t>
        </w:r>
      </w:ins>
    </w:p>
    <w:p w14:paraId="4C2A6A0D" w14:textId="77777777" w:rsidR="006D3814" w:rsidRPr="00EF499E" w:rsidRDefault="006D3814" w:rsidP="006D3814">
      <w:pPr>
        <w:pStyle w:val="Odsekzoznamu"/>
        <w:numPr>
          <w:ilvl w:val="1"/>
          <w:numId w:val="7"/>
        </w:numPr>
        <w:spacing w:before="120" w:after="120"/>
        <w:ind w:left="1134" w:hanging="357"/>
        <w:jc w:val="both"/>
        <w:rPr>
          <w:ins w:id="172" w:author="Autor"/>
          <w:rFonts w:asciiTheme="minorHAnsi" w:hAnsiTheme="minorHAnsi"/>
          <w:sz w:val="22"/>
          <w:szCs w:val="22"/>
        </w:rPr>
      </w:pPr>
      <w:ins w:id="173" w:author="Auto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r>
          <w:fldChar w:fldCharType="begin"/>
        </w:r>
        <w:r>
          <w:instrText xml:space="preserve"> HYPERLINK "http://www.partnerskadohoda.gov.sk/metodicke-pokyny-cko-a-uv-sr/" </w:instrText>
        </w:r>
        <w:r>
          <w:fldChar w:fldCharType="separate"/>
        </w:r>
        <w:r w:rsidRPr="0042088A">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Pr>
            <w:rStyle w:val="Hypertextovprepojenie"/>
            <w:rFonts w:asciiTheme="minorHAnsi" w:hAnsiTheme="minorHAnsi"/>
            <w:sz w:val="22"/>
            <w:szCs w:val="22"/>
          </w:rPr>
          <w:t>)</w:t>
        </w:r>
        <w:r w:rsidRPr="00EF499E">
          <w:rPr>
            <w:rFonts w:asciiTheme="minorHAnsi" w:hAnsiTheme="minorHAnsi"/>
            <w:sz w:val="22"/>
            <w:szCs w:val="22"/>
          </w:rPr>
          <w:t>;</w:t>
        </w:r>
      </w:ins>
    </w:p>
    <w:p w14:paraId="1233626C" w14:textId="77777777" w:rsidR="006D3814" w:rsidRPr="00EF499E" w:rsidRDefault="006D3814" w:rsidP="006D3814">
      <w:pPr>
        <w:pStyle w:val="Odsekzoznamu"/>
        <w:numPr>
          <w:ilvl w:val="1"/>
          <w:numId w:val="7"/>
        </w:numPr>
        <w:spacing w:before="120" w:after="120"/>
        <w:ind w:left="1134" w:hanging="357"/>
        <w:jc w:val="both"/>
        <w:rPr>
          <w:ins w:id="174" w:author="Autor"/>
          <w:rFonts w:asciiTheme="minorHAnsi" w:hAnsiTheme="minorHAnsi"/>
          <w:sz w:val="22"/>
          <w:szCs w:val="22"/>
        </w:rPr>
      </w:pPr>
      <w:ins w:id="175" w:author="Autor">
        <w:r w:rsidRPr="00F00643">
          <w:rPr>
            <w:rFonts w:asciiTheme="minorHAnsi" w:hAnsiTheme="minorHAnsi"/>
            <w:sz w:val="22"/>
            <w:szCs w:val="22"/>
          </w:rPr>
          <w:t>Metodický pokyn CKO č. 18 k overovaniu hospodárnosti výdavkov na programové obdobie 2014</w:t>
        </w:r>
        <w:r>
          <w:rPr>
            <w:rFonts w:asciiTheme="minorHAnsi" w:hAnsiTheme="minorHAnsi"/>
            <w:sz w:val="22"/>
            <w:szCs w:val="22"/>
          </w:rPr>
          <w:t xml:space="preserve"> </w:t>
        </w:r>
        <w:r w:rsidRPr="00F00643">
          <w:rPr>
            <w:rFonts w:asciiTheme="minorHAnsi" w:hAnsiTheme="minorHAnsi"/>
            <w:sz w:val="22"/>
            <w:szCs w:val="22"/>
          </w:rPr>
          <w:t>-</w:t>
        </w:r>
        <w:r>
          <w:rPr>
            <w:rFonts w:asciiTheme="minorHAnsi" w:hAnsiTheme="minorHAnsi"/>
            <w:sz w:val="22"/>
            <w:szCs w:val="22"/>
          </w:rPr>
          <w:t xml:space="preserve"> </w:t>
        </w:r>
        <w:r w:rsidRPr="00F00643">
          <w:rPr>
            <w:rFonts w:asciiTheme="minorHAnsi" w:hAnsiTheme="minorHAnsi"/>
            <w:sz w:val="22"/>
            <w:szCs w:val="22"/>
          </w:rPr>
          <w:t>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2A5A5B">
          <w:rPr>
            <w:rStyle w:val="Hypertextovprepojenie"/>
            <w:rFonts w:asciiTheme="minorHAnsi" w:hAnsiTheme="minorHAnsi"/>
            <w:sz w:val="22"/>
            <w:szCs w:val="22"/>
          </w:rPr>
          <w:t>);</w:t>
        </w:r>
      </w:ins>
    </w:p>
    <w:p w14:paraId="585379B6" w14:textId="77777777" w:rsidR="006D3814" w:rsidRPr="00EF499E" w:rsidRDefault="006D3814" w:rsidP="006D3814">
      <w:pPr>
        <w:pStyle w:val="Odsekzoznamu"/>
        <w:numPr>
          <w:ilvl w:val="1"/>
          <w:numId w:val="7"/>
        </w:numPr>
        <w:spacing w:before="120" w:after="120"/>
        <w:ind w:left="1134"/>
        <w:contextualSpacing w:val="0"/>
        <w:rPr>
          <w:ins w:id="176" w:author="Autor"/>
          <w:rFonts w:asciiTheme="minorHAnsi" w:hAnsiTheme="minorHAnsi"/>
          <w:color w:val="000000"/>
          <w:sz w:val="22"/>
          <w:szCs w:val="22"/>
        </w:rPr>
      </w:pPr>
      <w:ins w:id="177" w:author="Autor">
        <w:r w:rsidRPr="00EF499E">
          <w:rPr>
            <w:rFonts w:asciiTheme="minorHAnsi" w:hAnsiTheme="minorHAnsi"/>
            <w:color w:val="000000"/>
            <w:sz w:val="22"/>
            <w:szCs w:val="22"/>
          </w:rPr>
          <w:t>Zákony a nariadenia, na ktoré sa uvedené dokumenty odvolávajú.</w:t>
        </w:r>
      </w:ins>
    </w:p>
    <w:p w14:paraId="157128F7" w14:textId="461F5F19" w:rsidR="006D3814" w:rsidRPr="002A5A5B" w:rsidRDefault="006D3814" w:rsidP="006D3814">
      <w:pPr>
        <w:pStyle w:val="Odsekzoznamu"/>
        <w:spacing w:before="120" w:after="120"/>
        <w:ind w:left="709"/>
        <w:contextualSpacing w:val="0"/>
        <w:jc w:val="both"/>
        <w:rPr>
          <w:ins w:id="178" w:author="Autor"/>
          <w:rFonts w:asciiTheme="minorHAnsi" w:hAnsiTheme="minorHAnsi"/>
          <w:i/>
          <w:sz w:val="22"/>
          <w:szCs w:val="22"/>
        </w:rPr>
      </w:pPr>
      <w:ins w:id="179" w:author="Autor">
        <w:r>
          <w:rPr>
            <w:rFonts w:asciiTheme="minorHAnsi" w:hAnsiTheme="minorHAnsi"/>
            <w:i/>
            <w:sz w:val="22"/>
            <w:szCs w:val="22"/>
          </w:rPr>
          <w:t>(Ž</w:t>
        </w:r>
        <w:r>
          <w:rPr>
            <w:rFonts w:asciiTheme="minorHAnsi" w:hAnsiTheme="minorHAnsi" w:cstheme="minorHAnsi"/>
            <w:i/>
            <w:sz w:val="22"/>
            <w:szCs w:val="22"/>
          </w:rPr>
          <w:t xml:space="preserve">iadateľ </w:t>
        </w:r>
        <w:r w:rsidRPr="002A5A5B">
          <w:rPr>
            <w:rFonts w:asciiTheme="minorHAnsi" w:hAnsiTheme="minorHAnsi"/>
            <w:i/>
            <w:sz w:val="22"/>
            <w:szCs w:val="22"/>
          </w:rPr>
          <w:t>uvedie skupiny výdavkov vo formulári ŽoNFP, v rámci časti č. 11.A - Rozpočet žiadateľa.)</w:t>
        </w:r>
      </w:ins>
    </w:p>
    <w:p w14:paraId="313D4A26" w14:textId="77777777" w:rsidR="006D3814" w:rsidRPr="000E1C22" w:rsidRDefault="006D3814" w:rsidP="006D3814">
      <w:pPr>
        <w:pStyle w:val="Odsekzoznamu"/>
        <w:spacing w:before="120"/>
        <w:ind w:left="1440"/>
        <w:rPr>
          <w:ins w:id="180" w:author="Autor"/>
          <w:rFonts w:asciiTheme="minorHAnsi" w:hAnsiTheme="minorHAnsi"/>
          <w:color w:val="000000"/>
          <w:sz w:val="22"/>
          <w:szCs w:val="22"/>
        </w:rPr>
      </w:pPr>
    </w:p>
    <w:p w14:paraId="4C48B286" w14:textId="27555F94" w:rsidR="006D3814" w:rsidRPr="00EB3643" w:rsidRDefault="006D3814" w:rsidP="00EB3643">
      <w:pPr>
        <w:pStyle w:val="Odsekzoznamu"/>
        <w:numPr>
          <w:ilvl w:val="0"/>
          <w:numId w:val="43"/>
        </w:numPr>
        <w:spacing w:before="120" w:after="120"/>
        <w:ind w:left="714" w:hanging="357"/>
        <w:contextualSpacing w:val="0"/>
        <w:rPr>
          <w:ins w:id="181" w:author="Autor"/>
          <w:rFonts w:asciiTheme="minorHAnsi" w:hAnsiTheme="minorHAnsi"/>
          <w:color w:val="000000"/>
          <w:sz w:val="22"/>
          <w:szCs w:val="22"/>
        </w:rPr>
      </w:pPr>
      <w:ins w:id="182" w:author="Autor">
        <w:r w:rsidRPr="00EB3643">
          <w:rPr>
            <w:rFonts w:asciiTheme="minorHAnsi" w:hAnsiTheme="minorHAnsi"/>
            <w:color w:val="000000"/>
            <w:sz w:val="22"/>
            <w:szCs w:val="22"/>
          </w:rPr>
          <w:t>časová oprávnenosť výdavkov</w:t>
        </w:r>
      </w:ins>
    </w:p>
    <w:p w14:paraId="389E0FD7" w14:textId="3F5642D6" w:rsidR="006D3814" w:rsidRPr="00301900" w:rsidRDefault="006D3814" w:rsidP="006D3814">
      <w:pPr>
        <w:pStyle w:val="Odsekzoznamu"/>
        <w:jc w:val="both"/>
        <w:rPr>
          <w:ins w:id="183" w:author="Autor"/>
          <w:rFonts w:asciiTheme="minorHAnsi" w:hAnsiTheme="minorHAnsi"/>
          <w:color w:val="000000"/>
          <w:sz w:val="22"/>
          <w:szCs w:val="22"/>
        </w:rPr>
      </w:pPr>
      <w:ins w:id="184" w:author="Auto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rozhodnutia o schválení žiadosti o</w:t>
        </w:r>
        <w:del w:id="185" w:author="Autor">
          <w:r w:rsidRPr="000E1C22" w:rsidDel="001A0D71">
            <w:rPr>
              <w:rFonts w:asciiTheme="minorHAnsi" w:hAnsiTheme="minorHAnsi"/>
              <w:color w:val="000000"/>
              <w:sz w:val="22"/>
              <w:szCs w:val="22"/>
            </w:rPr>
            <w:delText> </w:delText>
          </w:r>
        </w:del>
        <w:r w:rsidR="001A0D71">
          <w:rPr>
            <w:rFonts w:asciiTheme="minorHAnsi" w:hAnsiTheme="minorHAnsi"/>
            <w:color w:val="000000"/>
            <w:sz w:val="22"/>
            <w:szCs w:val="22"/>
          </w:rPr>
          <w:t> </w:t>
        </w:r>
        <w:r w:rsidRPr="000E1C22">
          <w:rPr>
            <w:rFonts w:asciiTheme="minorHAnsi" w:hAnsiTheme="minorHAnsi"/>
            <w:color w:val="000000"/>
            <w:sz w:val="22"/>
            <w:szCs w:val="22"/>
          </w:rPr>
          <w:t>NFP</w:t>
        </w:r>
        <w:r w:rsidR="001A0D71">
          <w:rPr>
            <w:rFonts w:asciiTheme="minorHAnsi" w:hAnsiTheme="minorHAnsi"/>
            <w:color w:val="000000"/>
            <w:sz w:val="22"/>
            <w:szCs w:val="22"/>
          </w:rPr>
          <w:t xml:space="preserve"> </w:t>
        </w:r>
        <w:r w:rsidRPr="00EF499E">
          <w:rPr>
            <w:rFonts w:asciiTheme="minorHAnsi" w:hAnsiTheme="minorHAnsi"/>
            <w:color w:val="000000"/>
            <w:sz w:val="22"/>
            <w:szCs w:val="22"/>
          </w:rPr>
          <w:t>nemá vplyv na počiatočný dátum oprávnenosti výdavkov.</w:t>
        </w:r>
      </w:ins>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50136A48"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w:t>
      </w:r>
      <w:del w:id="186" w:author="Autor">
        <w:r w:rsidRPr="00E316F7" w:rsidDel="00C913A0">
          <w:delText>zmluve o NFP/internom R</w:delText>
        </w:r>
      </w:del>
      <w:ins w:id="187" w:author="Autor">
        <w:r w:rsidR="00C913A0">
          <w:t>r</w:t>
        </w:r>
      </w:ins>
      <w:r w:rsidRPr="00E316F7">
        <w:t>ozhodnutí</w:t>
      </w:r>
      <w:ins w:id="188" w:author="Autor">
        <w:r w:rsidR="00C913A0">
          <w:t xml:space="preserve"> o schválení</w:t>
        </w:r>
      </w:ins>
      <w:r w:rsidRPr="00E316F7">
        <w:t xml:space="preserve"> žiadosti o</w:t>
      </w:r>
      <w:r w:rsidR="009F7DF8">
        <w:t> </w:t>
      </w:r>
      <w:r w:rsidRPr="00E316F7">
        <w:t xml:space="preserve">NFP. </w:t>
      </w:r>
    </w:p>
    <w:p w14:paraId="3BD3657D" w14:textId="3B16002E"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w:t>
      </w:r>
      <w:del w:id="189" w:author="Autor">
        <w:r w:rsidRPr="00E316F7" w:rsidDel="00C913A0">
          <w:delText>zmluvy o NFP/</w:delText>
        </w:r>
        <w:r w:rsidR="005768F5" w:rsidRPr="00E316F7" w:rsidDel="00C913A0">
          <w:delText>interného R</w:delText>
        </w:r>
      </w:del>
      <w:ins w:id="190" w:author="Autor">
        <w:r w:rsidR="00C913A0">
          <w:t>r</w:t>
        </w:r>
      </w:ins>
      <w:r w:rsidR="005768F5" w:rsidRPr="00E316F7">
        <w:t xml:space="preserve">ozhodnutia </w:t>
      </w:r>
      <w:ins w:id="191" w:author="Autor">
        <w:r w:rsidR="00C913A0">
          <w:t xml:space="preserve">o schválení </w:t>
        </w:r>
      </w:ins>
      <w:r w:rsidR="005768F5" w:rsidRPr="00E316F7">
        <w:t>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33A9B78A"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t>
      </w:r>
      <w:ins w:id="192" w:author="Autor">
        <w:r w:rsidR="00C913A0">
          <w:rPr>
            <w:rFonts w:asciiTheme="minorHAnsi" w:hAnsiTheme="minorHAnsi" w:cstheme="minorHAnsi"/>
          </w:rPr>
          <w:t xml:space="preserve">webovom sídle gestora HP RMŽ a ND </w:t>
        </w:r>
        <w:r w:rsidR="00C913A0">
          <w:fldChar w:fldCharType="begin"/>
        </w:r>
        <w:r w:rsidR="00C913A0">
          <w:instrText xml:space="preserve"> HYPERLINK "https://www.horizontalneprincipy.gov.sk/" </w:instrText>
        </w:r>
        <w:r w:rsidR="00C913A0">
          <w:fldChar w:fldCharType="separate"/>
        </w:r>
        <w:r w:rsidR="00C913A0" w:rsidRPr="00A41685">
          <w:rPr>
            <w:rStyle w:val="Hypertextovprepojenie"/>
            <w:rFonts w:asciiTheme="minorHAnsi" w:hAnsiTheme="minorHAnsi" w:cstheme="minorHAnsi"/>
          </w:rPr>
          <w:t>https://www.horizontalneprincipy.gov.sk/</w:t>
        </w:r>
        <w:r w:rsidR="00C913A0">
          <w:rPr>
            <w:rStyle w:val="Hypertextovprepojenie"/>
            <w:rFonts w:asciiTheme="minorHAnsi" w:hAnsiTheme="minorHAnsi" w:cstheme="minorHAnsi"/>
          </w:rPr>
          <w:fldChar w:fldCharType="end"/>
        </w:r>
      </w:ins>
      <w:del w:id="193" w:author="Autor">
        <w:r w:rsidDel="00C913A0">
          <w:rPr>
            <w:rFonts w:asciiTheme="minorHAnsi" w:hAnsiTheme="minorHAnsi" w:cstheme="minorHAnsi"/>
          </w:rPr>
          <w:delText xml:space="preserve">webových sídlach gestora </w:delText>
        </w:r>
        <w:r w:rsidR="0031502B" w:rsidDel="00C913A0">
          <w:fldChar w:fldCharType="begin"/>
        </w:r>
        <w:r w:rsidR="0031502B" w:rsidDel="00C913A0">
          <w:delInstrText xml:space="preserve"> HYPERLINK "http://www.gender.gov.sk" </w:delInstrText>
        </w:r>
        <w:r w:rsidR="0031502B" w:rsidDel="00C913A0">
          <w:fldChar w:fldCharType="separate"/>
        </w:r>
        <w:r w:rsidRPr="009B12B9" w:rsidDel="00C913A0">
          <w:rPr>
            <w:rStyle w:val="Hypertextovprepojenie"/>
            <w:rFonts w:asciiTheme="minorHAnsi" w:hAnsiTheme="minorHAnsi" w:cstheme="minorHAnsi"/>
          </w:rPr>
          <w:delText>www.gender.gov.sk</w:delText>
        </w:r>
        <w:r w:rsidR="0031502B" w:rsidDel="00C913A0">
          <w:rPr>
            <w:rStyle w:val="Hypertextovprepojenie"/>
            <w:rFonts w:asciiTheme="minorHAnsi" w:hAnsiTheme="minorHAnsi" w:cstheme="minorHAnsi"/>
          </w:rPr>
          <w:fldChar w:fldCharType="end"/>
        </w:r>
        <w:r w:rsidDel="00C913A0">
          <w:rPr>
            <w:rFonts w:asciiTheme="minorHAnsi" w:hAnsiTheme="minorHAnsi" w:cstheme="minorHAnsi"/>
          </w:rPr>
          <w:delText xml:space="preserve"> a </w:delText>
        </w:r>
        <w:r w:rsidR="0031502B" w:rsidDel="00C913A0">
          <w:fldChar w:fldCharType="begin"/>
        </w:r>
        <w:r w:rsidR="0031502B" w:rsidDel="00C913A0">
          <w:delInstrText xml:space="preserve"> HYPERLINK "http://www.diskriminacia.gov.sk" </w:delInstrText>
        </w:r>
        <w:r w:rsidR="0031502B" w:rsidDel="00C913A0">
          <w:fldChar w:fldCharType="separate"/>
        </w:r>
        <w:r w:rsidRPr="009B12B9" w:rsidDel="00C913A0">
          <w:rPr>
            <w:rStyle w:val="Hypertextovprepojenie"/>
            <w:rFonts w:asciiTheme="minorHAnsi" w:hAnsiTheme="minorHAnsi" w:cstheme="minorHAnsi"/>
          </w:rPr>
          <w:delText>http://www.diskriminacia.gov.sk</w:delText>
        </w:r>
        <w:r w:rsidR="0031502B" w:rsidDel="00C913A0">
          <w:rPr>
            <w:rStyle w:val="Hypertextovprepojenie"/>
            <w:rFonts w:asciiTheme="minorHAnsi" w:hAnsiTheme="minorHAnsi" w:cstheme="minorHAnsi"/>
          </w:rPr>
          <w:fldChar w:fldCharType="end"/>
        </w:r>
      </w:del>
      <w:r>
        <w:rPr>
          <w:rFonts w:asciiTheme="minorHAnsi" w:hAnsiTheme="minorHAnsi" w:cstheme="minorHAnsi"/>
        </w:rPr>
        <w:t>.</w:t>
      </w:r>
    </w:p>
    <w:p w14:paraId="74480AB7" w14:textId="2E587676"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w:t>
      </w:r>
      <w:ins w:id="194" w:author="Autor">
        <w:r w:rsidR="001E4F9F">
          <w:t>,</w:t>
        </w:r>
      </w:ins>
      <w:r w:rsidR="00A23B1F" w:rsidRPr="002A5A5B">
        <w:t xml:space="preserve"> </w:t>
      </w:r>
      <w:ins w:id="195" w:author="Autor">
        <w:r w:rsidR="001E4F9F" w:rsidRPr="00D60320">
          <w:rPr>
            <w:rFonts w:asciiTheme="minorHAnsi" w:eastAsiaTheme="minorHAnsi" w:hAnsiTheme="minorHAnsi" w:cstheme="minorHAnsi"/>
            <w:color w:val="000000"/>
          </w:rPr>
          <w:t>ak budú vyžadované a</w:t>
        </w:r>
        <w:r w:rsidR="001E4F9F">
          <w:rPr>
            <w:rFonts w:asciiTheme="minorHAnsi" w:eastAsiaTheme="minorHAnsi" w:hAnsiTheme="minorHAnsi" w:cstheme="minorHAnsi"/>
            <w:color w:val="000000"/>
          </w:rPr>
          <w:t> </w:t>
        </w:r>
        <w:r w:rsidR="001E4F9F" w:rsidRPr="00D60320">
          <w:rPr>
            <w:rFonts w:asciiTheme="minorHAnsi" w:eastAsiaTheme="minorHAnsi" w:hAnsiTheme="minorHAnsi" w:cstheme="minorHAnsi"/>
            <w:color w:val="000000"/>
          </w:rPr>
          <w:t xml:space="preserve">uvedené v </w:t>
        </w:r>
        <w:r w:rsidR="001E4F9F">
          <w:rPr>
            <w:rFonts w:asciiTheme="minorHAnsi" w:eastAsiaTheme="minorHAnsi" w:hAnsiTheme="minorHAnsi" w:cstheme="minorHAnsi"/>
            <w:color w:val="000000"/>
          </w:rPr>
          <w:t>p</w:t>
        </w:r>
        <w:r w:rsidR="001E4F9F" w:rsidRPr="00D60320">
          <w:rPr>
            <w:rFonts w:asciiTheme="minorHAnsi" w:eastAsiaTheme="minorHAnsi" w:hAnsiTheme="minorHAnsi" w:cstheme="minorHAnsi"/>
            <w:color w:val="000000"/>
          </w:rPr>
          <w:t xml:space="preserve">rílohe č. 2 </w:t>
        </w:r>
        <w:r w:rsidR="001E4F9F">
          <w:rPr>
            <w:rFonts w:asciiTheme="minorHAnsi" w:eastAsiaTheme="minorHAnsi" w:hAnsiTheme="minorHAnsi" w:cstheme="minorHAnsi"/>
            <w:color w:val="000000"/>
          </w:rPr>
          <w:t>rozhodnutia o schválení Ž</w:t>
        </w:r>
        <w:r w:rsidR="001E4F9F" w:rsidRPr="00D60320">
          <w:rPr>
            <w:rFonts w:asciiTheme="minorHAnsi" w:eastAsiaTheme="minorHAnsi" w:hAnsiTheme="minorHAnsi" w:cstheme="minorHAnsi"/>
            <w:color w:val="000000"/>
          </w:rPr>
          <w:t>oNFP</w:t>
        </w:r>
      </w:ins>
      <w:del w:id="196" w:author="Autor">
        <w:r w:rsidR="00A23B1F" w:rsidRPr="002A5A5B" w:rsidDel="001E4F9F">
          <w:delText>a sú</w:delText>
        </w:r>
        <w:r w:rsidRPr="00706AEA" w:rsidDel="001E4F9F">
          <w:delText xml:space="preserve"> uvedené v Prílohe č. 2 </w:delText>
        </w:r>
        <w:r w:rsidR="00611B26" w:rsidRPr="00677906" w:rsidDel="001E4F9F">
          <w:delText>z</w:delText>
        </w:r>
        <w:r w:rsidRPr="00677906" w:rsidDel="001E4F9F">
          <w:delText>mluvy o  NFP</w:delText>
        </w:r>
      </w:del>
      <w:r w:rsidR="00836039" w:rsidRPr="00677906">
        <w:t>.</w:t>
      </w:r>
      <w:r w:rsidR="00A64129" w:rsidRPr="00677906">
        <w:t xml:space="preserve"> </w:t>
      </w:r>
    </w:p>
    <w:p w14:paraId="5DC20F0E" w14:textId="4F023C47" w:rsidR="00836039" w:rsidRPr="0023573A" w:rsidRDefault="00A64129" w:rsidP="002A5A5B">
      <w:pPr>
        <w:spacing w:before="120" w:after="120" w:line="240" w:lineRule="auto"/>
        <w:ind w:firstLine="360"/>
        <w:jc w:val="both"/>
      </w:pPr>
      <w:r w:rsidRPr="0023573A">
        <w:t xml:space="preserve">V priebehu implementácie projektu môže byť rozsah požadovaných iných údajov upravený (rozšírený, resp. zúžený) a poskytovanie týchto údajov bude prebiehať v súlade s podmienkami </w:t>
      </w:r>
      <w:del w:id="197" w:author="Autor">
        <w:r w:rsidRPr="0023573A" w:rsidDel="001E4F9F">
          <w:delText xml:space="preserve">dohodnutými </w:delText>
        </w:r>
      </w:del>
      <w:ins w:id="198" w:author="Autor">
        <w:r w:rsidR="001E4F9F">
          <w:t>uvedenými</w:t>
        </w:r>
        <w:r w:rsidR="001E4F9F" w:rsidRPr="0023573A">
          <w:t xml:space="preserve"> </w:t>
        </w:r>
        <w:r w:rsidR="001E4F9F" w:rsidRPr="0012621C">
          <w:rPr>
            <w:rFonts w:asciiTheme="minorHAnsi" w:eastAsiaTheme="minorHAnsi" w:hAnsiTheme="minorHAnsi" w:cstheme="minorHAnsi"/>
            <w:bCs/>
            <w:color w:val="000000"/>
          </w:rPr>
          <w:t>v</w:t>
        </w:r>
        <w:r w:rsidR="001E4F9F">
          <w:rPr>
            <w:rFonts w:asciiTheme="minorHAnsi" w:eastAsiaTheme="minorHAnsi" w:hAnsiTheme="minorHAnsi" w:cstheme="minorHAnsi"/>
            <w:bCs/>
            <w:color w:val="000000"/>
          </w:rPr>
          <w:t> rozhodnutí o schválení Ž</w:t>
        </w:r>
        <w:r w:rsidR="001E4F9F" w:rsidRPr="0012621C">
          <w:rPr>
            <w:rFonts w:asciiTheme="minorHAnsi" w:eastAsiaTheme="minorHAnsi" w:hAnsiTheme="minorHAnsi" w:cstheme="minorHAnsi"/>
            <w:bCs/>
            <w:color w:val="000000"/>
          </w:rPr>
          <w:t>oNFP</w:t>
        </w:r>
      </w:ins>
      <w:del w:id="199" w:author="Autor">
        <w:r w:rsidRPr="0023573A" w:rsidDel="001E4F9F">
          <w:delText>v zmluve o NFP</w:delText>
        </w:r>
      </w:del>
      <w:r w:rsidRPr="0023573A">
        <w:t>.</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5440F45E"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w:t>
      </w:r>
      <w:r w:rsidR="00B249AB">
        <w:t>zákona č. 513/1991 Zb. Obchodný zákonník v znení neskorších predpisov</w:t>
      </w:r>
      <w:r w:rsidRPr="002A5A5B">
        <w:t xml:space="preserve">. </w:t>
      </w:r>
      <w:r w:rsidR="00AA055F">
        <w:t xml:space="preserve"> </w:t>
      </w:r>
      <w:r w:rsidR="00E5111D" w:rsidRPr="00706AEA">
        <w:t xml:space="preserve">V prípade, ak je prijímateľ a RO OP TP tá istá osoba, </w:t>
      </w:r>
      <w:r w:rsidR="00630ECB" w:rsidRPr="00706AEA">
        <w:t>z</w:t>
      </w:r>
      <w:r w:rsidR="00E5111D" w:rsidRPr="00706AEA">
        <w:t>mluva o NFP sa neuzatvára a práva a povinnosti sú upravené</w:t>
      </w:r>
      <w:del w:id="200" w:author="Autor">
        <w:r w:rsidR="00E5111D" w:rsidRPr="00706AEA" w:rsidDel="002F302A">
          <w:delText xml:space="preserve"> </w:delText>
        </w:r>
        <w:r w:rsidR="00B249AB" w:rsidDel="002F302A">
          <w:delText>interným</w:delText>
        </w:r>
      </w:del>
      <w:r w:rsidR="00B249AB">
        <w:t xml:space="preserve"> </w:t>
      </w:r>
      <w:r w:rsidR="00E5111D" w:rsidRPr="00706AEA">
        <w:t xml:space="preserve">rozhodnutím o schválení ŽoNFP. </w:t>
      </w:r>
    </w:p>
    <w:p w14:paraId="07E8C270" w14:textId="5F203E4D" w:rsidR="00E5111D" w:rsidRPr="00677906" w:rsidRDefault="00E5111D" w:rsidP="002A5A5B">
      <w:pPr>
        <w:spacing w:before="120" w:after="120" w:line="240" w:lineRule="auto"/>
        <w:ind w:firstLine="357"/>
        <w:jc w:val="both"/>
      </w:pPr>
      <w:r w:rsidRPr="00706AEA">
        <w:t xml:space="preserve">Rozhodnutie o schválení ŽoNFP nadobúda </w:t>
      </w:r>
      <w:r w:rsidR="00B249AB">
        <w:rPr>
          <w:rFonts w:asciiTheme="minorHAnsi" w:hAnsiTheme="minorHAnsi"/>
        </w:rPr>
        <w:t>platnosť doručením prijímateľovi a</w:t>
      </w:r>
      <w:r w:rsidR="00B249AB" w:rsidRPr="00706AEA">
        <w:t xml:space="preserve"> </w:t>
      </w:r>
      <w:r w:rsidRPr="00706AEA">
        <w:t xml:space="preserve">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27"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42BEF167" w:rsidR="00E8274E" w:rsidRPr="00677906" w:rsidRDefault="002F302A" w:rsidP="002A5A5B">
      <w:pPr>
        <w:spacing w:before="120" w:after="120" w:line="240" w:lineRule="auto"/>
        <w:ind w:firstLine="360"/>
        <w:jc w:val="both"/>
      </w:pPr>
      <w:ins w:id="201" w:author="Autor">
        <w:r>
          <w:rPr>
            <w:rFonts w:asciiTheme="minorHAnsi" w:hAnsiTheme="minorHAnsi" w:cstheme="minorHAnsi"/>
          </w:rPr>
          <w:t>P</w:t>
        </w:r>
        <w:r w:rsidRPr="00E67233">
          <w:rPr>
            <w:rFonts w:asciiTheme="minorHAnsi" w:hAnsiTheme="minorHAnsi" w:cstheme="minorHAnsi"/>
          </w:rPr>
          <w:t>rávny nárok na poskytnutie príspevku vzniká nadobudnutím právoplatnosti rozhodnutia o schválení ŽoNFP</w:t>
        </w:r>
        <w:r w:rsidRPr="00666BEC">
          <w:rPr>
            <w:rFonts w:asciiTheme="minorHAnsi" w:hAnsiTheme="minorHAnsi" w:cstheme="minorHAnsi"/>
          </w:rPr>
          <w:t xml:space="preserve">. Od tohto dňa </w:t>
        </w:r>
        <w:r w:rsidRPr="00E67233">
          <w:rPr>
            <w:rFonts w:asciiTheme="minorHAnsi" w:eastAsiaTheme="minorHAnsi" w:hAnsiTheme="minorHAnsi" w:cstheme="minorHAnsi"/>
            <w:color w:val="000000"/>
          </w:rPr>
          <w:t>sú obe</w:t>
        </w:r>
        <w:r>
          <w:rPr>
            <w:rFonts w:asciiTheme="minorHAnsi" w:eastAsiaTheme="minorHAnsi" w:hAnsiTheme="minorHAnsi" w:cstheme="minorHAnsi"/>
            <w:color w:val="000000"/>
          </w:rPr>
          <w:t xml:space="preserve"> </w:t>
        </w:r>
        <w:r w:rsidRPr="00E67233">
          <w:rPr>
            <w:rFonts w:asciiTheme="minorHAnsi" w:eastAsiaTheme="minorHAnsi" w:hAnsiTheme="minorHAnsi" w:cstheme="minorHAnsi"/>
            <w:color w:val="000000"/>
          </w:rPr>
          <w:t>strany viazané</w:t>
        </w:r>
        <w:r w:rsidDel="002F302A">
          <w:t xml:space="preserve"> </w:t>
        </w:r>
      </w:ins>
      <w:del w:id="202" w:author="Autor">
        <w:r w:rsidR="00AA055F" w:rsidDel="002F302A">
          <w:delText>Odo</w:delText>
        </w:r>
        <w:r w:rsidR="00AA055F" w:rsidRPr="00677906" w:rsidDel="002F302A">
          <w:delText xml:space="preserve"> </w:delText>
        </w:r>
        <w:r w:rsidR="00AA055F" w:rsidDel="002F302A">
          <w:delText>dňa</w:delText>
        </w:r>
        <w:r w:rsidR="00AA055F" w:rsidRPr="00677906" w:rsidDel="002F302A">
          <w:delText xml:space="preserve"> </w:delText>
        </w:r>
        <w:r w:rsidR="00E8274E" w:rsidRPr="00677906" w:rsidDel="002F302A">
          <w:delText xml:space="preserve">nadobudnutia účinnosti rozhodnutia o schválení ŽoNFP </w:delText>
        </w:r>
        <w:r w:rsidR="00AA055F" w:rsidDel="002F302A">
          <w:delText>je prijímateľ</w:delText>
        </w:r>
        <w:r w:rsidR="00E8274E" w:rsidRPr="00677906" w:rsidDel="002F302A">
          <w:delText xml:space="preserve"> </w:delText>
        </w:r>
        <w:r w:rsidR="00AA055F" w:rsidRPr="00677906" w:rsidDel="002F302A">
          <w:delText>viazan</w:delText>
        </w:r>
        <w:r w:rsidR="00AA055F" w:rsidDel="002F302A">
          <w:delText>ý</w:delText>
        </w:r>
        <w:r w:rsidR="00AA055F" w:rsidRPr="00677906" w:rsidDel="002F302A">
          <w:delText xml:space="preserve"> </w:delText>
        </w:r>
      </w:del>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23255F23" w:rsidR="00C2224F" w:rsidRDefault="00E8274E" w:rsidP="002A5A5B">
      <w:pPr>
        <w:autoSpaceDE w:val="0"/>
        <w:autoSpaceDN w:val="0"/>
        <w:adjustRightInd w:val="0"/>
        <w:spacing w:before="120" w:after="120" w:line="240" w:lineRule="auto"/>
        <w:ind w:firstLine="540"/>
        <w:jc w:val="both"/>
      </w:pPr>
      <w:r w:rsidRPr="00677906">
        <w:t xml:space="preserve">Zmeny projektov </w:t>
      </w:r>
      <w:del w:id="203" w:author="Autor">
        <w:r w:rsidRPr="00677906" w:rsidDel="00836FD2">
          <w:delText xml:space="preserve">ako aj podmienky a spôsob ukončovania zmluvného vzťahu </w:delText>
        </w:r>
      </w:del>
      <w:r w:rsidRPr="00677906">
        <w:t>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004757BC" w:rsidR="00AA055F" w:rsidRDefault="00456655" w:rsidP="002A5A5B">
      <w:pPr>
        <w:spacing w:before="120" w:after="120" w:line="240" w:lineRule="auto"/>
        <w:ind w:firstLine="540"/>
        <w:jc w:val="both"/>
        <w:rPr>
          <w:rFonts w:eastAsiaTheme="minorHAnsi"/>
        </w:rPr>
      </w:pPr>
      <w:r>
        <w:rPr>
          <w:rFonts w:eastAsiaTheme="minorHAnsi"/>
        </w:rPr>
        <w:t>V</w:t>
      </w:r>
      <w:r w:rsidR="00163A44" w:rsidRPr="002A5A5B">
        <w:rPr>
          <w:rFonts w:eastAsiaTheme="minorHAnsi"/>
        </w:rPr>
        <w:t xml:space="preserve"> riadne odôvodnených prípadoch môže RO OP TP pristúpiť k podpisu </w:t>
      </w:r>
      <w:r w:rsidR="00AA055F" w:rsidRPr="00677906">
        <w:t>rozhodnutia o schválení ŽoNFP</w:t>
      </w:r>
      <w:r w:rsidR="00D55EBA">
        <w:rPr>
          <w:rFonts w:eastAsiaTheme="minorHAnsi"/>
        </w:rPr>
        <w:t xml:space="preserve"> </w:t>
      </w:r>
      <w:r w:rsidR="00163A44" w:rsidRPr="002A5A5B">
        <w:rPr>
          <w:rFonts w:eastAsiaTheme="minorHAnsi"/>
        </w:rPr>
        <w:t>v</w:t>
      </w:r>
      <w:r>
        <w:rPr>
          <w:rFonts w:eastAsiaTheme="minorHAnsi"/>
        </w:rPr>
        <w:t> listinnej podobe</w:t>
      </w:r>
      <w:r w:rsidR="00163A44" w:rsidRPr="002A5A5B">
        <w:rPr>
          <w:rFonts w:eastAsiaTheme="minorHAnsi"/>
        </w:rPr>
        <w:t xml:space="preserv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4BFD758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559298A8"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w:t>
      </w:r>
      <w:r w:rsidR="00D93710">
        <w:rPr>
          <w:rFonts w:ascii="Calibri" w:hAnsi="Calibri"/>
          <w:sz w:val="22"/>
          <w:szCs w:val="22"/>
        </w:rPr>
        <w:t xml:space="preserve"> a</w:t>
      </w:r>
      <w:r w:rsidRPr="00677906">
        <w:rPr>
          <w:rFonts w:ascii="Calibri" w:hAnsi="Calibri"/>
          <w:sz w:val="22"/>
          <w:szCs w:val="22"/>
        </w:rPr>
        <w:t xml:space="preserve"> priezvisko.</w:t>
      </w:r>
    </w:p>
    <w:p w14:paraId="4D227072" w14:textId="16C324BE" w:rsidR="009D0DD2" w:rsidRDefault="009F0023" w:rsidP="002A5A5B">
      <w:pPr>
        <w:spacing w:before="120" w:after="120" w:line="240" w:lineRule="auto"/>
        <w:ind w:firstLine="360"/>
        <w:jc w:val="both"/>
      </w:pPr>
      <w:r w:rsidRPr="00677906">
        <w:t xml:space="preserve">CKO na základe údajov získaných z ITMS 2014+ alebo v nevyhnutných prípadoch na základe žiadosti CKO poskytnutých od RO zverejňuje na svojom webovom sídle </w:t>
      </w:r>
      <w:hyperlink r:id="rId28" w:history="1">
        <w:r w:rsidR="00D93710" w:rsidRPr="00766DB4">
          <w:rPr>
            <w:rStyle w:val="Hypertextovprepojenie"/>
          </w:rPr>
          <w:t>www.partnerskadohoda.gov</w:t>
        </w:r>
        <w:r w:rsidR="00D93710" w:rsidRPr="00F90694">
          <w:rPr>
            <w:rStyle w:val="Hypertextovprepojenie"/>
          </w:rPr>
          <w:t>.sk</w:t>
        </w:r>
      </w:hyperlink>
      <w:r w:rsidR="00D93710">
        <w:rPr>
          <w:rStyle w:val="Hypertextovprepojenie"/>
        </w:rPr>
        <w:t xml:space="preserve"> </w:t>
      </w:r>
      <w:r w:rsidRPr="00677906">
        <w:t>údaje o zmluvách, ktoré nadobudli účinnosť a o právoplatných rozhodnutiach o</w:t>
      </w:r>
      <w:r w:rsidR="001A15A3">
        <w:t> </w:t>
      </w:r>
      <w:r w:rsidRPr="00677906">
        <w:t>schválení</w:t>
      </w:r>
      <w:r w:rsidR="001A15A3">
        <w:t xml:space="preserve"> ŽoNFP</w:t>
      </w:r>
      <w:r w:rsidRPr="00677906">
        <w:t xml:space="preserve">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29"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8F6E94">
        <w:tc>
          <w:tcPr>
            <w:tcW w:w="4531"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531"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8F6E94">
        <w:tc>
          <w:tcPr>
            <w:tcW w:w="4531"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8F6E94">
        <w:tc>
          <w:tcPr>
            <w:tcW w:w="4531"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8F6E94">
        <w:tc>
          <w:tcPr>
            <w:tcW w:w="4606" w:type="dxa"/>
            <w:shd w:val="clear" w:color="auto" w:fill="DBE5F1" w:themeFill="accent1" w:themeFillTint="33"/>
          </w:tcPr>
          <w:p w14:paraId="0A1BA224" w14:textId="77777777" w:rsidR="00E2417A" w:rsidRPr="002A5A5B" w:rsidRDefault="00E2417A" w:rsidP="00580E28">
            <w:pPr>
              <w:jc w:val="both"/>
              <w:rPr>
                <w:rFonts w:asciiTheme="minorHAnsi" w:hAnsiTheme="minorHAnsi"/>
              </w:rPr>
            </w:pPr>
          </w:p>
        </w:tc>
        <w:tc>
          <w:tcPr>
            <w:tcW w:w="4606" w:type="dxa"/>
            <w:shd w:val="clear" w:color="auto" w:fill="DBE5F1" w:themeFill="accent1" w:themeFillTint="33"/>
          </w:tcPr>
          <w:p w14:paraId="61280296" w14:textId="77777777" w:rsidR="00E2417A" w:rsidRPr="002A5A5B" w:rsidRDefault="00E2417A" w:rsidP="00E412B9">
            <w:pPr>
              <w:jc w:val="both"/>
              <w:rPr>
                <w:rFonts w:asciiTheme="minorHAnsi" w:hAnsiTheme="minorHAnsi"/>
              </w:rPr>
            </w:pPr>
          </w:p>
        </w:tc>
      </w:tr>
      <w:tr w:rsidR="00E2417A" w:rsidRPr="00301900" w14:paraId="2EFE8DAD" w14:textId="77777777" w:rsidTr="008F6E94">
        <w:tc>
          <w:tcPr>
            <w:tcW w:w="4606" w:type="dxa"/>
            <w:shd w:val="clear" w:color="auto" w:fill="95B3D7" w:themeFill="accent1" w:themeFillTint="99"/>
          </w:tcPr>
          <w:p w14:paraId="2E228D3F" w14:textId="33D9F2C5" w:rsidR="00E2417A" w:rsidRPr="002A5A5B" w:rsidRDefault="00E2417A" w:rsidP="00580E28">
            <w:pPr>
              <w:jc w:val="both"/>
              <w:rPr>
                <w:rFonts w:asciiTheme="minorHAnsi" w:hAnsiTheme="minorHAnsi"/>
              </w:rPr>
            </w:pPr>
            <w:r w:rsidRPr="002A5A5B">
              <w:rPr>
                <w:rFonts w:asciiTheme="minorHAnsi" w:hAnsiTheme="minorHAnsi"/>
              </w:rPr>
              <w:t>Prioritná os:</w:t>
            </w:r>
            <w:r>
              <w:rPr>
                <w:rFonts w:asciiTheme="minorHAnsi" w:hAnsiTheme="minorHAnsi"/>
              </w:rPr>
              <w:t xml:space="preserve"> 1</w:t>
            </w:r>
          </w:p>
        </w:tc>
        <w:tc>
          <w:tcPr>
            <w:tcW w:w="4606" w:type="dxa"/>
            <w:shd w:val="clear" w:color="auto" w:fill="95B3D7" w:themeFill="accent1" w:themeFillTint="99"/>
          </w:tcPr>
          <w:p w14:paraId="7E918093" w14:textId="7F564AB5" w:rsidR="00E2417A" w:rsidRPr="002A5A5B" w:rsidRDefault="00E2417A" w:rsidP="00E412B9">
            <w:pPr>
              <w:jc w:val="both"/>
              <w:rPr>
                <w:rFonts w:asciiTheme="minorHAnsi" w:hAnsiTheme="minorHAnsi"/>
              </w:rPr>
            </w:pPr>
            <w:r w:rsidRPr="002A5A5B">
              <w:rPr>
                <w:rFonts w:asciiTheme="minorHAnsi" w:hAnsiTheme="minorHAnsi"/>
              </w:rPr>
              <w:t>Prioritná os:</w:t>
            </w:r>
            <w:r>
              <w:rPr>
                <w:rFonts w:asciiTheme="minorHAnsi" w:hAnsiTheme="minorHAnsi"/>
              </w:rPr>
              <w:t xml:space="preserve"> 13</w:t>
            </w:r>
          </w:p>
        </w:tc>
      </w:tr>
      <w:tr w:rsidR="00E2417A" w:rsidRPr="00301900" w14:paraId="4EE189C1" w14:textId="77777777" w:rsidTr="001132F4">
        <w:tc>
          <w:tcPr>
            <w:tcW w:w="4606" w:type="dxa"/>
            <w:shd w:val="clear" w:color="auto" w:fill="auto"/>
          </w:tcPr>
          <w:p w14:paraId="3A804910" w14:textId="581C7078" w:rsidR="00E2417A" w:rsidRPr="002A5A5B" w:rsidRDefault="00E2417A" w:rsidP="00580E28">
            <w:pPr>
              <w:jc w:val="both"/>
              <w:rPr>
                <w:rFonts w:asciiTheme="minorHAnsi" w:hAnsiTheme="minorHAnsi"/>
              </w:rPr>
            </w:pPr>
            <w:r w:rsidRPr="002A5A5B">
              <w:rPr>
                <w:rFonts w:asciiTheme="minorHAnsi" w:hAnsiTheme="minorHAnsi"/>
              </w:rPr>
              <w:t>Špecifický cieľ: 1</w:t>
            </w:r>
          </w:p>
        </w:tc>
        <w:tc>
          <w:tcPr>
            <w:tcW w:w="4606" w:type="dxa"/>
            <w:shd w:val="clear" w:color="auto" w:fill="auto"/>
          </w:tcPr>
          <w:p w14:paraId="667FC626" w14:textId="47BBD9AF" w:rsidR="00E2417A" w:rsidRPr="002A5A5B" w:rsidRDefault="00E2417A" w:rsidP="00E412B9">
            <w:pPr>
              <w:jc w:val="both"/>
              <w:rPr>
                <w:rFonts w:asciiTheme="minorHAnsi" w:hAnsiTheme="minorHAnsi"/>
              </w:rPr>
            </w:pPr>
            <w:r>
              <w:rPr>
                <w:rFonts w:asciiTheme="minorHAnsi" w:hAnsiTheme="minorHAnsi"/>
              </w:rPr>
              <w:t>Špecifický cieľ: 13.1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2C769B83"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0"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256EE0">
        <w:rPr>
          <w:rFonts w:asciiTheme="minorHAnsi" w:eastAsia="Times New Roman" w:hAnsiTheme="minorHAnsi"/>
        </w:rPr>
        <w:t xml:space="preserve"> </w:t>
      </w:r>
      <w:r w:rsidRPr="002A5A5B">
        <w:rPr>
          <w:rFonts w:asciiTheme="minorHAnsi" w:hAnsiTheme="minorHAnsi"/>
        </w:rPr>
        <w:t xml:space="preserve">a v rámci jednotného informačného systému Európskej komisie, ktorý je dostupný na webovom sídle </w:t>
      </w:r>
      <w:hyperlink r:id="rId31"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Zmena a zrušenie vyzvania</w:t>
      </w:r>
    </w:p>
    <w:p w14:paraId="7987D8D2" w14:textId="21C66C85" w:rsidR="003C2776" w:rsidRPr="002A5A5B" w:rsidRDefault="00D93710" w:rsidP="002A5A5B">
      <w:pPr>
        <w:spacing w:before="120" w:after="120" w:line="240" w:lineRule="auto"/>
        <w:ind w:firstLine="425"/>
        <w:jc w:val="both"/>
        <w:rPr>
          <w:rFonts w:asciiTheme="minorHAnsi" w:hAnsiTheme="minorHAnsi"/>
        </w:rPr>
      </w:pPr>
      <w:r>
        <w:rPr>
          <w:rFonts w:asciiTheme="minorHAnsi" w:hAnsiTheme="minorHAnsi" w:cstheme="minorHAnsi"/>
        </w:rPr>
        <w:t xml:space="preserve">RO OP TP je oprávnený vyzvanie zmeniť alebo zrušiť. </w:t>
      </w:r>
      <w:r w:rsidR="0064229B" w:rsidRPr="002A5A5B">
        <w:rPr>
          <w:rFonts w:asciiTheme="minorHAnsi" w:hAnsiTheme="minorHAnsi"/>
        </w:rPr>
        <w:t xml:space="preserve">Zmena </w:t>
      </w:r>
      <w:r>
        <w:rPr>
          <w:rFonts w:asciiTheme="minorHAnsi" w:hAnsiTheme="minorHAnsi"/>
        </w:rPr>
        <w:t>alebo</w:t>
      </w:r>
      <w:r w:rsidRPr="002A5A5B">
        <w:rPr>
          <w:rFonts w:asciiTheme="minorHAnsi" w:hAnsiTheme="minorHAnsi"/>
        </w:rPr>
        <w:t> </w:t>
      </w:r>
      <w:r w:rsidR="0064229B" w:rsidRPr="002A5A5B">
        <w:rPr>
          <w:rFonts w:asciiTheme="minorHAnsi" w:hAnsiTheme="minorHAnsi"/>
        </w:rPr>
        <w:t xml:space="preserve">zrušenie vyzvania </w:t>
      </w:r>
      <w:r>
        <w:rPr>
          <w:rFonts w:asciiTheme="minorHAnsi" w:hAnsiTheme="minorHAnsi"/>
        </w:rPr>
        <w:t>musia</w:t>
      </w:r>
      <w:r w:rsidRPr="002A5A5B">
        <w:rPr>
          <w:rFonts w:asciiTheme="minorHAnsi" w:hAnsiTheme="minorHAnsi"/>
        </w:rPr>
        <w:t xml:space="preserve"> </w:t>
      </w:r>
      <w:r w:rsidR="0064229B" w:rsidRPr="002A5A5B">
        <w:rPr>
          <w:rFonts w:asciiTheme="minorHAnsi" w:hAnsiTheme="minorHAnsi"/>
        </w:rPr>
        <w:t>byť vykonané v súlade s </w:t>
      </w:r>
      <w:r>
        <w:rPr>
          <w:rFonts w:asciiTheme="minorHAnsi" w:hAnsiTheme="minorHAnsi"/>
        </w:rPr>
        <w:t>ustanoveniami</w:t>
      </w:r>
      <w:r w:rsidR="0064229B" w:rsidRPr="002A5A5B">
        <w:rPr>
          <w:rFonts w:asciiTheme="minorHAnsi" w:hAnsiTheme="minorHAnsi"/>
        </w:rPr>
        <w:t xml:space="preserve"> § </w:t>
      </w:r>
      <w:del w:id="204" w:author="Autor">
        <w:r w:rsidR="0064229B" w:rsidRPr="002A5A5B" w:rsidDel="00836FD2">
          <w:rPr>
            <w:rFonts w:asciiTheme="minorHAnsi" w:hAnsiTheme="minorHAnsi"/>
          </w:rPr>
          <w:delText>17</w:delText>
        </w:r>
      </w:del>
      <w:ins w:id="205" w:author="Autor">
        <w:r w:rsidR="00836FD2">
          <w:rPr>
            <w:rFonts w:asciiTheme="minorHAnsi" w:hAnsiTheme="minorHAnsi"/>
          </w:rPr>
          <w:t>58</w:t>
        </w:r>
      </w:ins>
      <w:r w:rsidR="0064229B" w:rsidRPr="002A5A5B">
        <w:rPr>
          <w:rFonts w:asciiTheme="minorHAnsi" w:hAnsiTheme="minorHAnsi"/>
        </w:rPr>
        <w:t xml:space="preserve"> ods. </w:t>
      </w:r>
      <w:del w:id="206" w:author="Autor">
        <w:r w:rsidR="0064229B" w:rsidRPr="002A5A5B" w:rsidDel="00836FD2">
          <w:rPr>
            <w:rFonts w:asciiTheme="minorHAnsi" w:hAnsiTheme="minorHAnsi"/>
          </w:rPr>
          <w:delText>6 až 8</w:delText>
        </w:r>
      </w:del>
      <w:ins w:id="207" w:author="Autor">
        <w:r w:rsidR="00836FD2">
          <w:rPr>
            <w:rFonts w:asciiTheme="minorHAnsi" w:hAnsiTheme="minorHAnsi"/>
          </w:rPr>
          <w:t>11</w:t>
        </w:r>
      </w:ins>
      <w:r w:rsidR="0064229B" w:rsidRPr="002A5A5B">
        <w:rPr>
          <w:rFonts w:asciiTheme="minorHAnsi" w:hAnsiTheme="minorHAnsi"/>
        </w:rPr>
        <w:t xml:space="preserve"> zákona </w:t>
      </w:r>
      <w:r>
        <w:rPr>
          <w:rFonts w:asciiTheme="minorHAnsi" w:hAnsiTheme="minorHAnsi" w:cstheme="minorHAnsi"/>
        </w:rPr>
        <w:t xml:space="preserve">č. 292/2014 Z.z. </w:t>
      </w:r>
      <w:r w:rsidR="0064229B" w:rsidRPr="002A5A5B">
        <w:rPr>
          <w:rFonts w:asciiTheme="minorHAnsi" w:hAnsiTheme="minorHAnsi"/>
        </w:rPr>
        <w:t xml:space="preserve">o príspevku </w:t>
      </w:r>
      <w:r>
        <w:rPr>
          <w:rFonts w:asciiTheme="minorHAnsi" w:hAnsiTheme="minorHAnsi"/>
        </w:rPr>
        <w:t xml:space="preserve">poskytovanom </w:t>
      </w:r>
      <w:r w:rsidR="0064229B" w:rsidRPr="002A5A5B">
        <w:rPr>
          <w:rFonts w:asciiTheme="minorHAnsi" w:hAnsiTheme="minorHAnsi"/>
        </w:rPr>
        <w:t>z</w:t>
      </w:r>
      <w:r w:rsidR="00C27707">
        <w:rPr>
          <w:rFonts w:asciiTheme="minorHAnsi" w:hAnsiTheme="minorHAnsi"/>
        </w:rPr>
        <w:t> </w:t>
      </w:r>
      <w:r w:rsidR="0064229B" w:rsidRPr="002A5A5B">
        <w:rPr>
          <w:rFonts w:asciiTheme="minorHAnsi" w:hAnsiTheme="minorHAnsi"/>
        </w:rPr>
        <w:t xml:space="preserve">EŠIF. </w:t>
      </w:r>
      <w:ins w:id="208" w:author="Autor">
        <w:r w:rsidR="00836FD2">
          <w:rPr>
            <w:rFonts w:asciiTheme="minorHAnsi" w:hAnsiTheme="minorHAnsi" w:cstheme="minorHAnsi"/>
          </w:rPr>
          <w:t>RO OP TP</w:t>
        </w:r>
        <w:r w:rsidR="00836FD2" w:rsidRPr="00CF7929">
          <w:rPr>
            <w:rFonts w:asciiTheme="minorHAnsi" w:hAnsiTheme="minorHAnsi" w:cstheme="minorHAnsi"/>
          </w:rPr>
          <w:t xml:space="preserve"> nesmie zmenou </w:t>
        </w:r>
        <w:r w:rsidR="00836FD2">
          <w:rPr>
            <w:rFonts w:asciiTheme="minorHAnsi" w:hAnsiTheme="minorHAnsi" w:cstheme="minorHAnsi"/>
          </w:rPr>
          <w:t>vyzvania</w:t>
        </w:r>
        <w:r w:rsidR="00836FD2" w:rsidRPr="00CF7929">
          <w:rPr>
            <w:rFonts w:asciiTheme="minorHAnsi" w:hAnsiTheme="minorHAnsi" w:cstheme="minorHAnsi"/>
          </w:rPr>
          <w:t xml:space="preserve"> zúžiť rozsah podmienok poskytnutia príspevku - oprávnenosť žiadateľa</w:t>
        </w:r>
        <w:r w:rsidR="00836FD2">
          <w:rPr>
            <w:rFonts w:asciiTheme="minorHAnsi" w:hAnsiTheme="minorHAnsi" w:cstheme="minorHAnsi"/>
          </w:rPr>
          <w:t xml:space="preserve">. </w:t>
        </w:r>
      </w:ins>
      <w:r w:rsidR="0064229B" w:rsidRPr="002A5A5B">
        <w:rPr>
          <w:rFonts w:asciiTheme="minorHAnsi" w:hAnsi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0064229B" w:rsidRPr="002A5A5B">
        <w:rPr>
          <w:rFonts w:asciiTheme="minorHAnsi" w:hAnsiTheme="minorHAnsi"/>
        </w:rPr>
        <w:t>s ohľadom na dopad navrhovanej zmeny na žiadateľa.</w:t>
      </w:r>
      <w:r>
        <w:rPr>
          <w:rFonts w:asciiTheme="minorHAnsi" w:hAnsiTheme="minorHAnsi"/>
        </w:rPr>
        <w:t xml:space="preserve"> </w:t>
      </w:r>
      <w:r>
        <w:t>RO OP TP zverejňuje informácie o zmene alebo zrušení vyzvania na svojom webovom sídle</w:t>
      </w:r>
      <w:ins w:id="209" w:author="Autor">
        <w:r w:rsidR="00836FD2">
          <w:t xml:space="preserve"> </w:t>
        </w:r>
        <w:r w:rsidR="00836FD2">
          <w:fldChar w:fldCharType="begin"/>
        </w:r>
        <w:r w:rsidR="00836FD2">
          <w:instrText xml:space="preserve"> HYPERLINK "https://www.optp.vlada.gov.sk/aktuality/?csrt=7947578373576965938" </w:instrText>
        </w:r>
        <w:r w:rsidR="00836FD2">
          <w:fldChar w:fldCharType="separate"/>
        </w:r>
        <w:r w:rsidR="00836FD2" w:rsidRPr="0042766A">
          <w:rPr>
            <w:rStyle w:val="Hypertextovprepojenie"/>
            <w:rFonts w:asciiTheme="minorHAnsi" w:hAnsiTheme="minorHAnsi"/>
          </w:rPr>
          <w:t>https://www.optp.vlada.gov.sk/aktuality/?csrt=7947578373576965938</w:t>
        </w:r>
        <w:r w:rsidR="00836FD2">
          <w:rPr>
            <w:rStyle w:val="Hypertextovprepojenie"/>
            <w:rFonts w:asciiTheme="minorHAnsi" w:hAnsiTheme="minorHAnsi"/>
          </w:rPr>
          <w:fldChar w:fldCharType="end"/>
        </w:r>
      </w:ins>
      <w:r>
        <w:t>.</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9A19EE"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C550C">
        <w:rPr>
          <w:rFonts w:asciiTheme="minorHAnsi" w:hAnsiTheme="minorHAnsi"/>
          <w:bCs/>
          <w:iCs/>
          <w:sz w:val="22"/>
          <w:szCs w:val="22"/>
        </w:rPr>
        <w:t xml:space="preserve">Informácia pre žiadateľov o nenávratný finančný príspevok / o príspevok, ktorá je zverejnená na webovom sídle </w:t>
      </w:r>
      <w:hyperlink r:id="rId32" w:history="1">
        <w:r w:rsidRPr="009C550C">
          <w:rPr>
            <w:rStyle w:val="Hypertextovprepojenie"/>
            <w:rFonts w:asciiTheme="minorHAnsi" w:hAnsiTheme="minorHAnsi"/>
            <w:bCs/>
            <w:iCs/>
            <w:sz w:val="22"/>
            <w:szCs w:val="22"/>
          </w:rPr>
          <w:t>http://www.olaf.vlada.gov.sk/system-vcasneho-odhalovania-rizika-a-vylucenia-edes/</w:t>
        </w:r>
      </w:hyperlink>
      <w:r w:rsidR="007A1026" w:rsidRPr="009A19EE">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44DF19EC" w:rsidR="007A1026" w:rsidRPr="00DB557B" w:rsidRDefault="00634B7F" w:rsidP="00DB557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DB557B">
        <w:rPr>
          <w:rFonts w:asciiTheme="minorHAnsi" w:hAnsiTheme="minorHAnsi"/>
          <w:bCs/>
          <w:iCs/>
        </w:rPr>
        <w:t xml:space="preserve"> </w:t>
      </w:r>
      <w:r w:rsidR="006C4A28" w:rsidRPr="00DB557B">
        <w:rPr>
          <w:rFonts w:asciiTheme="minorHAnsi" w:hAnsiTheme="minorHAnsi"/>
          <w:bCs/>
          <w:iCs/>
          <w:sz w:val="22"/>
          <w:szCs w:val="22"/>
        </w:rPr>
        <w:t>Vzor Výzvy na doplnenie ŽoNFP</w:t>
      </w:r>
      <w:ins w:id="210" w:author="Autor">
        <w:r w:rsidR="00836FD2">
          <w:rPr>
            <w:rFonts w:asciiTheme="minorHAnsi" w:hAnsiTheme="minorHAnsi"/>
            <w:bCs/>
            <w:iCs/>
            <w:sz w:val="22"/>
            <w:szCs w:val="22"/>
          </w:rPr>
          <w:t xml:space="preserve"> </w:t>
        </w:r>
      </w:ins>
      <w:r w:rsidR="00D7561D" w:rsidRPr="00DB557B">
        <w:rPr>
          <w:rFonts w:asciiTheme="minorHAnsi" w:hAnsiTheme="minorHAnsi"/>
          <w:bCs/>
          <w:iCs/>
          <w:sz w:val="22"/>
          <w:szCs w:val="22"/>
        </w:rPr>
        <w:t xml:space="preserve"> </w:t>
      </w:r>
      <w:r w:rsidR="00DB557B" w:rsidRPr="00DB557B">
        <w:rPr>
          <w:rFonts w:asciiTheme="minorHAnsi" w:hAnsiTheme="minorHAnsi"/>
          <w:bCs/>
          <w:iCs/>
          <w:sz w:val="22"/>
          <w:szCs w:val="22"/>
        </w:rPr>
        <w:t>–</w:t>
      </w:r>
      <w:r w:rsidR="00D7561D" w:rsidRPr="00DB557B">
        <w:rPr>
          <w:rFonts w:asciiTheme="minorHAnsi" w:hAnsiTheme="minorHAnsi"/>
          <w:bCs/>
          <w:iCs/>
          <w:sz w:val="22"/>
          <w:szCs w:val="22"/>
        </w:rPr>
        <w:t xml:space="preserve"> </w:t>
      </w:r>
      <w:r w:rsidR="00D7561D" w:rsidRPr="00DB557B">
        <w:rPr>
          <w:rFonts w:asciiTheme="minorHAnsi" w:hAnsiTheme="minorHAnsi"/>
          <w:b/>
          <w:bCs/>
          <w:iCs/>
          <w:sz w:val="22"/>
          <w:szCs w:val="22"/>
        </w:rPr>
        <w:t>aktualizovan</w:t>
      </w:r>
      <w:r w:rsidR="00DB557B" w:rsidRPr="00DB557B">
        <w:rPr>
          <w:rFonts w:asciiTheme="minorHAnsi" w:hAnsiTheme="minorHAnsi"/>
          <w:b/>
          <w:bCs/>
          <w:iCs/>
          <w:sz w:val="22"/>
          <w:szCs w:val="22"/>
        </w:rPr>
        <w:t>ý</w:t>
      </w:r>
      <w:r w:rsidR="001E4D5F" w:rsidRPr="00DB557B">
        <w:rPr>
          <w:rFonts w:asciiTheme="minorHAnsi" w:hAnsiTheme="minorHAnsi"/>
          <w:bCs/>
          <w:iCs/>
          <w:sz w:val="22"/>
          <w:szCs w:val="22"/>
        </w:rPr>
        <w:t>.</w:t>
      </w:r>
      <w:bookmarkStart w:id="211" w:name="_GoBack"/>
      <w:bookmarkEnd w:id="211"/>
    </w:p>
    <w:sectPr w:rsidR="007A1026" w:rsidRPr="00DB557B" w:rsidSect="002A5A5B">
      <w:headerReference w:type="default" r:id="rId33"/>
      <w:footerReference w:type="default" r:id="rId34"/>
      <w:headerReference w:type="first" r:id="rId35"/>
      <w:footerReference w:type="first" r:id="rId36"/>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EB3643" w:rsidRDefault="00EB3643" w:rsidP="00784ECE">
      <w:pPr>
        <w:spacing w:after="0" w:line="240" w:lineRule="auto"/>
      </w:pPr>
      <w:r>
        <w:separator/>
      </w:r>
    </w:p>
  </w:endnote>
  <w:endnote w:type="continuationSeparator" w:id="0">
    <w:p w14:paraId="2EA571A2" w14:textId="77777777" w:rsidR="00EB3643" w:rsidRDefault="00EB364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1362C520" w:rsidR="00EB3643" w:rsidRDefault="00EB3643">
        <w:pPr>
          <w:pStyle w:val="Pta"/>
          <w:jc w:val="center"/>
        </w:pPr>
        <w:r>
          <w:fldChar w:fldCharType="begin"/>
        </w:r>
        <w:r>
          <w:instrText>PAGE   \* MERGEFORMAT</w:instrText>
        </w:r>
        <w:r>
          <w:fldChar w:fldCharType="separate"/>
        </w:r>
        <w:r w:rsidR="000078D1">
          <w:rPr>
            <w:noProof/>
          </w:rPr>
          <w:t>25</w:t>
        </w:r>
        <w:r>
          <w:fldChar w:fldCharType="end"/>
        </w:r>
      </w:p>
    </w:sdtContent>
  </w:sdt>
  <w:p w14:paraId="7F521E83" w14:textId="77777777" w:rsidR="00EB3643" w:rsidRDefault="00EB364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EB3643" w:rsidRDefault="00EB3643"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EB3643" w:rsidRDefault="00EB3643"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EB3643" w:rsidRDefault="00EB3643" w:rsidP="00F4420F">
    <w:pPr>
      <w:pStyle w:val="Pta"/>
    </w:pPr>
  </w:p>
  <w:p w14:paraId="38775DDA" w14:textId="77777777" w:rsidR="00EB3643" w:rsidRDefault="00EB364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EB3643" w:rsidRDefault="00EB3643" w:rsidP="00784ECE">
      <w:pPr>
        <w:spacing w:after="0" w:line="240" w:lineRule="auto"/>
      </w:pPr>
      <w:r>
        <w:separator/>
      </w:r>
    </w:p>
  </w:footnote>
  <w:footnote w:type="continuationSeparator" w:id="0">
    <w:p w14:paraId="705ACE98" w14:textId="77777777" w:rsidR="00EB3643" w:rsidRDefault="00EB3643" w:rsidP="00784ECE">
      <w:pPr>
        <w:spacing w:after="0" w:line="240" w:lineRule="auto"/>
      </w:pPr>
      <w:r>
        <w:continuationSeparator/>
      </w:r>
    </w:p>
  </w:footnote>
  <w:footnote w:id="1">
    <w:p w14:paraId="2B7D4794" w14:textId="77777777" w:rsidR="00EB3643" w:rsidRDefault="00EB3643"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EB3643" w:rsidRDefault="00EB3643"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EB3643" w:rsidRDefault="00EB3643">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EB3643" w:rsidRDefault="00EB3643"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642F3E1C" w:rsidR="00EB3643" w:rsidRPr="00005728" w:rsidRDefault="00EB3643">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212" w:author="Autor">
      <w:r w:rsidDel="009242BF">
        <w:rPr>
          <w:rFonts w:asciiTheme="minorHAnsi" w:hAnsiTheme="minorHAnsi"/>
        </w:rPr>
        <w:delText xml:space="preserve">7 </w:delText>
      </w:r>
    </w:del>
    <w:ins w:id="213" w:author="Autor">
      <w:r>
        <w:rPr>
          <w:rFonts w:asciiTheme="minorHAnsi" w:hAnsiTheme="minorHAnsi"/>
        </w:rPr>
        <w:t xml:space="preserve">8 </w:t>
      </w:r>
    </w:ins>
    <w:r>
      <w:rPr>
        <w:rFonts w:asciiTheme="minorHAnsi" w:hAnsiTheme="minorHAnsi"/>
      </w:rPr>
      <w:t>z </w:t>
    </w:r>
    <w:ins w:id="214" w:author="Autor">
      <w:r>
        <w:rPr>
          <w:rFonts w:asciiTheme="minorHAnsi" w:hAnsiTheme="minorHAnsi"/>
        </w:rPr>
        <w:t>0</w:t>
      </w:r>
    </w:ins>
    <w:r>
      <w:rPr>
        <w:rFonts w:asciiTheme="minorHAnsi" w:hAnsiTheme="minorHAnsi"/>
      </w:rPr>
      <w:t>1</w:t>
    </w:r>
    <w:del w:id="215" w:author="Autor">
      <w:r w:rsidDel="009242BF">
        <w:rPr>
          <w:rFonts w:asciiTheme="minorHAnsi" w:hAnsiTheme="minorHAnsi"/>
        </w:rPr>
        <w:delText>8</w:delText>
      </w:r>
    </w:del>
    <w:r>
      <w:rPr>
        <w:rFonts w:asciiTheme="minorHAnsi" w:hAnsiTheme="minorHAnsi"/>
      </w:rPr>
      <w:t>. 1</w:t>
    </w:r>
    <w:del w:id="216" w:author="Autor">
      <w:r w:rsidDel="009242BF">
        <w:rPr>
          <w:rFonts w:asciiTheme="minorHAnsi" w:hAnsiTheme="minorHAnsi"/>
        </w:rPr>
        <w:delText>0</w:delText>
      </w:r>
    </w:del>
    <w:ins w:id="217" w:author="Autor">
      <w:r>
        <w:rPr>
          <w:rFonts w:asciiTheme="minorHAnsi" w:hAnsiTheme="minorHAnsi"/>
        </w:rPr>
        <w:t>2</w:t>
      </w:r>
    </w:ins>
    <w:r>
      <w:rPr>
        <w:rFonts w:asciiTheme="minorHAnsi" w:hAnsiTheme="minorHAnsi"/>
      </w:rPr>
      <w:t>. 202</w:t>
    </w:r>
    <w:del w:id="218" w:author="Autor">
      <w:r w:rsidDel="009242BF">
        <w:rPr>
          <w:rFonts w:asciiTheme="minorHAnsi" w:hAnsiTheme="minorHAnsi"/>
        </w:rPr>
        <w:delText>1</w:delText>
      </w:r>
    </w:del>
    <w:ins w:id="219" w:author="Autor">
      <w:r>
        <w:rPr>
          <w:rFonts w:asciiTheme="minorHAnsi" w:hAnsiTheme="minorHAnsi"/>
        </w:rPr>
        <w:t>2</w:t>
      </w:r>
    </w:ins>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EB3643" w:rsidRDefault="00EB3643">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0"/>
  </w:num>
  <w:num w:numId="6">
    <w:abstractNumId w:val="12"/>
  </w:num>
  <w:num w:numId="7">
    <w:abstractNumId w:val="25"/>
  </w:num>
  <w:num w:numId="8">
    <w:abstractNumId w:val="39"/>
  </w:num>
  <w:num w:numId="9">
    <w:abstractNumId w:val="29"/>
  </w:num>
  <w:num w:numId="10">
    <w:abstractNumId w:val="24"/>
  </w:num>
  <w:num w:numId="11">
    <w:abstractNumId w:val="23"/>
  </w:num>
  <w:num w:numId="12">
    <w:abstractNumId w:val="0"/>
  </w:num>
  <w:num w:numId="13">
    <w:abstractNumId w:val="6"/>
  </w:num>
  <w:num w:numId="14">
    <w:abstractNumId w:val="3"/>
  </w:num>
  <w:num w:numId="15">
    <w:abstractNumId w:val="5"/>
  </w:num>
  <w:num w:numId="16">
    <w:abstractNumId w:val="21"/>
  </w:num>
  <w:num w:numId="17">
    <w:abstractNumId w:val="31"/>
  </w:num>
  <w:num w:numId="18">
    <w:abstractNumId w:val="37"/>
  </w:num>
  <w:num w:numId="19">
    <w:abstractNumId w:val="10"/>
  </w:num>
  <w:num w:numId="20">
    <w:abstractNumId w:val="32"/>
  </w:num>
  <w:num w:numId="21">
    <w:abstractNumId w:val="11"/>
  </w:num>
  <w:num w:numId="22">
    <w:abstractNumId w:val="20"/>
  </w:num>
  <w:num w:numId="23">
    <w:abstractNumId w:val="28"/>
  </w:num>
  <w:num w:numId="24">
    <w:abstractNumId w:val="9"/>
  </w:num>
  <w:num w:numId="25">
    <w:abstractNumId w:val="18"/>
  </w:num>
  <w:num w:numId="26">
    <w:abstractNumId w:val="2"/>
  </w:num>
  <w:num w:numId="27">
    <w:abstractNumId w:val="38"/>
  </w:num>
  <w:num w:numId="28">
    <w:abstractNumId w:val="1"/>
  </w:num>
  <w:num w:numId="29">
    <w:abstractNumId w:val="22"/>
  </w:num>
  <w:num w:numId="30">
    <w:abstractNumId w:val="41"/>
  </w:num>
  <w:num w:numId="31">
    <w:abstractNumId w:val="8"/>
  </w:num>
  <w:num w:numId="32">
    <w:abstractNumId w:val="34"/>
  </w:num>
  <w:num w:numId="33">
    <w:abstractNumId w:val="33"/>
  </w:num>
  <w:num w:numId="34">
    <w:abstractNumId w:val="34"/>
  </w:num>
  <w:num w:numId="35">
    <w:abstractNumId w:val="14"/>
  </w:num>
  <w:num w:numId="36">
    <w:abstractNumId w:val="34"/>
  </w:num>
  <w:num w:numId="37">
    <w:abstractNumId w:val="34"/>
  </w:num>
  <w:num w:numId="38">
    <w:abstractNumId w:val="27"/>
  </w:num>
  <w:num w:numId="39">
    <w:abstractNumId w:val="26"/>
  </w:num>
  <w:num w:numId="40">
    <w:abstractNumId w:val="36"/>
  </w:num>
  <w:num w:numId="41">
    <w:abstractNumId w:val="15"/>
  </w:num>
  <w:num w:numId="42">
    <w:abstractNumId w:val="16"/>
  </w:num>
  <w:num w:numId="43">
    <w:abstractNumId w:val="19"/>
  </w:num>
  <w:num w:numId="44">
    <w:abstractNumId w:val="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078D1"/>
    <w:rsid w:val="0001019D"/>
    <w:rsid w:val="00010545"/>
    <w:rsid w:val="0001064B"/>
    <w:rsid w:val="00010FBF"/>
    <w:rsid w:val="00015273"/>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4DE5"/>
    <w:rsid w:val="000A7A53"/>
    <w:rsid w:val="000B3821"/>
    <w:rsid w:val="000C461D"/>
    <w:rsid w:val="000D0982"/>
    <w:rsid w:val="000D0C57"/>
    <w:rsid w:val="000E10A8"/>
    <w:rsid w:val="000E1C22"/>
    <w:rsid w:val="000F06F7"/>
    <w:rsid w:val="0010099B"/>
    <w:rsid w:val="0010515D"/>
    <w:rsid w:val="001052C2"/>
    <w:rsid w:val="00110F51"/>
    <w:rsid w:val="001132F4"/>
    <w:rsid w:val="00125CE4"/>
    <w:rsid w:val="00125E38"/>
    <w:rsid w:val="001261C3"/>
    <w:rsid w:val="00131291"/>
    <w:rsid w:val="00147871"/>
    <w:rsid w:val="001508E8"/>
    <w:rsid w:val="001636B3"/>
    <w:rsid w:val="00163A44"/>
    <w:rsid w:val="00165EA0"/>
    <w:rsid w:val="001760A1"/>
    <w:rsid w:val="0018298C"/>
    <w:rsid w:val="00182A12"/>
    <w:rsid w:val="001847D0"/>
    <w:rsid w:val="001861F8"/>
    <w:rsid w:val="001A0D71"/>
    <w:rsid w:val="001A15A3"/>
    <w:rsid w:val="001A2409"/>
    <w:rsid w:val="001A48D2"/>
    <w:rsid w:val="001A4AA9"/>
    <w:rsid w:val="001C5408"/>
    <w:rsid w:val="001D4379"/>
    <w:rsid w:val="001D5281"/>
    <w:rsid w:val="001E1F21"/>
    <w:rsid w:val="001E486C"/>
    <w:rsid w:val="001E4D5F"/>
    <w:rsid w:val="001E4F9F"/>
    <w:rsid w:val="001F122D"/>
    <w:rsid w:val="001F7C53"/>
    <w:rsid w:val="002058E2"/>
    <w:rsid w:val="002106BF"/>
    <w:rsid w:val="00220D59"/>
    <w:rsid w:val="00222202"/>
    <w:rsid w:val="002222A1"/>
    <w:rsid w:val="002270AD"/>
    <w:rsid w:val="0023573A"/>
    <w:rsid w:val="002366FB"/>
    <w:rsid w:val="00247D95"/>
    <w:rsid w:val="002559EC"/>
    <w:rsid w:val="00256EE0"/>
    <w:rsid w:val="00261CB1"/>
    <w:rsid w:val="00263737"/>
    <w:rsid w:val="002700AA"/>
    <w:rsid w:val="002751F5"/>
    <w:rsid w:val="002752C9"/>
    <w:rsid w:val="002777A8"/>
    <w:rsid w:val="002817D8"/>
    <w:rsid w:val="00283B3C"/>
    <w:rsid w:val="00286AE6"/>
    <w:rsid w:val="00286C5F"/>
    <w:rsid w:val="002873B5"/>
    <w:rsid w:val="00287B82"/>
    <w:rsid w:val="0029320B"/>
    <w:rsid w:val="002952E1"/>
    <w:rsid w:val="00296481"/>
    <w:rsid w:val="002A5A5B"/>
    <w:rsid w:val="002A62B6"/>
    <w:rsid w:val="002A76CC"/>
    <w:rsid w:val="002B3A70"/>
    <w:rsid w:val="002B5876"/>
    <w:rsid w:val="002B65B5"/>
    <w:rsid w:val="002C0475"/>
    <w:rsid w:val="002C3F22"/>
    <w:rsid w:val="002C3F2E"/>
    <w:rsid w:val="002C49FF"/>
    <w:rsid w:val="002C5B67"/>
    <w:rsid w:val="002D161D"/>
    <w:rsid w:val="002D230F"/>
    <w:rsid w:val="002D400C"/>
    <w:rsid w:val="002E5BFD"/>
    <w:rsid w:val="002F302A"/>
    <w:rsid w:val="002F3CDD"/>
    <w:rsid w:val="002F6327"/>
    <w:rsid w:val="002F6E95"/>
    <w:rsid w:val="003011D9"/>
    <w:rsid w:val="00301900"/>
    <w:rsid w:val="003024B2"/>
    <w:rsid w:val="00303C62"/>
    <w:rsid w:val="00305D5E"/>
    <w:rsid w:val="00306239"/>
    <w:rsid w:val="003067C4"/>
    <w:rsid w:val="00311D3B"/>
    <w:rsid w:val="003147CC"/>
    <w:rsid w:val="0031502B"/>
    <w:rsid w:val="00315A38"/>
    <w:rsid w:val="00317420"/>
    <w:rsid w:val="00317EFA"/>
    <w:rsid w:val="00325A39"/>
    <w:rsid w:val="00332D46"/>
    <w:rsid w:val="00340864"/>
    <w:rsid w:val="00345CCD"/>
    <w:rsid w:val="00354015"/>
    <w:rsid w:val="00354603"/>
    <w:rsid w:val="003607FD"/>
    <w:rsid w:val="00362BD8"/>
    <w:rsid w:val="00365F99"/>
    <w:rsid w:val="00372908"/>
    <w:rsid w:val="003773FF"/>
    <w:rsid w:val="00383E46"/>
    <w:rsid w:val="00391763"/>
    <w:rsid w:val="003920CD"/>
    <w:rsid w:val="003939AC"/>
    <w:rsid w:val="003939C2"/>
    <w:rsid w:val="003A23D2"/>
    <w:rsid w:val="003A2C31"/>
    <w:rsid w:val="003A3636"/>
    <w:rsid w:val="003A3B26"/>
    <w:rsid w:val="003B1948"/>
    <w:rsid w:val="003B3765"/>
    <w:rsid w:val="003B475A"/>
    <w:rsid w:val="003B7B15"/>
    <w:rsid w:val="003C1D64"/>
    <w:rsid w:val="003C2776"/>
    <w:rsid w:val="003C3A87"/>
    <w:rsid w:val="003C7E22"/>
    <w:rsid w:val="003D271F"/>
    <w:rsid w:val="003E01BF"/>
    <w:rsid w:val="003E04CC"/>
    <w:rsid w:val="003E149B"/>
    <w:rsid w:val="003E1CE8"/>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6655"/>
    <w:rsid w:val="00457539"/>
    <w:rsid w:val="00457927"/>
    <w:rsid w:val="00461274"/>
    <w:rsid w:val="004641E9"/>
    <w:rsid w:val="00464708"/>
    <w:rsid w:val="00471DE7"/>
    <w:rsid w:val="00477723"/>
    <w:rsid w:val="004841C5"/>
    <w:rsid w:val="0048452B"/>
    <w:rsid w:val="00495EF0"/>
    <w:rsid w:val="00495F09"/>
    <w:rsid w:val="00496D8C"/>
    <w:rsid w:val="004A3880"/>
    <w:rsid w:val="004A420E"/>
    <w:rsid w:val="004A788E"/>
    <w:rsid w:val="004B320E"/>
    <w:rsid w:val="004B48BB"/>
    <w:rsid w:val="004B7E86"/>
    <w:rsid w:val="004C492B"/>
    <w:rsid w:val="004C4B84"/>
    <w:rsid w:val="004D0E38"/>
    <w:rsid w:val="004F1AED"/>
    <w:rsid w:val="004F35ED"/>
    <w:rsid w:val="0050242D"/>
    <w:rsid w:val="00502C4E"/>
    <w:rsid w:val="0050553D"/>
    <w:rsid w:val="00510EF1"/>
    <w:rsid w:val="00514522"/>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E73A0"/>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679EF"/>
    <w:rsid w:val="00667A65"/>
    <w:rsid w:val="00675178"/>
    <w:rsid w:val="0067522F"/>
    <w:rsid w:val="00677906"/>
    <w:rsid w:val="00681686"/>
    <w:rsid w:val="0068772C"/>
    <w:rsid w:val="00690766"/>
    <w:rsid w:val="00690781"/>
    <w:rsid w:val="0069226A"/>
    <w:rsid w:val="006937F7"/>
    <w:rsid w:val="00695289"/>
    <w:rsid w:val="00697197"/>
    <w:rsid w:val="006A1B91"/>
    <w:rsid w:val="006A249D"/>
    <w:rsid w:val="006A6E11"/>
    <w:rsid w:val="006C39F2"/>
    <w:rsid w:val="006C4A28"/>
    <w:rsid w:val="006D1E8B"/>
    <w:rsid w:val="006D3814"/>
    <w:rsid w:val="006E4B56"/>
    <w:rsid w:val="006E5432"/>
    <w:rsid w:val="006F0AA9"/>
    <w:rsid w:val="006F286B"/>
    <w:rsid w:val="006F64CA"/>
    <w:rsid w:val="006F7851"/>
    <w:rsid w:val="00700301"/>
    <w:rsid w:val="00702071"/>
    <w:rsid w:val="00702BAC"/>
    <w:rsid w:val="00704476"/>
    <w:rsid w:val="00705526"/>
    <w:rsid w:val="007062A2"/>
    <w:rsid w:val="007065EB"/>
    <w:rsid w:val="00706AEA"/>
    <w:rsid w:val="007076A1"/>
    <w:rsid w:val="00715BE6"/>
    <w:rsid w:val="0072108F"/>
    <w:rsid w:val="0072344A"/>
    <w:rsid w:val="00734338"/>
    <w:rsid w:val="0073464D"/>
    <w:rsid w:val="007376FF"/>
    <w:rsid w:val="007400B9"/>
    <w:rsid w:val="00740684"/>
    <w:rsid w:val="00752228"/>
    <w:rsid w:val="00765E18"/>
    <w:rsid w:val="00767360"/>
    <w:rsid w:val="007675D2"/>
    <w:rsid w:val="00770B98"/>
    <w:rsid w:val="007763FF"/>
    <w:rsid w:val="00777839"/>
    <w:rsid w:val="0078053A"/>
    <w:rsid w:val="00780617"/>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02BF8"/>
    <w:rsid w:val="00810DAA"/>
    <w:rsid w:val="00815D38"/>
    <w:rsid w:val="00816173"/>
    <w:rsid w:val="00822A82"/>
    <w:rsid w:val="00825341"/>
    <w:rsid w:val="00835471"/>
    <w:rsid w:val="00836039"/>
    <w:rsid w:val="00836FD2"/>
    <w:rsid w:val="00844834"/>
    <w:rsid w:val="00850015"/>
    <w:rsid w:val="00851F7F"/>
    <w:rsid w:val="00852EB3"/>
    <w:rsid w:val="00854945"/>
    <w:rsid w:val="00854B16"/>
    <w:rsid w:val="0086151A"/>
    <w:rsid w:val="008657DC"/>
    <w:rsid w:val="008670A1"/>
    <w:rsid w:val="008670A2"/>
    <w:rsid w:val="008714C5"/>
    <w:rsid w:val="00872DF4"/>
    <w:rsid w:val="008776DE"/>
    <w:rsid w:val="008802B7"/>
    <w:rsid w:val="00891D4C"/>
    <w:rsid w:val="008945C3"/>
    <w:rsid w:val="00895899"/>
    <w:rsid w:val="00895F9C"/>
    <w:rsid w:val="008A01C9"/>
    <w:rsid w:val="008A3A69"/>
    <w:rsid w:val="008A6E64"/>
    <w:rsid w:val="008B1F86"/>
    <w:rsid w:val="008B3246"/>
    <w:rsid w:val="008D43C7"/>
    <w:rsid w:val="008F16C5"/>
    <w:rsid w:val="008F6E94"/>
    <w:rsid w:val="00901332"/>
    <w:rsid w:val="009027D3"/>
    <w:rsid w:val="00905CBF"/>
    <w:rsid w:val="0091184F"/>
    <w:rsid w:val="009125E4"/>
    <w:rsid w:val="009242BF"/>
    <w:rsid w:val="00933316"/>
    <w:rsid w:val="009405B2"/>
    <w:rsid w:val="00942117"/>
    <w:rsid w:val="00942160"/>
    <w:rsid w:val="009446DF"/>
    <w:rsid w:val="00945AE8"/>
    <w:rsid w:val="00957C7B"/>
    <w:rsid w:val="00966FC1"/>
    <w:rsid w:val="009746B8"/>
    <w:rsid w:val="00981E8D"/>
    <w:rsid w:val="00986E59"/>
    <w:rsid w:val="00992988"/>
    <w:rsid w:val="00993214"/>
    <w:rsid w:val="009960D9"/>
    <w:rsid w:val="009A02E9"/>
    <w:rsid w:val="009A15ED"/>
    <w:rsid w:val="009A19EE"/>
    <w:rsid w:val="009B29B6"/>
    <w:rsid w:val="009B2E42"/>
    <w:rsid w:val="009C2449"/>
    <w:rsid w:val="009C550C"/>
    <w:rsid w:val="009D0DD2"/>
    <w:rsid w:val="009D1778"/>
    <w:rsid w:val="009D30D4"/>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4769"/>
    <w:rsid w:val="00AD4B80"/>
    <w:rsid w:val="00AD5488"/>
    <w:rsid w:val="00AD7F63"/>
    <w:rsid w:val="00AE1733"/>
    <w:rsid w:val="00AE1B07"/>
    <w:rsid w:val="00AE7C40"/>
    <w:rsid w:val="00AF2DAB"/>
    <w:rsid w:val="00AF41FD"/>
    <w:rsid w:val="00AF5BBD"/>
    <w:rsid w:val="00AF5DA5"/>
    <w:rsid w:val="00AF706B"/>
    <w:rsid w:val="00B041FA"/>
    <w:rsid w:val="00B11301"/>
    <w:rsid w:val="00B22E8D"/>
    <w:rsid w:val="00B249AB"/>
    <w:rsid w:val="00B4144F"/>
    <w:rsid w:val="00B4267B"/>
    <w:rsid w:val="00B47167"/>
    <w:rsid w:val="00B50C03"/>
    <w:rsid w:val="00B517DF"/>
    <w:rsid w:val="00B51B6F"/>
    <w:rsid w:val="00B534C5"/>
    <w:rsid w:val="00B64C28"/>
    <w:rsid w:val="00B6545B"/>
    <w:rsid w:val="00B66BB3"/>
    <w:rsid w:val="00B70583"/>
    <w:rsid w:val="00B731F7"/>
    <w:rsid w:val="00B74706"/>
    <w:rsid w:val="00B762E7"/>
    <w:rsid w:val="00B821CB"/>
    <w:rsid w:val="00B822E1"/>
    <w:rsid w:val="00B868CC"/>
    <w:rsid w:val="00B87C3A"/>
    <w:rsid w:val="00B95283"/>
    <w:rsid w:val="00B952EB"/>
    <w:rsid w:val="00B96D5F"/>
    <w:rsid w:val="00BA06FA"/>
    <w:rsid w:val="00BA2CDD"/>
    <w:rsid w:val="00BA3FD8"/>
    <w:rsid w:val="00BB178F"/>
    <w:rsid w:val="00BC0444"/>
    <w:rsid w:val="00BC389A"/>
    <w:rsid w:val="00BC471D"/>
    <w:rsid w:val="00BD0094"/>
    <w:rsid w:val="00BE48FD"/>
    <w:rsid w:val="00BE588D"/>
    <w:rsid w:val="00BE6CEB"/>
    <w:rsid w:val="00C0215E"/>
    <w:rsid w:val="00C02E58"/>
    <w:rsid w:val="00C03DFB"/>
    <w:rsid w:val="00C0747D"/>
    <w:rsid w:val="00C20634"/>
    <w:rsid w:val="00C2224F"/>
    <w:rsid w:val="00C25258"/>
    <w:rsid w:val="00C25D8C"/>
    <w:rsid w:val="00C27707"/>
    <w:rsid w:val="00C3240E"/>
    <w:rsid w:val="00C35ED0"/>
    <w:rsid w:val="00C42C93"/>
    <w:rsid w:val="00C435D2"/>
    <w:rsid w:val="00C46093"/>
    <w:rsid w:val="00C47EED"/>
    <w:rsid w:val="00C501B8"/>
    <w:rsid w:val="00C51E0C"/>
    <w:rsid w:val="00C5648D"/>
    <w:rsid w:val="00C57AA3"/>
    <w:rsid w:val="00C62740"/>
    <w:rsid w:val="00C62961"/>
    <w:rsid w:val="00C63F73"/>
    <w:rsid w:val="00C72DE9"/>
    <w:rsid w:val="00C83798"/>
    <w:rsid w:val="00C83A99"/>
    <w:rsid w:val="00C8794F"/>
    <w:rsid w:val="00C913A0"/>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17136"/>
    <w:rsid w:val="00D23D79"/>
    <w:rsid w:val="00D25991"/>
    <w:rsid w:val="00D308B5"/>
    <w:rsid w:val="00D35EEF"/>
    <w:rsid w:val="00D545EB"/>
    <w:rsid w:val="00D55EBA"/>
    <w:rsid w:val="00D60BAF"/>
    <w:rsid w:val="00D64B2D"/>
    <w:rsid w:val="00D6511F"/>
    <w:rsid w:val="00D6609B"/>
    <w:rsid w:val="00D70648"/>
    <w:rsid w:val="00D7561D"/>
    <w:rsid w:val="00D767C0"/>
    <w:rsid w:val="00D80C37"/>
    <w:rsid w:val="00D815CC"/>
    <w:rsid w:val="00D846A6"/>
    <w:rsid w:val="00D85835"/>
    <w:rsid w:val="00D863AD"/>
    <w:rsid w:val="00D93710"/>
    <w:rsid w:val="00D93DE2"/>
    <w:rsid w:val="00D94D48"/>
    <w:rsid w:val="00D95256"/>
    <w:rsid w:val="00D96480"/>
    <w:rsid w:val="00DA22B0"/>
    <w:rsid w:val="00DA27B3"/>
    <w:rsid w:val="00DA5B87"/>
    <w:rsid w:val="00DA6D57"/>
    <w:rsid w:val="00DB2668"/>
    <w:rsid w:val="00DB4DA9"/>
    <w:rsid w:val="00DB557B"/>
    <w:rsid w:val="00DC3312"/>
    <w:rsid w:val="00DC6870"/>
    <w:rsid w:val="00DD06B4"/>
    <w:rsid w:val="00DE11D5"/>
    <w:rsid w:val="00DE151E"/>
    <w:rsid w:val="00DE1AA7"/>
    <w:rsid w:val="00DE46A3"/>
    <w:rsid w:val="00DF361F"/>
    <w:rsid w:val="00E0505B"/>
    <w:rsid w:val="00E05CD7"/>
    <w:rsid w:val="00E1327A"/>
    <w:rsid w:val="00E145CA"/>
    <w:rsid w:val="00E20A60"/>
    <w:rsid w:val="00E22E31"/>
    <w:rsid w:val="00E2417A"/>
    <w:rsid w:val="00E25443"/>
    <w:rsid w:val="00E27E84"/>
    <w:rsid w:val="00E316F7"/>
    <w:rsid w:val="00E32DC2"/>
    <w:rsid w:val="00E34AA4"/>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3643"/>
    <w:rsid w:val="00EB4059"/>
    <w:rsid w:val="00EB5B9C"/>
    <w:rsid w:val="00EC56B3"/>
    <w:rsid w:val="00ED19A4"/>
    <w:rsid w:val="00ED27F1"/>
    <w:rsid w:val="00ED777D"/>
    <w:rsid w:val="00EE047A"/>
    <w:rsid w:val="00EF4219"/>
    <w:rsid w:val="00EF499E"/>
    <w:rsid w:val="00F00643"/>
    <w:rsid w:val="00F01DCD"/>
    <w:rsid w:val="00F048A3"/>
    <w:rsid w:val="00F05A4A"/>
    <w:rsid w:val="00F1158C"/>
    <w:rsid w:val="00F12A9D"/>
    <w:rsid w:val="00F14293"/>
    <w:rsid w:val="00F14B1F"/>
    <w:rsid w:val="00F1718A"/>
    <w:rsid w:val="00F215FA"/>
    <w:rsid w:val="00F260D3"/>
    <w:rsid w:val="00F36050"/>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523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21" Type="http://schemas.openxmlformats.org/officeDocument/2006/relationships/hyperlink" Target="https://www.partnerskadohoda.gov.sk/zakladne-dokumenty/"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itms2014.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olaf.vlada.gov.sk/system-vcasneho-odhalovania-rizika-a-vylucenia-edes/"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partnerskadohoda.gov.sk" TargetMode="External"/><Relationship Id="rId36" Type="http://schemas.openxmlformats.org/officeDocument/2006/relationships/footer" Target="footer2.xm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ecas.org/"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partnerskadohoda.gov.sk/273-sk/koordinacia-synergii-a-komplementarit-medzi-esif-a-ostatnymi-nastrojmi-podpory-eu-a-sr/" TargetMode="External"/><Relationship Id="rId35"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A4F15-3F3B-4A03-A5E5-F336DEBC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10343</Words>
  <Characters>58957</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2022-11-25T11:41:00Z</dcterms:modified>
</cp:coreProperties>
</file>