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4613E73"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1" w:author="Autor">
        <w:r w:rsidR="005D3682" w:rsidDel="00663C7E">
          <w:rPr>
            <w:rFonts w:asciiTheme="minorHAnsi" w:hAnsiTheme="minorHAnsi" w:cstheme="minorHAnsi"/>
            <w:b/>
          </w:rPr>
          <w:delText>26 931 081,94</w:delText>
        </w:r>
      </w:del>
      <w:r w:rsidRPr="009C506A">
        <w:rPr>
          <w:rFonts w:asciiTheme="minorHAnsi" w:hAnsiTheme="minorHAnsi" w:cstheme="minorHAnsi"/>
        </w:rPr>
        <w:t xml:space="preserve"> </w:t>
      </w:r>
      <w:ins w:id="2" w:author="Autor">
        <w:r w:rsidR="00405C63" w:rsidRPr="00405C63">
          <w:rPr>
            <w:rFonts w:asciiTheme="minorHAnsi" w:hAnsiTheme="minorHAnsi" w:cstheme="minorHAnsi"/>
            <w:b/>
            <w:rPrChange w:id="3" w:author="Autor">
              <w:rPr>
                <w:rFonts w:asciiTheme="minorHAnsi" w:hAnsiTheme="minorHAnsi" w:cstheme="minorHAnsi"/>
              </w:rPr>
            </w:rPrChange>
          </w:rPr>
          <w:t>25 575 000,00</w:t>
        </w:r>
        <w:r w:rsidR="00405C63">
          <w:rPr>
            <w:rFonts w:asciiTheme="minorHAnsi" w:hAnsiTheme="minorHAnsi" w:cstheme="minorHAnsi"/>
          </w:rPr>
          <w:t xml:space="preserve"> </w:t>
        </w:r>
      </w:ins>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76DAB46E"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w:t>
      </w:r>
      <w:ins w:id="4" w:author="Autor">
        <w:r w:rsidR="00A61802" w:rsidRPr="00FA2194">
          <w:rPr>
            <w:rFonts w:asciiTheme="minorHAnsi" w:hAnsiTheme="minorHAnsi" w:cstheme="minorHAnsi"/>
            <w:sz w:val="22"/>
            <w:szCs w:val="22"/>
          </w:rPr>
          <w:t xml:space="preserve">odoslaná prostredníctvom verejnej časti ITMS2014+ (rozhodujúci je samotný formulár </w:t>
        </w:r>
        <w:proofErr w:type="spellStart"/>
        <w:r w:rsidR="00A61802" w:rsidRPr="00FA2194">
          <w:rPr>
            <w:rFonts w:asciiTheme="minorHAnsi" w:hAnsiTheme="minorHAnsi" w:cstheme="minorHAnsi"/>
            <w:sz w:val="22"/>
            <w:szCs w:val="22"/>
          </w:rPr>
          <w:t>ŽoNFP</w:t>
        </w:r>
        <w:proofErr w:type="spellEnd"/>
        <w:r w:rsidR="00A61802" w:rsidRPr="00FA2194">
          <w:rPr>
            <w:rFonts w:asciiTheme="minorHAnsi" w:hAnsiTheme="minorHAnsi" w:cstheme="minorHAnsi"/>
            <w:sz w:val="22"/>
            <w:szCs w:val="22"/>
          </w:rPr>
          <w:t xml:space="preserve"> bez príloh, prílohy sa overujú pri administratívnom overení podmienok poskytnutia príspevku)</w:t>
        </w:r>
      </w:ins>
      <w:del w:id="5" w:author="Autor">
        <w:r w:rsidRPr="00230311" w:rsidDel="00A61802">
          <w:rPr>
            <w:rFonts w:asciiTheme="minorHAnsi" w:hAnsiTheme="minorHAnsi" w:cstheme="minorHAnsi"/>
            <w:sz w:val="22"/>
            <w:szCs w:val="22"/>
          </w:rPr>
          <w:delText xml:space="preserve">formulár žiadosti o NFP </w:delText>
        </w:r>
        <w:r w:rsidR="00420D32" w:rsidRPr="00230311" w:rsidDel="00A61802">
          <w:rPr>
            <w:rFonts w:asciiTheme="minorHAnsi" w:hAnsiTheme="minorHAnsi" w:cstheme="minorHAnsi"/>
            <w:sz w:val="22"/>
            <w:szCs w:val="22"/>
          </w:rPr>
          <w:delText xml:space="preserve">(spolu so všetkými </w:delText>
        </w:r>
        <w:r w:rsidR="001733AB" w:rsidDel="00A61802">
          <w:rPr>
            <w:rFonts w:asciiTheme="minorHAnsi" w:hAnsiTheme="minorHAnsi" w:cstheme="minorHAnsi"/>
            <w:sz w:val="22"/>
            <w:szCs w:val="22"/>
          </w:rPr>
          <w:delText xml:space="preserve">relevantnými </w:delText>
        </w:r>
        <w:r w:rsidR="00420D32" w:rsidRPr="00230311" w:rsidDel="00A61802">
          <w:rPr>
            <w:rFonts w:asciiTheme="minorHAnsi" w:hAnsiTheme="minorHAnsi" w:cstheme="minorHAnsi"/>
            <w:sz w:val="22"/>
            <w:szCs w:val="22"/>
          </w:rPr>
          <w:delText xml:space="preserve">prílohami) </w:delText>
        </w:r>
        <w:r w:rsidRPr="00230311" w:rsidDel="00A61802">
          <w:rPr>
            <w:rFonts w:asciiTheme="minorHAnsi" w:hAnsiTheme="minorHAnsi" w:cstheme="minorHAnsi"/>
            <w:sz w:val="22"/>
            <w:szCs w:val="22"/>
          </w:rPr>
          <w:delText>zaslaný</w:delText>
        </w:r>
        <w:r w:rsidR="00B95B32" w:rsidRPr="00230311" w:rsidDel="00A61802">
          <w:rPr>
            <w:rFonts w:asciiTheme="minorHAnsi" w:hAnsiTheme="minorHAnsi" w:cstheme="minorHAnsi"/>
            <w:sz w:val="22"/>
            <w:szCs w:val="22"/>
          </w:rPr>
          <w:delText xml:space="preserve"> </w:delText>
        </w:r>
        <w:r w:rsidRPr="00230311" w:rsidDel="00A61802">
          <w:rPr>
            <w:rFonts w:asciiTheme="minorHAnsi" w:hAnsiTheme="minorHAnsi" w:cstheme="minorHAnsi"/>
            <w:b/>
            <w:sz w:val="22"/>
            <w:szCs w:val="22"/>
          </w:rPr>
          <w:delText>elektronicky</w:delText>
        </w:r>
        <w:r w:rsidR="00420D32" w:rsidRPr="00230311" w:rsidDel="00A61802">
          <w:rPr>
            <w:rFonts w:asciiTheme="minorHAnsi" w:hAnsiTheme="minorHAnsi" w:cstheme="minorHAnsi"/>
            <w:b/>
            <w:sz w:val="22"/>
            <w:szCs w:val="22"/>
          </w:rPr>
          <w:delText xml:space="preserve"> </w:delText>
        </w:r>
        <w:r w:rsidR="00420D32" w:rsidRPr="00230311" w:rsidDel="00A61802">
          <w:rPr>
            <w:rFonts w:asciiTheme="minorHAnsi" w:hAnsiTheme="minorHAnsi" w:cstheme="minorHAnsi"/>
            <w:sz w:val="22"/>
            <w:szCs w:val="22"/>
          </w:rPr>
          <w:delText>prostredníctvom ITMS2014+</w:delText>
        </w:r>
      </w:del>
      <w:r w:rsidR="00420D32" w:rsidRPr="00230311">
        <w:rPr>
          <w:rFonts w:asciiTheme="minorHAnsi" w:hAnsiTheme="minorHAnsi" w:cstheme="minorHAnsi"/>
          <w:sz w:val="22"/>
          <w:szCs w:val="22"/>
        </w:rPr>
        <w:t xml:space="preserve">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 v znení neskorších predpisov (ďalej aj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w:t>
      </w:r>
      <w:proofErr w:type="spellStart"/>
      <w:r w:rsidR="00925837" w:rsidRPr="0013226F">
        <w:rPr>
          <w:rFonts w:asciiTheme="minorHAnsi" w:hAnsiTheme="minorHAnsi"/>
          <w:sz w:val="22"/>
          <w:szCs w:val="22"/>
        </w:rPr>
        <w:t>ŽoNFP</w:t>
      </w:r>
      <w:proofErr w:type="spellEnd"/>
      <w:r w:rsidR="00925837" w:rsidRPr="0013226F">
        <w:rPr>
          <w:rFonts w:asciiTheme="minorHAnsi" w:hAnsiTheme="minorHAnsi"/>
          <w:sz w:val="22"/>
          <w:szCs w:val="22"/>
        </w:rPr>
        <w:t xml:space="preserve">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w:t>
      </w:r>
      <w:proofErr w:type="spellStart"/>
      <w:r w:rsidR="00925837" w:rsidRPr="00925837">
        <w:rPr>
          <w:rFonts w:asciiTheme="minorHAnsi" w:hAnsiTheme="minorHAnsi"/>
          <w:sz w:val="22"/>
          <w:szCs w:val="22"/>
        </w:rPr>
        <w:t>suffix</w:t>
      </w:r>
      <w:proofErr w:type="spellEnd"/>
      <w:r w:rsidR="00925837" w:rsidRPr="00925837">
        <w:rPr>
          <w:rFonts w:asciiTheme="minorHAnsi" w:hAnsiTheme="minorHAnsi"/>
          <w:sz w:val="22"/>
          <w:szCs w:val="22"/>
        </w:rPr>
        <w:t xml:space="preserve">: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odošle žiadosť o NFP vrátane príloh prostredníctvom ITMS2014+, následne vygenerovaný </w:t>
      </w:r>
      <w:proofErr w:type="spellStart"/>
      <w:r w:rsidRPr="001E0C99">
        <w:rPr>
          <w:rFonts w:asciiTheme="minorHAnsi" w:hAnsiTheme="minorHAnsi" w:cstheme="minorHAnsi"/>
          <w:sz w:val="22"/>
          <w:szCs w:val="22"/>
        </w:rPr>
        <w:t>pdf</w:t>
      </w:r>
      <w:proofErr w:type="spellEnd"/>
      <w:r w:rsidRPr="001E0C99">
        <w:rPr>
          <w:rFonts w:asciiTheme="minorHAnsi" w:hAnsiTheme="minorHAnsi" w:cstheme="minorHAnsi"/>
          <w:sz w:val="22"/>
          <w:szCs w:val="22"/>
        </w:rPr>
        <w:t xml:space="preserve"> súbor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e-</w:t>
      </w:r>
      <w:proofErr w:type="spellStart"/>
      <w:r w:rsidRPr="00230311">
        <w:rPr>
          <w:rFonts w:asciiTheme="minorHAnsi" w:hAnsiTheme="minorHAnsi" w:cstheme="minorHAnsi"/>
        </w:rPr>
        <w:t>Governmente</w:t>
      </w:r>
      <w:proofErr w:type="spellEnd"/>
      <w:r w:rsidRPr="00230311">
        <w:rPr>
          <w:rFonts w:asciiTheme="minorHAnsi" w:hAnsiTheme="minorHAnsi" w:cstheme="minorHAnsi"/>
        </w:rPr>
        <w:t>.</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 xml:space="preserve">je žiadateľ oprávnený predložiť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xml:space="preserve">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09DC1429" w:rsidR="00AB5980" w:rsidRPr="00230311" w:rsidRDefault="00644BBA" w:rsidP="001E0C99">
      <w:pPr>
        <w:spacing w:after="0"/>
        <w:ind w:left="851"/>
        <w:contextualSpacing/>
        <w:jc w:val="both"/>
        <w:rPr>
          <w:rFonts w:asciiTheme="minorHAnsi" w:hAnsiTheme="minorHAnsi" w:cstheme="minorHAnsi"/>
        </w:rPr>
      </w:pPr>
      <w:ins w:id="6" w:author="Autor">
        <w:r>
          <w:rPr>
            <w:rFonts w:asciiTheme="minorHAnsi" w:hAnsiTheme="minorHAnsi" w:cstheme="minorHAnsi"/>
          </w:rPr>
          <w:t>Pribinova 4195/25</w:t>
        </w:r>
      </w:ins>
      <w:del w:id="7" w:author="Autor">
        <w:r w:rsidR="00AB5980" w:rsidDel="00644BBA">
          <w:rPr>
            <w:rFonts w:asciiTheme="minorHAnsi" w:hAnsiTheme="minorHAnsi" w:cstheme="minorHAnsi"/>
          </w:rPr>
          <w:delText>Štefánikova 15</w:delText>
        </w:r>
      </w:del>
      <w:r w:rsidR="00AB5980" w:rsidRPr="00230311">
        <w:rPr>
          <w:rFonts w:asciiTheme="minorHAnsi" w:hAnsiTheme="minorHAnsi" w:cstheme="minorHAnsi"/>
        </w:rPr>
        <w:t xml:space="preserve"> </w:t>
      </w:r>
    </w:p>
    <w:p w14:paraId="426D0AC5" w14:textId="6FFC6C01"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w:t>
      </w:r>
      <w:del w:id="8" w:author="Autor">
        <w:r w:rsidDel="00644BBA">
          <w:rPr>
            <w:rFonts w:asciiTheme="minorHAnsi" w:hAnsiTheme="minorHAnsi" w:cstheme="minorHAnsi"/>
          </w:rPr>
          <w:delText>5</w:delText>
        </w:r>
      </w:del>
      <w:ins w:id="9" w:author="Autor">
        <w:r w:rsidR="00644BBA">
          <w:rPr>
            <w:rFonts w:asciiTheme="minorHAnsi" w:hAnsiTheme="minorHAnsi" w:cstheme="minorHAnsi"/>
          </w:rPr>
          <w:t>9</w:t>
        </w:r>
      </w:ins>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04160E5C" w:rsidR="00AB5980" w:rsidRPr="00230311" w:rsidRDefault="00644BBA" w:rsidP="001E0C99">
      <w:pPr>
        <w:spacing w:after="0"/>
        <w:ind w:left="1134"/>
        <w:jc w:val="both"/>
        <w:rPr>
          <w:rFonts w:asciiTheme="minorHAnsi" w:hAnsiTheme="minorHAnsi" w:cstheme="minorHAnsi"/>
        </w:rPr>
      </w:pPr>
      <w:ins w:id="10" w:author="Autor">
        <w:r>
          <w:rPr>
            <w:rFonts w:asciiTheme="minorHAnsi" w:hAnsiTheme="minorHAnsi" w:cstheme="minorHAnsi"/>
          </w:rPr>
          <w:t>Pribinova 4195/25</w:t>
        </w:r>
      </w:ins>
      <w:del w:id="11" w:author="Autor">
        <w:r w:rsidR="00AB5980" w:rsidDel="00644BBA">
          <w:rPr>
            <w:rFonts w:asciiTheme="minorHAnsi" w:hAnsiTheme="minorHAnsi" w:cstheme="minorHAnsi"/>
          </w:rPr>
          <w:delText>Štefánikova 15</w:delText>
        </w:r>
      </w:del>
    </w:p>
    <w:p w14:paraId="0B440721" w14:textId="1842E7BD"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811 0</w:t>
      </w:r>
      <w:del w:id="12" w:author="Autor">
        <w:r w:rsidDel="00644BBA">
          <w:rPr>
            <w:rFonts w:asciiTheme="minorHAnsi" w:hAnsiTheme="minorHAnsi" w:cstheme="minorHAnsi"/>
          </w:rPr>
          <w:delText>5</w:delText>
        </w:r>
      </w:del>
      <w:ins w:id="13" w:author="Autor">
        <w:r w:rsidR="00644BBA">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3653A0AC" w:rsidR="00AB5980" w:rsidRPr="00230311" w:rsidRDefault="00644BBA" w:rsidP="001E0C99">
      <w:pPr>
        <w:spacing w:after="0"/>
        <w:ind w:left="1134"/>
        <w:contextualSpacing/>
        <w:jc w:val="both"/>
        <w:rPr>
          <w:rFonts w:asciiTheme="minorHAnsi" w:hAnsiTheme="minorHAnsi" w:cstheme="minorHAnsi"/>
        </w:rPr>
      </w:pPr>
      <w:ins w:id="14" w:author="Autor">
        <w:r>
          <w:rPr>
            <w:rFonts w:asciiTheme="minorHAnsi" w:hAnsiTheme="minorHAnsi" w:cstheme="minorHAnsi"/>
          </w:rPr>
          <w:t>Pribinova 4195/25</w:t>
        </w:r>
      </w:ins>
      <w:del w:id="15" w:author="Autor">
        <w:r w:rsidR="00AB5980" w:rsidDel="00644BBA">
          <w:rPr>
            <w:rFonts w:asciiTheme="minorHAnsi" w:hAnsiTheme="minorHAnsi" w:cstheme="minorHAnsi"/>
          </w:rPr>
          <w:delText>Dunajská 68</w:delText>
        </w:r>
      </w:del>
    </w:p>
    <w:p w14:paraId="645290DD" w14:textId="3BBB473B"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del w:id="16" w:author="Autor">
        <w:r w:rsidDel="00644BBA">
          <w:rPr>
            <w:rFonts w:asciiTheme="minorHAnsi" w:hAnsiTheme="minorHAnsi" w:cstheme="minorHAnsi"/>
          </w:rPr>
          <w:delText>8</w:delText>
        </w:r>
      </w:del>
      <w:ins w:id="17" w:author="Autor">
        <w:r w:rsidR="00644BBA">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5ABE4446" w14:textId="5F9ECD32"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w:t>
      </w:r>
      <w:ins w:id="18" w:author="Autor">
        <w:r w:rsidR="008136C2" w:rsidRPr="00F40FD0">
          <w:rPr>
            <w:rFonts w:asciiTheme="minorHAnsi" w:hAnsiTheme="minorHAnsi" w:cstheme="minorHAnsi"/>
          </w:rPr>
          <w:t xml:space="preserve">je doručená </w:t>
        </w:r>
        <w:r w:rsidR="008136C2" w:rsidRPr="00F40FD0">
          <w:rPr>
            <w:rFonts w:asciiTheme="minorHAnsi" w:hAnsiTheme="minorHAnsi" w:cstheme="minorHAnsi"/>
            <w:b/>
          </w:rPr>
          <w:t>riadne</w:t>
        </w:r>
        <w:r w:rsidR="008136C2" w:rsidRPr="00F40FD0">
          <w:rPr>
            <w:rFonts w:asciiTheme="minorHAnsi" w:hAnsiTheme="minorHAnsi" w:cstheme="minorHAnsi"/>
          </w:rPr>
          <w:t xml:space="preserve">, ak spĺňa požiadavky na stanovený formát a zaslaný formát umožňuje objektívne posúdenie obsahu </w:t>
        </w:r>
        <w:proofErr w:type="spellStart"/>
        <w:r w:rsidR="008136C2" w:rsidRPr="00F40FD0">
          <w:rPr>
            <w:rFonts w:asciiTheme="minorHAnsi" w:hAnsiTheme="minorHAnsi" w:cstheme="minorHAnsi"/>
          </w:rPr>
          <w:t>ŽoNFP</w:t>
        </w:r>
        <w:proofErr w:type="spellEnd"/>
        <w:r w:rsidR="008136C2" w:rsidRPr="00F40FD0">
          <w:rPr>
            <w:rFonts w:asciiTheme="minorHAnsi" w:hAnsiTheme="minorHAnsi" w:cstheme="minorHAnsi"/>
          </w:rPr>
          <w:t xml:space="preserve"> (podmienka nie je splnená najmä v prípadoch, ak nie je </w:t>
        </w:r>
        <w:proofErr w:type="spellStart"/>
        <w:r w:rsidR="008136C2" w:rsidRPr="00F40FD0">
          <w:rPr>
            <w:rFonts w:asciiTheme="minorHAnsi" w:hAnsiTheme="minorHAnsi" w:cstheme="minorHAnsi"/>
          </w:rPr>
          <w:t>ŽoNFP</w:t>
        </w:r>
        <w:proofErr w:type="spellEnd"/>
        <w:r w:rsidR="008136C2" w:rsidRPr="00F40FD0">
          <w:rPr>
            <w:rFonts w:asciiTheme="minorHAnsi" w:hAnsiTheme="minorHAnsi" w:cstheme="minorHAnsi"/>
          </w:rPr>
          <w:t xml:space="preserve"> vyplnená v slovenskom alebo </w:t>
        </w:r>
        <w:r w:rsidR="008136C2">
          <w:rPr>
            <w:rFonts w:asciiTheme="minorHAnsi" w:hAnsiTheme="minorHAnsi" w:cstheme="minorHAnsi"/>
          </w:rPr>
          <w:t xml:space="preserve">českom </w:t>
        </w:r>
        <w:r w:rsidR="008136C2" w:rsidRPr="00F40FD0">
          <w:rPr>
            <w:rFonts w:asciiTheme="minorHAnsi" w:hAnsiTheme="minorHAnsi" w:cstheme="minorHAnsi"/>
          </w:rPr>
          <w:t>jazyku)</w:t>
        </w:r>
      </w:ins>
      <w:del w:id="19" w:author="Autor">
        <w:r w:rsidRPr="00230311" w:rsidDel="008136C2">
          <w:rPr>
            <w:rFonts w:asciiTheme="minorHAnsi" w:hAnsiTheme="minorHAnsi" w:cstheme="minorHAnsi"/>
          </w:rPr>
          <w:delText xml:space="preserve">vrátane príloh je predložená </w:delText>
        </w:r>
        <w:r w:rsidRPr="00230311" w:rsidDel="008136C2">
          <w:rPr>
            <w:rFonts w:asciiTheme="minorHAnsi" w:hAnsiTheme="minorHAnsi" w:cstheme="minorHAnsi"/>
            <w:b/>
          </w:rPr>
          <w:delText>riadne</w:delText>
        </w:r>
        <w:r w:rsidRPr="00230311" w:rsidDel="008136C2">
          <w:rPr>
            <w:rFonts w:asciiTheme="minorHAnsi" w:hAnsiTheme="minorHAnsi" w:cstheme="minorHAnsi"/>
          </w:rPr>
          <w:delText xml:space="preserve">, ak sú formulár žiadosti o NFP a prílohy </w:delText>
        </w:r>
        <w:r w:rsidR="000206C4" w:rsidDel="008136C2">
          <w:rPr>
            <w:rFonts w:asciiTheme="minorHAnsi" w:hAnsiTheme="minorHAnsi" w:cstheme="minorHAnsi"/>
          </w:rPr>
          <w:delText xml:space="preserve">vyplnené </w:delText>
        </w:r>
        <w:r w:rsidR="00635076" w:rsidDel="008136C2">
          <w:rPr>
            <w:rFonts w:asciiTheme="minorHAnsi" w:hAnsiTheme="minorHAnsi" w:cstheme="minorHAnsi"/>
          </w:rPr>
          <w:delText>v</w:delText>
        </w:r>
        <w:r w:rsidR="005A5868" w:rsidDel="008136C2">
          <w:rPr>
            <w:rFonts w:asciiTheme="minorHAnsi" w:hAnsiTheme="minorHAnsi" w:cstheme="minorHAnsi"/>
          </w:rPr>
          <w:delText> </w:delText>
        </w:r>
        <w:r w:rsidR="00635076" w:rsidDel="008136C2">
          <w:rPr>
            <w:rFonts w:asciiTheme="minorHAnsi" w:hAnsiTheme="minorHAnsi" w:cstheme="minorHAnsi"/>
          </w:rPr>
          <w:delText>súlade s</w:delText>
        </w:r>
        <w:r w:rsidR="000206C4" w:rsidDel="008136C2">
          <w:rPr>
            <w:rFonts w:asciiTheme="minorHAnsi" w:hAnsiTheme="minorHAnsi" w:cstheme="minorHAnsi"/>
          </w:rPr>
          <w:delText xml:space="preserve"> popis</w:delText>
        </w:r>
        <w:r w:rsidR="00635076" w:rsidDel="008136C2">
          <w:rPr>
            <w:rFonts w:asciiTheme="minorHAnsi" w:hAnsiTheme="minorHAnsi" w:cstheme="minorHAnsi"/>
          </w:rPr>
          <w:delText>mi</w:delText>
        </w:r>
        <w:r w:rsidR="000206C4" w:rsidDel="008136C2">
          <w:rPr>
            <w:rFonts w:asciiTheme="minorHAnsi" w:hAnsiTheme="minorHAnsi" w:cstheme="minorHAnsi"/>
          </w:rPr>
          <w:delText xml:space="preserve"> vo vzoroch (prílohy k vyzvaniu) </w:delText>
        </w:r>
        <w:r w:rsidRPr="00230311" w:rsidDel="008136C2">
          <w:rPr>
            <w:rFonts w:asciiTheme="minorHAnsi" w:hAnsiTheme="minorHAnsi" w:cstheme="minorHAnsi"/>
          </w:rPr>
          <w:delText>na počítači v slovenskom jazyku, resp. v</w:delText>
        </w:r>
        <w:r w:rsidR="002C5BEA" w:rsidDel="008136C2">
          <w:rPr>
            <w:rFonts w:asciiTheme="minorHAnsi" w:hAnsiTheme="minorHAnsi" w:cstheme="minorHAnsi"/>
          </w:rPr>
          <w:delText> </w:delText>
        </w:r>
        <w:r w:rsidRPr="00230311" w:rsidDel="008136C2">
          <w:rPr>
            <w:rFonts w:asciiTheme="minorHAnsi" w:hAnsiTheme="minorHAnsi" w:cstheme="minorHAnsi"/>
          </w:rPr>
          <w:delText xml:space="preserve">prípade príloh predložených v inom ako slovenskom jazyku, je priložený </w:delText>
        </w:r>
        <w:r w:rsidR="004130D5" w:rsidDel="008136C2">
          <w:rPr>
            <w:rFonts w:asciiTheme="minorHAnsi" w:hAnsiTheme="minorHAnsi" w:cstheme="minorHAnsi"/>
          </w:rPr>
          <w:delText xml:space="preserve">úradný </w:delText>
        </w:r>
        <w:r w:rsidRPr="00230311" w:rsidDel="008136C2">
          <w:rPr>
            <w:rFonts w:asciiTheme="minorHAnsi" w:hAnsiTheme="minorHAnsi" w:cstheme="minorHAnsi"/>
          </w:rPr>
          <w:delText>preklad do slovenského jazyka. Preklad do slovenského jazyka sa nevyžaduje v prípade príloh, ktoré sú originálne vyhotovené v českom jazyku a</w:delText>
        </w:r>
        <w:r w:rsidR="00312DBD" w:rsidDel="008136C2">
          <w:rPr>
            <w:rFonts w:asciiTheme="minorHAnsi" w:hAnsiTheme="minorHAnsi" w:cstheme="minorHAnsi"/>
          </w:rPr>
          <w:delText> </w:delText>
        </w:r>
        <w:r w:rsidRPr="00230311" w:rsidDel="008136C2">
          <w:rPr>
            <w:rFonts w:asciiTheme="minorHAnsi" w:hAnsiTheme="minorHAnsi" w:cstheme="minorHAnsi"/>
          </w:rPr>
          <w:delText>sú vypracované vo formáte, ktorý umožňuje objektívne posúdenie obsahu žiadosti (t.</w:delText>
        </w:r>
        <w:r w:rsidR="001946F0" w:rsidRPr="00230311" w:rsidDel="008136C2">
          <w:rPr>
            <w:rFonts w:asciiTheme="minorHAnsi" w:hAnsiTheme="minorHAnsi" w:cstheme="minorHAnsi"/>
          </w:rPr>
          <w:delText xml:space="preserve"> </w:delText>
        </w:r>
        <w:r w:rsidRPr="00230311" w:rsidDel="008136C2">
          <w:rPr>
            <w:rFonts w:asciiTheme="minorHAnsi" w:hAnsiTheme="minorHAnsi" w:cstheme="minorHAnsi"/>
          </w:rPr>
          <w:delText>j. čitateľnosť písma)</w:delText>
        </w:r>
      </w:del>
      <w:r w:rsidRPr="00230311">
        <w:rPr>
          <w:rFonts w:asciiTheme="minorHAnsi" w:hAnsiTheme="minorHAnsi" w:cstheme="minorHAnsi"/>
        </w:rPr>
        <w:t xml:space="preserve">.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 xml:space="preserve">Rozhodujúcim dátumom na splnenie podmienky podať </w:t>
      </w:r>
      <w:proofErr w:type="spellStart"/>
      <w:r w:rsidR="00085826">
        <w:rPr>
          <w:rFonts w:asciiTheme="minorHAnsi" w:hAnsiTheme="minorHAnsi" w:cstheme="minorHAnsi"/>
        </w:rPr>
        <w:t>ŽoNFP</w:t>
      </w:r>
      <w:proofErr w:type="spellEnd"/>
      <w:r w:rsidR="00085826">
        <w:rPr>
          <w:rFonts w:asciiTheme="minorHAnsi" w:hAnsiTheme="minorHAnsi" w:cstheme="minorHAnsi"/>
        </w:rPr>
        <w:t xml:space="preserve"> včas je</w:t>
      </w:r>
      <w:r w:rsidRPr="00230311">
        <w:rPr>
          <w:rFonts w:asciiTheme="minorHAnsi" w:hAnsiTheme="minorHAnsi" w:cstheme="minorHAnsi"/>
        </w:rPr>
        <w:t xml:space="preserve">: </w:t>
      </w:r>
    </w:p>
    <w:p w14:paraId="45878084" w14:textId="7DB2C197" w:rsidR="004426F7" w:rsidRPr="00BF67DB" w:rsidRDefault="004426F7" w:rsidP="00FD1377">
      <w:pPr>
        <w:pStyle w:val="Odsekzoznamu"/>
        <w:numPr>
          <w:ilvl w:val="0"/>
          <w:numId w:val="6"/>
        </w:numPr>
        <w:spacing w:before="120" w:after="120"/>
        <w:ind w:left="714" w:hanging="357"/>
        <w:jc w:val="both"/>
        <w:rPr>
          <w:rFonts w:asciiTheme="minorHAnsi" w:hAnsiTheme="minorHAnsi" w:cstheme="minorHAnsi"/>
        </w:rPr>
      </w:pPr>
      <w:r w:rsidRPr="00BF67DB">
        <w:rPr>
          <w:rFonts w:asciiTheme="minorHAnsi" w:hAnsiTheme="minorHAnsi" w:cstheme="minorHAnsi"/>
          <w:sz w:val="22"/>
          <w:szCs w:val="22"/>
        </w:rPr>
        <w:t xml:space="preserve">dátum odoslania </w:t>
      </w:r>
      <w:proofErr w:type="spellStart"/>
      <w:r w:rsidRPr="00BF67DB">
        <w:rPr>
          <w:rFonts w:asciiTheme="minorHAnsi" w:hAnsiTheme="minorHAnsi" w:cstheme="minorHAnsi"/>
          <w:sz w:val="22"/>
          <w:szCs w:val="22"/>
        </w:rPr>
        <w:t>ŽoNFP</w:t>
      </w:r>
      <w:proofErr w:type="spellEnd"/>
      <w:r w:rsidRPr="00BF67DB">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14:paraId="5D3B65ED" w14:textId="3976A7C5" w:rsidR="001936D0" w:rsidRPr="00206255"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FD1377">
      <w:pPr>
        <w:pStyle w:val="Default"/>
        <w:numPr>
          <w:ilvl w:val="0"/>
          <w:numId w:val="6"/>
        </w:numPr>
        <w:spacing w:before="120" w:after="120"/>
        <w:ind w:left="714" w:hanging="357"/>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w:t>
      </w:r>
      <w:r w:rsidR="00EF130B">
        <w:t xml:space="preserve"> riadne, včas a v určenej forme</w:t>
      </w:r>
      <w:r w:rsidRPr="00C77BDB">
        <w:t xml:space="preserve"> vzniknú pochybnosti o pravdivosti alebo úplnosti </w:t>
      </w:r>
      <w:proofErr w:type="spellStart"/>
      <w:r w:rsidRPr="00C77BDB">
        <w:t>ŽoNFP</w:t>
      </w:r>
      <w:proofErr w:type="spellEnd"/>
      <w:r w:rsidRPr="00C77BDB">
        <w:t xml:space="preserve"> alebo jej príloh</w:t>
      </w:r>
      <w:r w:rsidR="00EF130B">
        <w:t>,</w:t>
      </w:r>
      <w:r>
        <w:t xml:space="preserve"> </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71FA6DC4" w:rsidR="003C2776" w:rsidRDefault="001936D0">
      <w:pPr>
        <w:spacing w:before="120" w:after="120" w:line="240" w:lineRule="auto"/>
        <w:jc w:val="both"/>
        <w:rPr>
          <w:rFonts w:asciiTheme="minorHAnsi" w:hAnsiTheme="minorHAnsi" w:cstheme="minorHAnsi"/>
        </w:rPr>
        <w:pPrChange w:id="20" w:author="Autor">
          <w:pPr>
            <w:spacing w:before="120" w:after="120" w:line="240" w:lineRule="auto"/>
            <w:ind w:firstLine="360"/>
            <w:jc w:val="both"/>
          </w:pPr>
        </w:pPrChange>
      </w:pPr>
      <w:r w:rsidRPr="00230311">
        <w:rPr>
          <w:rFonts w:asciiTheme="minorHAnsi" w:hAnsiTheme="minorHAnsi" w:cstheme="minorHAnsi"/>
        </w:rPr>
        <w:lastRenderedPageBreak/>
        <w:t xml:space="preserve">Postup pri získavaní prístupu do verejnej časti ITMS2014+ je popísaný na webovom sídle </w:t>
      </w:r>
      <w:r w:rsidR="00EF487F">
        <w:fldChar w:fldCharType="begin"/>
      </w:r>
      <w:r w:rsidR="00EF487F">
        <w:instrText xml:space="preserve"> HYPERLINK "http://www.ITMS2014.sk" </w:instrText>
      </w:r>
      <w:r w:rsidR="00EF487F">
        <w:fldChar w:fldCharType="separate"/>
      </w:r>
      <w:r w:rsidR="00BB4813" w:rsidRPr="00230311">
        <w:rPr>
          <w:rStyle w:val="Hypertextovprepojenie"/>
          <w:rFonts w:asciiTheme="minorHAnsi" w:hAnsiTheme="minorHAnsi" w:cstheme="minorHAnsi"/>
        </w:rPr>
        <w:t>www.ITMS2014.sk</w:t>
      </w:r>
      <w:r w:rsidR="00EF487F">
        <w:rPr>
          <w:rStyle w:val="Hypertextovprepojenie"/>
          <w:rFonts w:asciiTheme="minorHAnsi" w:hAnsiTheme="minorHAnsi" w:cstheme="minorHAnsi"/>
        </w:rPr>
        <w:fldChar w:fldCharType="end"/>
      </w:r>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7F81B383" w14:textId="03E0D75C" w:rsidR="00BE5C2A" w:rsidRDefault="00BE5C2A" w:rsidP="00020B02">
      <w:pPr>
        <w:spacing w:before="120" w:after="120" w:line="240" w:lineRule="auto"/>
        <w:ind w:firstLine="360"/>
        <w:jc w:val="both"/>
        <w:rPr>
          <w:rFonts w:asciiTheme="minorHAnsi" w:hAnsiTheme="minorHAnsi" w:cstheme="minorHAnsi"/>
        </w:rPr>
      </w:pPr>
    </w:p>
    <w:p w14:paraId="63B2A7A1" w14:textId="37B5818C" w:rsidR="00020B02" w:rsidRDefault="00020B02" w:rsidP="00020B02">
      <w:pPr>
        <w:spacing w:before="120" w:after="120" w:line="240" w:lineRule="auto"/>
        <w:ind w:firstLine="360"/>
        <w:jc w:val="both"/>
        <w:rPr>
          <w:rFonts w:asciiTheme="minorHAnsi" w:hAnsiTheme="minorHAnsi" w:cstheme="minorHAnsi"/>
        </w:rPr>
      </w:pPr>
    </w:p>
    <w:p w14:paraId="49379899" w14:textId="77777777" w:rsidR="00020B02" w:rsidDel="00272196" w:rsidRDefault="00020B02" w:rsidP="00BE5C2A">
      <w:pPr>
        <w:spacing w:before="120" w:after="120" w:line="240" w:lineRule="auto"/>
        <w:jc w:val="both"/>
        <w:rPr>
          <w:del w:id="21" w:author="Autor"/>
          <w:rFonts w:asciiTheme="minorHAnsi" w:hAnsiTheme="minorHAnsi" w:cstheme="minorHAnsi"/>
        </w:rPr>
      </w:pPr>
    </w:p>
    <w:p w14:paraId="172BF754" w14:textId="77777777" w:rsidR="00206255" w:rsidRDefault="00206255" w:rsidP="00020B02">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FD1377">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2"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0C4B826E" w14:textId="41379E0B" w:rsidR="00AA49FC" w:rsidRPr="00F73481" w:rsidRDefault="003A2C31" w:rsidP="00F73481">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del w:id="22" w:author="Autor">
        <w:r w:rsidR="002C5BEA" w:rsidRPr="00077DC8" w:rsidDel="00272196">
          <w:rPr>
            <w:rFonts w:asciiTheme="minorHAnsi" w:hAnsiTheme="minorHAnsi" w:cstheme="minorHAnsi"/>
            <w:sz w:val="22"/>
            <w:szCs w:val="22"/>
          </w:rPr>
          <w:delText>02/2092 8480</w:delText>
        </w:r>
      </w:del>
      <w:r w:rsidR="002C5BEA" w:rsidRPr="00F73481">
        <w:rPr>
          <w:rFonts w:asciiTheme="minorHAnsi" w:hAnsiTheme="minorHAnsi" w:cstheme="minorHAnsi"/>
          <w:sz w:val="22"/>
          <w:szCs w:val="22"/>
        </w:rPr>
        <w:t>02/2092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3"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0DC4AD59" w:rsidR="00EA3C20" w:rsidRPr="00272196" w:rsidRDefault="00644BBA" w:rsidP="000F1F4E">
      <w:pPr>
        <w:pStyle w:val="Default"/>
        <w:spacing w:before="120" w:after="120"/>
        <w:ind w:left="709"/>
        <w:contextualSpacing/>
        <w:rPr>
          <w:rFonts w:asciiTheme="minorHAnsi" w:eastAsiaTheme="minorHAnsi" w:hAnsiTheme="minorHAnsi" w:cstheme="minorHAnsi"/>
          <w:sz w:val="22"/>
          <w:szCs w:val="22"/>
        </w:rPr>
      </w:pPr>
      <w:ins w:id="23" w:author="Autor">
        <w:r w:rsidRPr="00644BBA">
          <w:rPr>
            <w:rFonts w:asciiTheme="minorHAnsi" w:hAnsiTheme="minorHAnsi" w:cstheme="minorHAnsi"/>
            <w:sz w:val="22"/>
            <w:szCs w:val="22"/>
            <w:rPrChange w:id="24" w:author="Autor">
              <w:rPr>
                <w:rFonts w:asciiTheme="minorHAnsi" w:hAnsiTheme="minorHAnsi" w:cstheme="minorHAnsi"/>
              </w:rPr>
            </w:rPrChange>
          </w:rPr>
          <w:t>Pribinova 4195/25</w:t>
        </w:r>
      </w:ins>
      <w:del w:id="25" w:author="Autor">
        <w:r w:rsidR="0017171E" w:rsidRPr="00272196" w:rsidDel="00644BBA">
          <w:rPr>
            <w:rFonts w:asciiTheme="minorHAnsi" w:hAnsiTheme="minorHAnsi" w:cstheme="minorHAnsi"/>
            <w:sz w:val="22"/>
            <w:szCs w:val="22"/>
          </w:rPr>
          <w:delText>Štefánikova 15</w:delText>
        </w:r>
      </w:del>
      <w:r w:rsidR="0017171E" w:rsidRPr="00272196">
        <w:rPr>
          <w:rFonts w:asciiTheme="minorHAnsi" w:hAnsiTheme="minorHAnsi" w:cstheme="minorHAnsi"/>
          <w:sz w:val="22"/>
          <w:szCs w:val="22"/>
        </w:rPr>
        <w:t xml:space="preserve"> </w:t>
      </w:r>
      <w:r w:rsidR="00EA3C20" w:rsidRPr="00272196">
        <w:rPr>
          <w:rFonts w:asciiTheme="minorHAnsi" w:eastAsiaTheme="minorHAnsi" w:hAnsiTheme="minorHAnsi" w:cstheme="minorHAnsi"/>
          <w:sz w:val="22"/>
          <w:szCs w:val="22"/>
        </w:rPr>
        <w:t xml:space="preserve"> </w:t>
      </w:r>
    </w:p>
    <w:p w14:paraId="4601AC33" w14:textId="55798DF2"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w:t>
      </w:r>
      <w:del w:id="26" w:author="Autor">
        <w:r w:rsidDel="00644BBA">
          <w:rPr>
            <w:rFonts w:asciiTheme="minorHAnsi" w:eastAsiaTheme="minorHAnsi" w:hAnsiTheme="minorHAnsi" w:cstheme="minorHAnsi"/>
            <w:sz w:val="22"/>
            <w:szCs w:val="22"/>
          </w:rPr>
          <w:delText>5</w:delText>
        </w:r>
      </w:del>
      <w:ins w:id="27" w:author="Autor">
        <w:r w:rsidR="00644BBA">
          <w:rPr>
            <w:rFonts w:asciiTheme="minorHAnsi" w:eastAsiaTheme="minorHAnsi" w:hAnsiTheme="minorHAnsi" w:cstheme="minorHAnsi"/>
            <w:sz w:val="22"/>
            <w:szCs w:val="22"/>
          </w:rPr>
          <w:t>9</w:t>
        </w:r>
      </w:ins>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11DCB7F0" w:rsidR="003A2C31" w:rsidRPr="00272196" w:rsidRDefault="00644BBA" w:rsidP="000F1F4E">
      <w:pPr>
        <w:pStyle w:val="Default"/>
        <w:spacing w:before="120" w:after="120"/>
        <w:ind w:left="709"/>
        <w:contextualSpacing/>
        <w:rPr>
          <w:rFonts w:asciiTheme="minorHAnsi" w:eastAsiaTheme="minorHAnsi" w:hAnsiTheme="minorHAnsi" w:cstheme="minorHAnsi"/>
          <w:sz w:val="22"/>
          <w:szCs w:val="22"/>
        </w:rPr>
      </w:pPr>
      <w:ins w:id="28" w:author="Autor">
        <w:r w:rsidRPr="00644BBA">
          <w:rPr>
            <w:rFonts w:asciiTheme="minorHAnsi" w:hAnsiTheme="minorHAnsi" w:cstheme="minorHAnsi"/>
            <w:sz w:val="22"/>
            <w:szCs w:val="22"/>
            <w:rPrChange w:id="29" w:author="Autor">
              <w:rPr>
                <w:rFonts w:asciiTheme="minorHAnsi" w:hAnsiTheme="minorHAnsi" w:cstheme="minorHAnsi"/>
              </w:rPr>
            </w:rPrChange>
          </w:rPr>
          <w:t>Pribinova 4195/25</w:t>
        </w:r>
      </w:ins>
      <w:del w:id="30" w:author="Autor">
        <w:r w:rsidR="001F79B7" w:rsidRPr="00272196" w:rsidDel="00644BBA">
          <w:rPr>
            <w:rFonts w:asciiTheme="minorHAnsi" w:eastAsiaTheme="minorHAnsi" w:hAnsiTheme="minorHAnsi" w:cstheme="minorHAnsi"/>
            <w:sz w:val="22"/>
            <w:szCs w:val="22"/>
          </w:rPr>
          <w:delText>Dunajská 68</w:delText>
        </w:r>
        <w:r w:rsidR="003A2C31" w:rsidRPr="00272196" w:rsidDel="00644BBA">
          <w:rPr>
            <w:rFonts w:asciiTheme="minorHAnsi" w:eastAsiaTheme="minorHAnsi" w:hAnsiTheme="minorHAnsi" w:cstheme="minorHAnsi"/>
            <w:sz w:val="22"/>
            <w:szCs w:val="22"/>
          </w:rPr>
          <w:delText xml:space="preserve"> </w:delText>
        </w:r>
      </w:del>
    </w:p>
    <w:p w14:paraId="175F86C4" w14:textId="575BF45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del w:id="31" w:author="Autor">
        <w:r w:rsidR="001F79B7" w:rsidDel="00644BBA">
          <w:rPr>
            <w:rFonts w:asciiTheme="minorHAnsi" w:eastAsiaTheme="minorHAnsi" w:hAnsiTheme="minorHAnsi" w:cstheme="minorHAnsi"/>
            <w:sz w:val="22"/>
            <w:szCs w:val="22"/>
          </w:rPr>
          <w:delText>8</w:delText>
        </w:r>
      </w:del>
      <w:ins w:id="32" w:author="Autor">
        <w:r w:rsidR="00644BBA">
          <w:rPr>
            <w:rFonts w:asciiTheme="minorHAnsi" w:eastAsiaTheme="minorHAnsi" w:hAnsiTheme="minorHAnsi" w:cstheme="minorHAnsi"/>
            <w:sz w:val="22"/>
            <w:szCs w:val="22"/>
          </w:rPr>
          <w:t>9</w:t>
        </w:r>
      </w:ins>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230311">
        <w:rPr>
          <w:rFonts w:asciiTheme="minorHAnsi" w:hAnsiTheme="minorHAnsi" w:cstheme="minorHAnsi"/>
        </w:rPr>
        <w:t>ne</w:t>
      </w:r>
      <w:proofErr w:type="spellEnd"/>
      <w:r w:rsidRPr="00230311">
        <w:rPr>
          <w:rFonts w:asciiTheme="minorHAnsi" w:hAnsiTheme="minorHAnsi" w:cstheme="minorHAnsi"/>
        </w:rPr>
        <w:t xml:space="preserv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4"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5"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6"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7"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8"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19"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2A15D3D0"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w:t>
      </w:r>
      <w:proofErr w:type="spellStart"/>
      <w:r w:rsidR="00CD1A3F" w:rsidRPr="001111BA">
        <w:rPr>
          <w:rFonts w:asciiTheme="minorHAnsi" w:hAnsiTheme="minorHAnsi" w:cstheme="minorHAnsi"/>
          <w:color w:val="000000"/>
          <w:sz w:val="22"/>
          <w:szCs w:val="22"/>
        </w:rPr>
        <w:t>ŽoNFP</w:t>
      </w:r>
      <w:proofErr w:type="spellEnd"/>
      <w:r w:rsidR="00CD1A3F" w:rsidRPr="001111BA">
        <w:rPr>
          <w:rFonts w:asciiTheme="minorHAnsi" w:hAnsiTheme="minorHAnsi" w:cstheme="minorHAnsi"/>
          <w:color w:val="000000"/>
          <w:sz w:val="22"/>
          <w:szCs w:val="22"/>
        </w:rPr>
        <w:t xml:space="preserve">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09A91C88"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B3656">
        <w:rPr>
          <w:rFonts w:asciiTheme="minorHAnsi" w:hAnsiTheme="minorHAnsi" w:cstheme="minorHAnsi"/>
          <w:i/>
          <w:sz w:val="22"/>
          <w:szCs w:val="22"/>
        </w:rPr>
        <w:t xml:space="preserve">preukázanie </w:t>
      </w:r>
      <w:r w:rsidR="009D69CE">
        <w:rPr>
          <w:rFonts w:asciiTheme="minorHAnsi" w:hAnsiTheme="minorHAnsi" w:cstheme="minorHAnsi"/>
          <w:i/>
          <w:sz w:val="22"/>
          <w:szCs w:val="22"/>
        </w:rPr>
        <w:t>splneni</w:t>
      </w:r>
      <w:r w:rsidR="009B3656">
        <w:rPr>
          <w:rFonts w:asciiTheme="minorHAnsi" w:hAnsiTheme="minorHAnsi" w:cstheme="minorHAnsi"/>
          <w:i/>
          <w:sz w:val="22"/>
          <w:szCs w:val="22"/>
        </w:rPr>
        <w:t>a tejto</w:t>
      </w:r>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009B3656">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9B3656">
        <w:rPr>
          <w:rFonts w:asciiTheme="minorHAnsi" w:hAnsiTheme="minorHAnsi" w:cstheme="minorHAnsi"/>
          <w:i/>
          <w:sz w:val="22"/>
          <w:szCs w:val="22"/>
        </w:rPr>
        <w:t>od žiadateľa nevyžaduje</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1B8BE22D"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r w:rsidR="00F40A20">
        <w:rPr>
          <w:rFonts w:asciiTheme="minorHAnsi" w:hAnsiTheme="minorHAnsi" w:cstheme="minorHAnsi"/>
          <w:sz w:val="22"/>
          <w:szCs w:val="22"/>
          <w:u w:val="single"/>
        </w:rPr>
        <w:t xml:space="preserve"> projektu</w:t>
      </w:r>
      <w:r w:rsidRPr="00230311">
        <w:rPr>
          <w:rFonts w:asciiTheme="minorHAnsi" w:hAnsiTheme="minorHAnsi" w:cstheme="minorHAnsi"/>
          <w:sz w:val="22"/>
          <w:szCs w:val="22"/>
          <w:u w:val="single"/>
        </w:rPr>
        <w: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78EEA18"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9C3DF6">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009C3DF6">
        <w:rPr>
          <w:rFonts w:asciiTheme="minorHAnsi" w:eastAsiaTheme="minorHAnsi" w:hAnsiTheme="minorHAnsi"/>
          <w:b/>
          <w:color w:val="000000"/>
          <w:sz w:val="22"/>
          <w:szCs w:val="22"/>
          <w:lang w:eastAsia="en-US"/>
        </w:rPr>
        <w:t>0</w:t>
      </w:r>
      <w:del w:id="33" w:author="Autor">
        <w:r w:rsidR="009C3DF6" w:rsidDel="00F40A20">
          <w:rPr>
            <w:rFonts w:asciiTheme="minorHAnsi" w:eastAsiaTheme="minorHAnsi" w:hAnsiTheme="minorHAnsi"/>
            <w:b/>
            <w:color w:val="000000"/>
            <w:sz w:val="22"/>
            <w:szCs w:val="22"/>
            <w:lang w:eastAsia="en-US"/>
          </w:rPr>
          <w:delText>1</w:delText>
        </w:r>
      </w:del>
      <w:ins w:id="34" w:author="Autor">
        <w:r w:rsidR="00F40A20">
          <w:rPr>
            <w:rFonts w:asciiTheme="minorHAnsi" w:eastAsiaTheme="minorHAnsi" w:hAnsiTheme="minorHAnsi"/>
            <w:b/>
            <w:color w:val="000000"/>
            <w:sz w:val="22"/>
            <w:szCs w:val="22"/>
            <w:lang w:eastAsia="en-US"/>
          </w:rPr>
          <w:t>4</w:t>
        </w:r>
      </w:ins>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20</w:t>
      </w:r>
      <w:r w:rsidR="009C3DF6">
        <w:rPr>
          <w:rFonts w:asciiTheme="minorHAnsi" w:eastAsiaTheme="minorHAnsi" w:hAnsiTheme="minorHAnsi"/>
          <w:b/>
          <w:color w:val="000000"/>
          <w:sz w:val="22"/>
          <w:szCs w:val="22"/>
          <w:lang w:eastAsia="en-US"/>
        </w:rPr>
        <w:t>22</w:t>
      </w:r>
      <w:r w:rsidR="008932A2">
        <w:rPr>
          <w:rFonts w:asciiTheme="minorHAnsi" w:hAnsiTheme="minorHAnsi" w:cstheme="minorHAnsi"/>
          <w:color w:val="000000"/>
          <w:sz w:val="22"/>
          <w:szCs w:val="22"/>
        </w:rPr>
        <w:t xml:space="preserve"> a</w:t>
      </w:r>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do </w:t>
      </w:r>
      <w:r w:rsidRPr="002B0FC4">
        <w:rPr>
          <w:rFonts w:asciiTheme="minorHAnsi" w:hAnsiTheme="minorHAnsi" w:cstheme="minorHAnsi"/>
          <w:b/>
          <w:color w:val="000000"/>
          <w:sz w:val="22"/>
          <w:szCs w:val="22"/>
        </w:rPr>
        <w:t>3</w:t>
      </w:r>
      <w:del w:id="35" w:author="Autor">
        <w:r w:rsidRPr="002B0FC4" w:rsidDel="00F40A20">
          <w:rPr>
            <w:rFonts w:asciiTheme="minorHAnsi" w:hAnsiTheme="minorHAnsi" w:cstheme="minorHAnsi"/>
            <w:b/>
            <w:color w:val="000000"/>
            <w:sz w:val="22"/>
            <w:szCs w:val="22"/>
          </w:rPr>
          <w:delText>1</w:delText>
        </w:r>
      </w:del>
      <w:ins w:id="36" w:author="Autor">
        <w:r w:rsidR="00F40A20">
          <w:rPr>
            <w:rFonts w:asciiTheme="minorHAnsi" w:hAnsiTheme="minorHAnsi" w:cstheme="minorHAnsi"/>
            <w:b/>
            <w:color w:val="000000"/>
            <w:sz w:val="22"/>
            <w:szCs w:val="22"/>
          </w:rPr>
          <w:t>0</w:t>
        </w:r>
      </w:ins>
      <w:r w:rsidRPr="002B0FC4">
        <w:rPr>
          <w:rFonts w:asciiTheme="minorHAnsi" w:hAnsiTheme="minorHAnsi" w:cstheme="minorHAnsi"/>
          <w:b/>
          <w:color w:val="000000"/>
          <w:sz w:val="22"/>
          <w:szCs w:val="22"/>
        </w:rPr>
        <w:t>.</w:t>
      </w:r>
      <w:r w:rsidR="006256DB">
        <w:rPr>
          <w:rFonts w:asciiTheme="minorHAnsi" w:hAnsiTheme="minorHAnsi" w:cstheme="minorHAnsi"/>
          <w:b/>
          <w:color w:val="000000"/>
          <w:sz w:val="22"/>
          <w:szCs w:val="22"/>
        </w:rPr>
        <w:t xml:space="preserve"> </w:t>
      </w:r>
      <w:r w:rsidR="009C3DF6">
        <w:rPr>
          <w:rFonts w:asciiTheme="minorHAnsi" w:hAnsiTheme="minorHAnsi" w:cstheme="minorHAnsi"/>
          <w:b/>
          <w:color w:val="000000"/>
          <w:sz w:val="22"/>
          <w:szCs w:val="22"/>
        </w:rPr>
        <w:t>0</w:t>
      </w:r>
      <w:del w:id="37" w:author="Autor">
        <w:r w:rsidR="009C3DF6" w:rsidDel="00F40A20">
          <w:rPr>
            <w:rFonts w:asciiTheme="minorHAnsi" w:hAnsiTheme="minorHAnsi" w:cstheme="minorHAnsi"/>
            <w:b/>
            <w:color w:val="000000"/>
            <w:sz w:val="22"/>
            <w:szCs w:val="22"/>
          </w:rPr>
          <w:delText>3</w:delText>
        </w:r>
      </w:del>
      <w:ins w:id="38" w:author="Autor">
        <w:r w:rsidR="00F40A20">
          <w:rPr>
            <w:rFonts w:asciiTheme="minorHAnsi" w:hAnsiTheme="minorHAnsi" w:cstheme="minorHAnsi"/>
            <w:b/>
            <w:color w:val="000000"/>
            <w:sz w:val="22"/>
            <w:szCs w:val="22"/>
          </w:rPr>
          <w:t>6</w:t>
        </w:r>
      </w:ins>
      <w:r w:rsidRPr="002B0FC4">
        <w:rPr>
          <w:rFonts w:asciiTheme="minorHAnsi" w:hAnsiTheme="minorHAnsi" w:cstheme="minorHAnsi"/>
          <w:b/>
          <w:color w:val="000000"/>
          <w:sz w:val="22"/>
          <w:szCs w:val="22"/>
        </w:rPr>
        <w:t>.</w:t>
      </w:r>
      <w:r w:rsidR="006256DB">
        <w:rPr>
          <w:rFonts w:asciiTheme="minorHAnsi" w:hAnsiTheme="minorHAnsi" w:cstheme="minorHAnsi"/>
          <w:b/>
          <w:color w:val="000000"/>
          <w:sz w:val="22"/>
          <w:szCs w:val="22"/>
        </w:rPr>
        <w:t xml:space="preserve"> </w:t>
      </w:r>
      <w:r w:rsidRPr="002B0FC4">
        <w:rPr>
          <w:rFonts w:asciiTheme="minorHAnsi" w:hAnsiTheme="minorHAnsi" w:cstheme="minorHAnsi"/>
          <w:b/>
          <w:color w:val="000000"/>
          <w:sz w:val="22"/>
          <w:szCs w:val="22"/>
        </w:rPr>
        <w:t>20</w:t>
      </w:r>
      <w:r w:rsidR="009C3DF6">
        <w:rPr>
          <w:rFonts w:asciiTheme="minorHAnsi" w:hAnsiTheme="minorHAnsi" w:cstheme="minorHAnsi"/>
          <w:b/>
          <w:color w:val="000000"/>
          <w:sz w:val="22"/>
          <w:szCs w:val="22"/>
        </w:rPr>
        <w:t>22</w:t>
      </w:r>
      <w:r w:rsidRPr="00230311">
        <w:rPr>
          <w:rFonts w:asciiTheme="minorHAnsi" w:hAnsiTheme="minorHAnsi" w:cstheme="minorHAnsi"/>
          <w:color w:val="000000"/>
          <w:sz w:val="22"/>
          <w:szCs w:val="22"/>
        </w:rPr>
        <w:t>.</w:t>
      </w:r>
      <w:r w:rsidR="00633622">
        <w:rPr>
          <w:rFonts w:asciiTheme="minorHAnsi" w:hAnsiTheme="minorHAnsi" w:cstheme="minorHAnsi"/>
          <w:color w:val="000000"/>
          <w:sz w:val="22"/>
          <w:szCs w:val="22"/>
        </w:rPr>
        <w:t xml:space="preserve"> </w:t>
      </w:r>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6D385328"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r w:rsidR="006256DB">
        <w:rPr>
          <w:rFonts w:asciiTheme="minorHAnsi" w:hAnsiTheme="minorHAnsi"/>
          <w:i/>
          <w:sz w:val="22"/>
          <w:szCs w:val="22"/>
        </w:rPr>
        <w:t xml:space="preserve"> </w:t>
      </w:r>
      <w:r w:rsidR="00D210F8">
        <w:rPr>
          <w:rFonts w:asciiTheme="minorHAnsi" w:hAnsiTheme="minorHAnsi"/>
          <w:i/>
          <w:sz w:val="22"/>
          <w:szCs w:val="22"/>
        </w:rPr>
        <w:t>0</w:t>
      </w:r>
      <w:del w:id="39" w:author="Autor">
        <w:r w:rsidR="00D210F8" w:rsidDel="00F40A20">
          <w:rPr>
            <w:rFonts w:asciiTheme="minorHAnsi" w:hAnsiTheme="minorHAnsi"/>
            <w:i/>
            <w:sz w:val="22"/>
            <w:szCs w:val="22"/>
          </w:rPr>
          <w:delText>1</w:delText>
        </w:r>
      </w:del>
      <w:ins w:id="40" w:author="Autor">
        <w:r w:rsidR="00F40A20">
          <w:rPr>
            <w:rFonts w:asciiTheme="minorHAnsi" w:hAnsiTheme="minorHAnsi"/>
            <w:i/>
            <w:sz w:val="22"/>
            <w:szCs w:val="22"/>
          </w:rPr>
          <w:t>4</w:t>
        </w:r>
      </w:ins>
      <w:r w:rsidR="00BA58CB">
        <w:rPr>
          <w:rFonts w:asciiTheme="minorHAnsi" w:hAnsiTheme="minorHAnsi"/>
          <w:i/>
          <w:sz w:val="22"/>
          <w:szCs w:val="22"/>
        </w:rPr>
        <w:t>.</w:t>
      </w:r>
      <w:r w:rsidR="006256DB">
        <w:rPr>
          <w:rFonts w:asciiTheme="minorHAnsi" w:hAnsiTheme="minorHAnsi"/>
          <w:i/>
          <w:sz w:val="22"/>
          <w:szCs w:val="22"/>
        </w:rPr>
        <w:t xml:space="preserve"> </w:t>
      </w:r>
      <w:r w:rsidRPr="000F2D20">
        <w:rPr>
          <w:rFonts w:asciiTheme="minorHAnsi" w:hAnsiTheme="minorHAnsi"/>
          <w:i/>
          <w:sz w:val="22"/>
          <w:szCs w:val="22"/>
        </w:rPr>
        <w:t>20</w:t>
      </w:r>
      <w:r w:rsidR="00D210F8">
        <w:rPr>
          <w:rFonts w:asciiTheme="minorHAnsi" w:hAnsiTheme="minorHAnsi"/>
          <w:i/>
          <w:sz w:val="22"/>
          <w:szCs w:val="22"/>
        </w:rPr>
        <w:t>22</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w:t>
      </w:r>
      <w:del w:id="41" w:author="Autor">
        <w:r w:rsidRPr="002B0FC4" w:rsidDel="00F40A20">
          <w:rPr>
            <w:rFonts w:asciiTheme="minorHAnsi" w:hAnsiTheme="minorHAnsi" w:cstheme="minorHAnsi"/>
            <w:i/>
            <w:sz w:val="22"/>
            <w:szCs w:val="22"/>
          </w:rPr>
          <w:delText>1</w:delText>
        </w:r>
      </w:del>
      <w:ins w:id="42" w:author="Autor">
        <w:r w:rsidR="00F40A20">
          <w:rPr>
            <w:rFonts w:asciiTheme="minorHAnsi" w:hAnsiTheme="minorHAnsi" w:cstheme="minorHAnsi"/>
            <w:i/>
            <w:sz w:val="22"/>
            <w:szCs w:val="22"/>
          </w:rPr>
          <w:t>0</w:t>
        </w:r>
      </w:ins>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00F91F5B">
        <w:rPr>
          <w:rFonts w:asciiTheme="minorHAnsi" w:hAnsiTheme="minorHAnsi" w:cstheme="minorHAnsi"/>
          <w:i/>
          <w:sz w:val="22"/>
          <w:szCs w:val="22"/>
        </w:rPr>
        <w:t>0</w:t>
      </w:r>
      <w:del w:id="43" w:author="Autor">
        <w:r w:rsidR="00F91F5B" w:rsidDel="00F40A20">
          <w:rPr>
            <w:rFonts w:asciiTheme="minorHAnsi" w:hAnsiTheme="minorHAnsi" w:cstheme="minorHAnsi"/>
            <w:i/>
            <w:sz w:val="22"/>
            <w:szCs w:val="22"/>
          </w:rPr>
          <w:delText>3</w:delText>
        </w:r>
      </w:del>
      <w:ins w:id="44" w:author="Autor">
        <w:r w:rsidR="00F40A20">
          <w:rPr>
            <w:rFonts w:asciiTheme="minorHAnsi" w:hAnsiTheme="minorHAnsi" w:cstheme="minorHAnsi"/>
            <w:i/>
            <w:sz w:val="22"/>
            <w:szCs w:val="22"/>
          </w:rPr>
          <w:t>6</w:t>
        </w:r>
      </w:ins>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Pr="002B0FC4">
        <w:rPr>
          <w:rFonts w:asciiTheme="minorHAnsi" w:hAnsiTheme="minorHAnsi" w:cstheme="minorHAnsi"/>
          <w:i/>
          <w:sz w:val="22"/>
          <w:szCs w:val="22"/>
        </w:rPr>
        <w:t>20</w:t>
      </w:r>
      <w:r w:rsidR="00F91F5B">
        <w:rPr>
          <w:rFonts w:asciiTheme="minorHAnsi" w:hAnsiTheme="minorHAnsi" w:cstheme="minorHAnsi"/>
          <w:i/>
          <w:sz w:val="22"/>
          <w:szCs w:val="22"/>
        </w:rPr>
        <w:t>22</w:t>
      </w:r>
      <w:r w:rsidRPr="002B0FC4">
        <w:rPr>
          <w:rFonts w:asciiTheme="minorHAnsi" w:hAnsiTheme="minorHAnsi" w:cstheme="minorHAnsi"/>
          <w:i/>
          <w:sz w:val="22"/>
          <w:szCs w:val="22"/>
        </w:rPr>
        <w:t>.)</w:t>
      </w:r>
    </w:p>
    <w:p w14:paraId="3885BF8B" w14:textId="48B10A60" w:rsidR="00810DAA" w:rsidRPr="009B216E" w:rsidRDefault="00810DAA" w:rsidP="005D1DA1">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5D1DA1">
        <w:rPr>
          <w:rFonts w:asciiTheme="minorHAnsi" w:hAnsiTheme="minorHAnsi" w:cstheme="minorHAnsi"/>
          <w:color w:val="000000"/>
          <w:sz w:val="22"/>
          <w:szCs w:val="22"/>
        </w:rPr>
        <w:t xml:space="preserve">žiadateľ neukončil fyzickú realizáciu všetkých </w:t>
      </w:r>
      <w:r w:rsidR="006E5BEF" w:rsidRPr="005D1DA1">
        <w:rPr>
          <w:rFonts w:asciiTheme="minorHAnsi" w:hAnsiTheme="minorHAnsi" w:cstheme="minorHAnsi"/>
          <w:color w:val="000000"/>
          <w:sz w:val="22"/>
          <w:szCs w:val="22"/>
        </w:rPr>
        <w:t xml:space="preserve">oprávnených </w:t>
      </w:r>
      <w:r w:rsidRPr="005D1DA1">
        <w:rPr>
          <w:rFonts w:asciiTheme="minorHAnsi" w:hAnsiTheme="minorHAnsi" w:cstheme="minorHAnsi"/>
          <w:color w:val="000000"/>
          <w:sz w:val="22"/>
          <w:szCs w:val="22"/>
        </w:rPr>
        <w:t xml:space="preserve">aktivít pred predložením </w:t>
      </w:r>
      <w:proofErr w:type="spellStart"/>
      <w:r w:rsidRPr="005D1DA1">
        <w:rPr>
          <w:rFonts w:asciiTheme="minorHAnsi" w:hAnsiTheme="minorHAnsi" w:cstheme="minorHAnsi"/>
          <w:color w:val="000000"/>
          <w:sz w:val="22"/>
          <w:szCs w:val="22"/>
        </w:rPr>
        <w:t>ŽoNFP</w:t>
      </w:r>
      <w:proofErr w:type="spellEnd"/>
      <w:r w:rsidR="006E5BEF" w:rsidRPr="005D1DA1">
        <w:rPr>
          <w:rFonts w:asciiTheme="minorHAnsi" w:hAnsiTheme="minorHAnsi" w:cstheme="minorHAnsi"/>
          <w:color w:val="000000"/>
          <w:sz w:val="22"/>
          <w:szCs w:val="22"/>
        </w:rPr>
        <w:t xml:space="preserve"> na</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RO</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OP TP</w:t>
      </w:r>
    </w:p>
    <w:p w14:paraId="2DE2A602" w14:textId="1115E34E"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w:t>
      </w: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r w:rsidRPr="002B0FC4">
        <w:rPr>
          <w:rFonts w:asciiTheme="minorHAnsi" w:hAnsiTheme="minorHAnsi" w:cstheme="minorHAnsi"/>
          <w:i/>
          <w:sz w:val="22"/>
          <w:szCs w:val="22"/>
        </w:rPr>
        <w:t>)</w:t>
      </w:r>
      <w:r w:rsidR="00453A86">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lastRenderedPageBreak/>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0"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 xml:space="preserve">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6D7DA774" w:rsidR="0069226A" w:rsidRDefault="000E0586" w:rsidP="001D0E48">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88E09FA" w14:textId="1A7336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50F79DD0" w14:textId="3BB4E79C"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6261A3C" w14:textId="280386F8"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2A5D9D67" w14:textId="6B5422C1"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15C62BB8" w14:textId="58E08752" w:rsidR="00A946B3" w:rsidRDefault="00A946B3" w:rsidP="001D0E48">
      <w:pPr>
        <w:pStyle w:val="Odsekzoznamu"/>
        <w:spacing w:before="120" w:after="120"/>
        <w:ind w:left="709"/>
        <w:contextualSpacing w:val="0"/>
        <w:jc w:val="both"/>
        <w:rPr>
          <w:rFonts w:asciiTheme="minorHAnsi" w:hAnsiTheme="minorHAnsi" w:cstheme="minorHAnsi"/>
          <w:i/>
          <w:sz w:val="22"/>
          <w:szCs w:val="22"/>
        </w:rPr>
      </w:pPr>
    </w:p>
    <w:p w14:paraId="38B43526" w14:textId="77777777" w:rsidR="00A946B3" w:rsidRPr="00230311" w:rsidRDefault="00A946B3" w:rsidP="001D0E48">
      <w:pPr>
        <w:pStyle w:val="Odsekzoznamu"/>
        <w:spacing w:before="120" w:after="120"/>
        <w:ind w:left="709"/>
        <w:contextualSpacing w:val="0"/>
        <w:jc w:val="both"/>
        <w:rPr>
          <w:rFonts w:asciiTheme="minorHAnsi" w:hAnsiTheme="minorHAnsi" w:cstheme="minorHAnsi"/>
          <w:sz w:val="22"/>
          <w:szCs w:val="22"/>
        </w:rPr>
      </w:pPr>
    </w:p>
    <w:p w14:paraId="0A069DD6" w14:textId="2ACCA338" w:rsidR="004C00A2" w:rsidRPr="00783197" w:rsidDel="00F71843" w:rsidRDefault="004C00A2" w:rsidP="00235D59">
      <w:pPr>
        <w:pStyle w:val="Odsekzoznamu1"/>
        <w:numPr>
          <w:ilvl w:val="0"/>
          <w:numId w:val="7"/>
        </w:numPr>
        <w:spacing w:before="240" w:after="240" w:line="276" w:lineRule="auto"/>
        <w:rPr>
          <w:moveFrom w:id="45" w:author="Autor"/>
          <w:rFonts w:asciiTheme="minorHAnsi" w:hAnsiTheme="minorHAnsi" w:cstheme="minorHAnsi"/>
          <w:sz w:val="22"/>
          <w:szCs w:val="22"/>
        </w:rPr>
      </w:pPr>
      <w:moveFromRangeStart w:id="46" w:author="Autor" w:name="move126314914"/>
      <w:moveFrom w:id="47" w:author="Autor">
        <w:r w:rsidRPr="00783197" w:rsidDel="00F71843">
          <w:rPr>
            <w:rFonts w:asciiTheme="minorHAnsi" w:hAnsiTheme="minorHAnsi" w:cstheme="minorHAnsi"/>
            <w:sz w:val="22"/>
            <w:szCs w:val="22"/>
          </w:rPr>
          <w:t>oprávnenosť výdavkov realizácie projektu</w:t>
        </w:r>
      </w:moveFrom>
    </w:p>
    <w:p w14:paraId="3AE1C06F" w14:textId="626A5B9E" w:rsidR="004C00A2" w:rsidRPr="00230311" w:rsidDel="00F71843" w:rsidRDefault="004C00A2" w:rsidP="004C00A2">
      <w:pPr>
        <w:spacing w:before="120" w:after="120" w:line="240" w:lineRule="auto"/>
        <w:ind w:left="426"/>
        <w:jc w:val="both"/>
        <w:rPr>
          <w:moveFrom w:id="48" w:author="Autor"/>
          <w:rFonts w:asciiTheme="minorHAnsi" w:hAnsiTheme="minorHAnsi" w:cstheme="minorHAnsi"/>
        </w:rPr>
      </w:pPr>
      <w:moveFrom w:id="49" w:author="Autor">
        <w:r w:rsidRPr="00230311" w:rsidDel="00F71843">
          <w:rPr>
            <w:rFonts w:asciiTheme="minorHAnsi" w:eastAsia="Times New Roman" w:hAnsiTheme="minorHAnsi" w:cstheme="minorHAnsi"/>
            <w:u w:val="single"/>
            <w:lang w:eastAsia="sk-SK"/>
          </w:rPr>
          <w:t>Podmienky oprávnenosti výdavkov:</w:t>
        </w:r>
      </w:moveFrom>
    </w:p>
    <w:p w14:paraId="01A023D1" w14:textId="17B2DEAF" w:rsidR="004C00A2" w:rsidRPr="00230311" w:rsidDel="00F71843" w:rsidRDefault="004C00A2" w:rsidP="00235D59">
      <w:pPr>
        <w:pStyle w:val="Odsekzoznamu"/>
        <w:numPr>
          <w:ilvl w:val="0"/>
          <w:numId w:val="40"/>
        </w:numPr>
        <w:spacing w:before="120" w:after="120"/>
        <w:contextualSpacing w:val="0"/>
        <w:jc w:val="both"/>
        <w:rPr>
          <w:moveFrom w:id="50" w:author="Autor"/>
          <w:rFonts w:asciiTheme="minorHAnsi" w:hAnsiTheme="minorHAnsi" w:cstheme="minorHAnsi"/>
          <w:color w:val="000000"/>
          <w:sz w:val="22"/>
          <w:szCs w:val="22"/>
        </w:rPr>
      </w:pPr>
      <w:moveFrom w:id="51" w:author="Autor">
        <w:r w:rsidRPr="00230311" w:rsidDel="00F71843">
          <w:rPr>
            <w:rFonts w:asciiTheme="minorHAnsi" w:hAnsiTheme="minorHAnsi" w:cstheme="minorHAnsi"/>
            <w:color w:val="000000"/>
            <w:sz w:val="22"/>
            <w:szCs w:val="22"/>
          </w:rPr>
          <w:t>výdavky projektu sú v súlade s oprávnenými výdavkami pre oprávnenú aktivitu na toto vyzvanie</w:t>
        </w:r>
      </w:moveFrom>
    </w:p>
    <w:p w14:paraId="778AB2F5" w14:textId="6F344627" w:rsidR="004C00A2" w:rsidRPr="00230311" w:rsidDel="00F71843" w:rsidRDefault="004C00A2" w:rsidP="004C00A2">
      <w:pPr>
        <w:pStyle w:val="Odsekzoznamu"/>
        <w:spacing w:before="120" w:after="120"/>
        <w:contextualSpacing w:val="0"/>
        <w:jc w:val="both"/>
        <w:rPr>
          <w:moveFrom w:id="52" w:author="Autor"/>
          <w:rFonts w:asciiTheme="minorHAnsi" w:hAnsiTheme="minorHAnsi" w:cstheme="minorHAnsi"/>
          <w:color w:val="000000"/>
          <w:sz w:val="22"/>
          <w:szCs w:val="22"/>
        </w:rPr>
      </w:pPr>
      <w:moveFrom w:id="53" w:author="Autor">
        <w:r w:rsidRPr="00230311" w:rsidDel="00F71843">
          <w:rPr>
            <w:rFonts w:asciiTheme="minorHAnsi" w:hAnsiTheme="minorHAnsi" w:cstheme="minorHAnsi"/>
            <w:color w:val="000000"/>
            <w:sz w:val="22"/>
            <w:szCs w:val="22"/>
          </w:rPr>
          <w:lastRenderedPageBreak/>
          <w:t xml:space="preserve">Pre toto vyzvanie sú oprávneným typom výdavkov: </w:t>
        </w:r>
        <w:r w:rsidRPr="00230311" w:rsidDel="00F71843">
          <w:rPr>
            <w:rFonts w:asciiTheme="minorHAnsi" w:hAnsiTheme="minorHAnsi" w:cstheme="minorHAnsi"/>
            <w:b/>
            <w:color w:val="000000"/>
            <w:sz w:val="22"/>
            <w:szCs w:val="22"/>
          </w:rPr>
          <w:t>521 Mzdové výdavky</w:t>
        </w:r>
        <w:r w:rsidRPr="00230311" w:rsidDel="00F71843">
          <w:rPr>
            <w:rFonts w:asciiTheme="minorHAnsi" w:hAnsiTheme="minorHAnsi" w:cstheme="minorHAnsi"/>
            <w:color w:val="000000"/>
            <w:sz w:val="22"/>
            <w:szCs w:val="22"/>
          </w:rPr>
          <w:t xml:space="preserve">. </w:t>
        </w:r>
      </w:moveFrom>
    </w:p>
    <w:p w14:paraId="1F005D63" w14:textId="5E15C3C2" w:rsidR="004C00A2" w:rsidRPr="00BC6AC3" w:rsidDel="00F71843" w:rsidRDefault="004C00A2" w:rsidP="004C00A2">
      <w:pPr>
        <w:pStyle w:val="Odsekzoznamu"/>
        <w:spacing w:before="120" w:after="120"/>
        <w:contextualSpacing w:val="0"/>
        <w:jc w:val="both"/>
        <w:rPr>
          <w:moveFrom w:id="54" w:author="Autor"/>
          <w:rFonts w:asciiTheme="minorHAnsi" w:hAnsiTheme="minorHAnsi" w:cstheme="minorHAnsi"/>
          <w:color w:val="000000"/>
          <w:sz w:val="22"/>
          <w:szCs w:val="22"/>
        </w:rPr>
      </w:pPr>
      <w:moveFrom w:id="55" w:author="Autor">
        <w:r w:rsidRPr="00BC6AC3" w:rsidDel="00F71843">
          <w:rPr>
            <w:rFonts w:asciiTheme="minorHAnsi" w:hAnsiTheme="minorHAnsi" w:cstheme="minorHAnsi"/>
            <w:sz w:val="22"/>
            <w:szCs w:val="22"/>
          </w:rPr>
          <w:t xml:space="preserve">Výdavky projektu musia byť v súlade s podmienkami oprávnenosti podrobne definovanými v dokumentoch: </w:t>
        </w:r>
      </w:moveFrom>
    </w:p>
    <w:p w14:paraId="6C0B720F" w14:textId="1492AB4A" w:rsidR="004C00A2" w:rsidRPr="00BC6AC3" w:rsidDel="00F71843" w:rsidRDefault="004C00A2" w:rsidP="004C00A2">
      <w:pPr>
        <w:pStyle w:val="Odsekzoznamu"/>
        <w:numPr>
          <w:ilvl w:val="1"/>
          <w:numId w:val="7"/>
        </w:numPr>
        <w:spacing w:before="120" w:after="120"/>
        <w:jc w:val="both"/>
        <w:rPr>
          <w:moveFrom w:id="56" w:author="Autor"/>
          <w:rFonts w:asciiTheme="minorHAnsi" w:hAnsiTheme="minorHAnsi" w:cstheme="minorHAnsi"/>
          <w:sz w:val="22"/>
          <w:szCs w:val="22"/>
        </w:rPr>
      </w:pPr>
      <w:moveFrom w:id="57" w:author="Autor">
        <w:r w:rsidRPr="00BC6AC3" w:rsidDel="00F71843">
          <w:rPr>
            <w:rFonts w:asciiTheme="minorHAnsi" w:hAnsiTheme="minorHAnsi" w:cstheme="minorHAnsi"/>
            <w:sz w:val="22"/>
            <w:szCs w:val="22"/>
          </w:rPr>
          <w:t>Príručka oprávnenosti výdavkov pre projekty operačného programu Technická pomoc 2014 – 2020 (</w:t>
        </w:r>
        <w:r w:rsidR="00A872D1" w:rsidDel="00F71843">
          <w:fldChar w:fldCharType="begin"/>
        </w:r>
        <w:r w:rsidR="00A872D1" w:rsidDel="00F71843">
          <w:instrText xml:space="preserve"> HYPERLINK "http://www.optp.vlada.gov.sk/ine-dokumenty/" </w:instrText>
        </w:r>
        <w:r w:rsidR="00A872D1" w:rsidDel="00F71843">
          <w:fldChar w:fldCharType="separate"/>
        </w:r>
        <w:r w:rsidRPr="00BC6AC3" w:rsidDel="00F71843">
          <w:rPr>
            <w:rStyle w:val="Hypertextovprepojenie"/>
            <w:rFonts w:asciiTheme="minorHAnsi" w:hAnsiTheme="minorHAnsi" w:cstheme="minorHAnsi"/>
            <w:sz w:val="22"/>
            <w:szCs w:val="22"/>
          </w:rPr>
          <w:t>http://www.optp.vlada.gov.sk/ine-dokumenty/</w:t>
        </w:r>
        <w:r w:rsidR="00A872D1" w:rsidDel="00F71843">
          <w:rPr>
            <w:rStyle w:val="Hypertextovprepojenie"/>
            <w:rFonts w:asciiTheme="minorHAnsi" w:hAnsiTheme="minorHAnsi" w:cstheme="minorHAnsi"/>
          </w:rPr>
          <w:fldChar w:fldCharType="end"/>
        </w:r>
        <w:r w:rsidRPr="00BC6AC3" w:rsidDel="00F71843">
          <w:rPr>
            <w:rFonts w:asciiTheme="minorHAnsi" w:hAnsiTheme="minorHAnsi" w:cstheme="minorHAnsi"/>
            <w:sz w:val="22"/>
            <w:szCs w:val="22"/>
          </w:rPr>
          <w:t>);</w:t>
        </w:r>
      </w:moveFrom>
    </w:p>
    <w:p w14:paraId="0E239427" w14:textId="028CE810" w:rsidR="004C00A2" w:rsidRPr="00BC6AC3" w:rsidDel="00F71843" w:rsidRDefault="004C00A2" w:rsidP="004C00A2">
      <w:pPr>
        <w:pStyle w:val="Odsekzoznamu"/>
        <w:numPr>
          <w:ilvl w:val="1"/>
          <w:numId w:val="7"/>
        </w:numPr>
        <w:spacing w:before="120" w:after="120"/>
        <w:jc w:val="both"/>
        <w:rPr>
          <w:moveFrom w:id="58" w:author="Autor"/>
          <w:rFonts w:asciiTheme="minorHAnsi" w:hAnsiTheme="minorHAnsi" w:cstheme="minorHAnsi"/>
          <w:sz w:val="22"/>
          <w:szCs w:val="22"/>
        </w:rPr>
      </w:pPr>
      <w:moveFrom w:id="59" w:author="Autor">
        <w:r w:rsidRPr="00BC6AC3" w:rsidDel="00F71843">
          <w:rPr>
            <w:rFonts w:asciiTheme="minorHAnsi" w:hAnsiTheme="minorHAnsi" w:cstheme="minorHAnsi"/>
            <w:sz w:val="22"/>
            <w:szCs w:val="22"/>
          </w:rPr>
          <w:t xml:space="preserve">Príručka pre prijímateľa pre projekty operačného programu Technická pomoc </w:t>
        </w:r>
        <w:r w:rsidRPr="00BC6AC3" w:rsidDel="00F71843">
          <w:rPr>
            <w:rFonts w:asciiTheme="minorHAnsi" w:hAnsiTheme="minorHAnsi" w:cstheme="minorHAnsi"/>
            <w:sz w:val="22"/>
            <w:szCs w:val="22"/>
          </w:rPr>
          <w:br/>
          <w:t>2014 – 2020 (</w:t>
        </w:r>
        <w:r w:rsidR="00A872D1" w:rsidDel="00F71843">
          <w:fldChar w:fldCharType="begin"/>
        </w:r>
        <w:r w:rsidR="00A872D1" w:rsidDel="00F71843">
          <w:instrText xml:space="preserve"> HYPERLINK "http://www.optp.vlada.gov.sk/ine-dokumenty/" </w:instrText>
        </w:r>
        <w:r w:rsidR="00A872D1" w:rsidDel="00F71843">
          <w:fldChar w:fldCharType="separate"/>
        </w:r>
        <w:r w:rsidRPr="00BC6AC3" w:rsidDel="00F71843">
          <w:rPr>
            <w:rStyle w:val="Hypertextovprepojenie"/>
            <w:rFonts w:asciiTheme="minorHAnsi" w:hAnsiTheme="minorHAnsi" w:cstheme="minorHAnsi"/>
            <w:sz w:val="22"/>
            <w:szCs w:val="22"/>
          </w:rPr>
          <w:t>http://www.optp.vlada.gov.sk/ine-dokumenty/</w:t>
        </w:r>
        <w:r w:rsidR="00A872D1" w:rsidDel="00F71843">
          <w:rPr>
            <w:rStyle w:val="Hypertextovprepojenie"/>
            <w:rFonts w:asciiTheme="minorHAnsi" w:hAnsiTheme="minorHAnsi" w:cstheme="minorHAnsi"/>
          </w:rPr>
          <w:fldChar w:fldCharType="end"/>
        </w:r>
        <w:r w:rsidRPr="00BC6AC3" w:rsidDel="00F71843">
          <w:rPr>
            <w:rFonts w:asciiTheme="minorHAnsi" w:hAnsiTheme="minorHAnsi" w:cstheme="minorHAnsi"/>
            <w:sz w:val="22"/>
            <w:szCs w:val="22"/>
          </w:rPr>
          <w:t>);</w:t>
        </w:r>
      </w:moveFrom>
    </w:p>
    <w:p w14:paraId="05F74276" w14:textId="7A92DBCB" w:rsidR="004C00A2" w:rsidRPr="00BC6AC3" w:rsidDel="00F71843" w:rsidRDefault="004C00A2" w:rsidP="004C00A2">
      <w:pPr>
        <w:pStyle w:val="Odsekzoznamu"/>
        <w:numPr>
          <w:ilvl w:val="1"/>
          <w:numId w:val="7"/>
        </w:numPr>
        <w:spacing w:before="120" w:after="120"/>
        <w:jc w:val="both"/>
        <w:rPr>
          <w:moveFrom w:id="60" w:author="Autor"/>
          <w:rFonts w:asciiTheme="minorHAnsi" w:hAnsiTheme="minorHAnsi" w:cstheme="minorHAnsi"/>
          <w:sz w:val="22"/>
          <w:szCs w:val="22"/>
        </w:rPr>
      </w:pPr>
      <w:moveFrom w:id="61" w:author="Autor">
        <w:r w:rsidRPr="00BC6AC3" w:rsidDel="00F71843">
          <w:rPr>
            <w:rFonts w:asciiTheme="minorHAnsi" w:hAnsiTheme="minorHAnsi" w:cstheme="minorHAnsi"/>
            <w:sz w:val="22"/>
            <w:szCs w:val="22"/>
          </w:rPr>
          <w:t>Operačný program Technická pomoc pre programové obdobie 2014 – 2020 (</w:t>
        </w:r>
        <w:r w:rsidR="00A872D1" w:rsidDel="00F71843">
          <w:fldChar w:fldCharType="begin"/>
        </w:r>
        <w:r w:rsidR="00A872D1" w:rsidDel="00F71843">
          <w:instrText xml:space="preserve"> HYPERLINK "http://www.optp.vlada.gov.sk/programovy-dokument/" </w:instrText>
        </w:r>
        <w:r w:rsidR="00A872D1" w:rsidDel="00F71843">
          <w:fldChar w:fldCharType="separate"/>
        </w:r>
        <w:r w:rsidRPr="00BC6AC3" w:rsidDel="00F71843">
          <w:rPr>
            <w:rStyle w:val="Hypertextovprepojenie"/>
            <w:rFonts w:asciiTheme="minorHAnsi" w:hAnsiTheme="minorHAnsi" w:cstheme="minorHAnsi"/>
            <w:sz w:val="22"/>
            <w:szCs w:val="22"/>
          </w:rPr>
          <w:t>http://www.optp.vlada.gov.sk/programovy-dokument/</w:t>
        </w:r>
        <w:r w:rsidR="00A872D1" w:rsidDel="00F71843">
          <w:rPr>
            <w:rStyle w:val="Hypertextovprepojenie"/>
            <w:rFonts w:asciiTheme="minorHAnsi" w:hAnsiTheme="minorHAnsi" w:cstheme="minorHAnsi"/>
          </w:rPr>
          <w:fldChar w:fldCharType="end"/>
        </w:r>
        <w:r w:rsidRPr="00BC6AC3" w:rsidDel="00F71843">
          <w:rPr>
            <w:rFonts w:asciiTheme="minorHAnsi" w:hAnsiTheme="minorHAnsi" w:cstheme="minorHAnsi"/>
            <w:color w:val="000000"/>
            <w:sz w:val="22"/>
            <w:szCs w:val="22"/>
          </w:rPr>
          <w:t>)</w:t>
        </w:r>
        <w:r w:rsidRPr="00BC6AC3" w:rsidDel="00F71843">
          <w:rPr>
            <w:rFonts w:asciiTheme="minorHAnsi" w:hAnsiTheme="minorHAnsi" w:cstheme="minorHAnsi"/>
            <w:sz w:val="22"/>
            <w:szCs w:val="22"/>
          </w:rPr>
          <w:t xml:space="preserve">; </w:t>
        </w:r>
      </w:moveFrom>
    </w:p>
    <w:p w14:paraId="79BD555F" w14:textId="721C8EEC" w:rsidR="004C00A2" w:rsidRPr="00BC6AC3" w:rsidDel="00F71843" w:rsidRDefault="004C00A2" w:rsidP="004C00A2">
      <w:pPr>
        <w:pStyle w:val="Odsekzoznamu"/>
        <w:numPr>
          <w:ilvl w:val="1"/>
          <w:numId w:val="7"/>
        </w:numPr>
        <w:spacing w:before="120" w:after="120"/>
        <w:jc w:val="both"/>
        <w:rPr>
          <w:moveFrom w:id="62" w:author="Autor"/>
          <w:rFonts w:asciiTheme="minorHAnsi" w:hAnsiTheme="minorHAnsi" w:cstheme="minorHAnsi"/>
          <w:sz w:val="22"/>
          <w:szCs w:val="22"/>
        </w:rPr>
      </w:pPr>
      <w:moveFrom w:id="63" w:author="Autor">
        <w:r w:rsidRPr="00BC6AC3" w:rsidDel="00F71843">
          <w:rPr>
            <w:rFonts w:asciiTheme="minorHAnsi" w:hAnsiTheme="minorHAnsi" w:cstheme="minorHAnsi"/>
            <w:sz w:val="22"/>
            <w:szCs w:val="22"/>
          </w:rPr>
          <w:t>Metodický pokyn CKO č. 6 k pravidlám oprávnenosti pre najčastejšie sa vyskytujúce skupiny výdavkov (</w:t>
        </w:r>
        <w:r w:rsidR="00A872D1" w:rsidDel="00F71843">
          <w:fldChar w:fldCharType="begin"/>
        </w:r>
        <w:r w:rsidR="00A872D1" w:rsidDel="00F71843">
          <w:instrText xml:space="preserve"> HYPERLINK "http://www.partnerskadohoda.gov.sk/metodicke-pokyny-cko-a-uv-sr/" </w:instrText>
        </w:r>
        <w:r w:rsidR="00A872D1" w:rsidDel="00F71843">
          <w:fldChar w:fldCharType="separate"/>
        </w:r>
        <w:r w:rsidRPr="00BC6AC3" w:rsidDel="00F71843">
          <w:rPr>
            <w:rStyle w:val="Hypertextovprepojenie"/>
            <w:rFonts w:asciiTheme="minorHAnsi" w:hAnsiTheme="minorHAnsi"/>
            <w:sz w:val="22"/>
            <w:szCs w:val="22"/>
          </w:rPr>
          <w:t>http://www.partnerskadohoda.gov.sk/metodicke-pokyny-cko-a-uv-sr/</w:t>
        </w:r>
        <w:r w:rsidR="00A872D1" w:rsidDel="00F71843">
          <w:rPr>
            <w:rStyle w:val="Hypertextovprepojenie"/>
            <w:rFonts w:asciiTheme="minorHAnsi" w:hAnsiTheme="minorHAnsi"/>
          </w:rPr>
          <w:fldChar w:fldCharType="end"/>
        </w:r>
        <w:r w:rsidRPr="00BC6AC3" w:rsidDel="00F71843">
          <w:rPr>
            <w:rFonts w:asciiTheme="minorHAnsi" w:hAnsiTheme="minorHAnsi" w:cstheme="minorHAnsi"/>
            <w:sz w:val="22"/>
            <w:szCs w:val="22"/>
          </w:rPr>
          <w:t>);</w:t>
        </w:r>
      </w:moveFrom>
    </w:p>
    <w:p w14:paraId="6F8119AA" w14:textId="4D4E5845" w:rsidR="004C00A2" w:rsidRPr="00BC6AC3" w:rsidDel="00F71843" w:rsidRDefault="004C00A2" w:rsidP="004C00A2">
      <w:pPr>
        <w:pStyle w:val="Odsekzoznamu"/>
        <w:numPr>
          <w:ilvl w:val="1"/>
          <w:numId w:val="7"/>
        </w:numPr>
        <w:spacing w:before="120" w:after="120"/>
        <w:ind w:left="1418" w:hanging="338"/>
        <w:jc w:val="both"/>
        <w:rPr>
          <w:moveFrom w:id="64" w:author="Autor"/>
          <w:rFonts w:asciiTheme="minorHAnsi" w:hAnsiTheme="minorHAnsi" w:cstheme="minorHAnsi"/>
          <w:sz w:val="22"/>
          <w:szCs w:val="22"/>
        </w:rPr>
      </w:pPr>
      <w:moveFrom w:id="65" w:author="Autor">
        <w:r w:rsidRPr="00BC6AC3" w:rsidDel="00F71843">
          <w:rPr>
            <w:rFonts w:asciiTheme="minorHAnsi" w:hAnsiTheme="minorHAnsi" w:cstheme="minorHAnsi"/>
            <w:sz w:val="22"/>
            <w:szCs w:val="22"/>
          </w:rPr>
          <w:t>Metodický pokyn CKO č. 18 k overovaniu hospodárnosti výdavkov na programové obdobie 2014 – 2020 (</w:t>
        </w:r>
        <w:r w:rsidR="00A872D1" w:rsidDel="00F71843">
          <w:fldChar w:fldCharType="begin"/>
        </w:r>
        <w:r w:rsidR="00A872D1" w:rsidDel="00F71843">
          <w:instrText xml:space="preserve"> HYPERLINK "http://www.partnerskadohoda.gov.sk/metodicke-pokyny-cko-a-uv-sr/" </w:instrText>
        </w:r>
        <w:r w:rsidR="00A872D1" w:rsidDel="00F71843">
          <w:fldChar w:fldCharType="separate"/>
        </w:r>
        <w:r w:rsidRPr="00BC6AC3" w:rsidDel="00F71843">
          <w:rPr>
            <w:rStyle w:val="Hypertextovprepojenie"/>
            <w:rFonts w:asciiTheme="minorHAnsi" w:hAnsiTheme="minorHAnsi"/>
            <w:sz w:val="22"/>
            <w:szCs w:val="22"/>
          </w:rPr>
          <w:t>http://www.partnerskadohoda.gov.sk/metodicke-pokyny-cko-a-uv-sr/</w:t>
        </w:r>
        <w:r w:rsidR="00A872D1" w:rsidDel="00F71843">
          <w:rPr>
            <w:rStyle w:val="Hypertextovprepojenie"/>
            <w:rFonts w:asciiTheme="minorHAnsi" w:hAnsiTheme="minorHAnsi"/>
          </w:rPr>
          <w:fldChar w:fldCharType="end"/>
        </w:r>
        <w:r w:rsidRPr="00BC6AC3" w:rsidDel="00F71843">
          <w:rPr>
            <w:rStyle w:val="Hypertextovprepojenie"/>
            <w:rFonts w:asciiTheme="minorHAnsi" w:hAnsiTheme="minorHAnsi" w:cstheme="minorHAnsi"/>
            <w:color w:val="auto"/>
            <w:sz w:val="22"/>
            <w:szCs w:val="22"/>
          </w:rPr>
          <w:t>);</w:t>
        </w:r>
      </w:moveFrom>
    </w:p>
    <w:p w14:paraId="46C28E36" w14:textId="150BFFE5" w:rsidR="004C00A2" w:rsidRPr="00BC6AC3" w:rsidDel="00F71843" w:rsidRDefault="004C00A2" w:rsidP="004C00A2">
      <w:pPr>
        <w:pStyle w:val="Odsekzoznamu"/>
        <w:numPr>
          <w:ilvl w:val="1"/>
          <w:numId w:val="7"/>
        </w:numPr>
        <w:spacing w:before="120" w:after="120"/>
        <w:contextualSpacing w:val="0"/>
        <w:jc w:val="both"/>
        <w:rPr>
          <w:moveFrom w:id="66" w:author="Autor"/>
          <w:rFonts w:asciiTheme="minorHAnsi" w:hAnsiTheme="minorHAnsi" w:cstheme="minorHAnsi"/>
          <w:color w:val="000000"/>
          <w:sz w:val="22"/>
          <w:szCs w:val="22"/>
        </w:rPr>
      </w:pPr>
      <w:moveFrom w:id="67" w:author="Autor">
        <w:r w:rsidRPr="00BC6AC3" w:rsidDel="00F71843">
          <w:rPr>
            <w:rFonts w:asciiTheme="minorHAnsi" w:hAnsiTheme="minorHAnsi" w:cstheme="minorHAnsi"/>
            <w:color w:val="000000"/>
            <w:sz w:val="22"/>
            <w:szCs w:val="22"/>
          </w:rPr>
          <w:t> Zákony, nariadenia a iné právne predpisy, na ktoré sa uvedené dokumenty odvolávajú.</w:t>
        </w:r>
      </w:moveFrom>
    </w:p>
    <w:p w14:paraId="30D68669" w14:textId="4D974830" w:rsidR="004C00A2" w:rsidRPr="00BC6AC3" w:rsidDel="00F71843" w:rsidRDefault="004C00A2" w:rsidP="004C00A2">
      <w:pPr>
        <w:pStyle w:val="Odsekzoznamu"/>
        <w:spacing w:before="120" w:after="120"/>
        <w:ind w:left="709"/>
        <w:contextualSpacing w:val="0"/>
        <w:jc w:val="both"/>
        <w:rPr>
          <w:moveFrom w:id="68" w:author="Autor"/>
          <w:rFonts w:asciiTheme="minorHAnsi" w:hAnsiTheme="minorHAnsi" w:cstheme="minorHAnsi"/>
          <w:i/>
          <w:sz w:val="22"/>
          <w:szCs w:val="22"/>
        </w:rPr>
      </w:pPr>
      <w:moveFrom w:id="69" w:author="Autor">
        <w:r w:rsidRPr="00BC6AC3" w:rsidDel="00F71843">
          <w:rPr>
            <w:rFonts w:asciiTheme="minorHAnsi" w:hAnsiTheme="minorHAnsi" w:cstheme="minorHAnsi"/>
            <w:i/>
            <w:sz w:val="22"/>
            <w:szCs w:val="22"/>
          </w:rPr>
          <w:t xml:space="preserve">(Za účelom posúdenia splnenia tejto podmienky poskytnutia príspevku </w:t>
        </w:r>
        <w:r w:rsidR="000C6D09" w:rsidRPr="00BC6AC3" w:rsidDel="00F71843">
          <w:rPr>
            <w:rFonts w:asciiTheme="minorHAnsi" w:hAnsiTheme="minorHAnsi" w:cstheme="minorHAnsi"/>
            <w:i/>
            <w:sz w:val="22"/>
            <w:szCs w:val="22"/>
          </w:rPr>
          <w:t xml:space="preserve">žiadateľ predloží prílohy uvedené v časti „Povinné prílohy k ŽoNFP“ tohto vyzvania a </w:t>
        </w:r>
        <w:r w:rsidRPr="00BC6AC3" w:rsidDel="00F71843">
          <w:rPr>
            <w:rFonts w:asciiTheme="minorHAnsi" w:hAnsiTheme="minorHAnsi" w:cstheme="minorHAnsi"/>
            <w:i/>
            <w:sz w:val="22"/>
            <w:szCs w:val="22"/>
          </w:rPr>
          <w:t>uvedie skupiny výdavkov vo formulári ŽoNFP, v rámci časti č. 11.A  - Rozpočet žiadateľa.)</w:t>
        </w:r>
      </w:moveFrom>
    </w:p>
    <w:p w14:paraId="61B77E44" w14:textId="3FB94496" w:rsidR="004C00A2" w:rsidRPr="00BC6AC3" w:rsidDel="00F71843" w:rsidRDefault="004C00A2" w:rsidP="001D0E48">
      <w:pPr>
        <w:pStyle w:val="Odsekzoznamu"/>
        <w:numPr>
          <w:ilvl w:val="0"/>
          <w:numId w:val="41"/>
        </w:numPr>
        <w:spacing w:before="240" w:after="120"/>
        <w:ind w:left="714" w:hanging="357"/>
        <w:contextualSpacing w:val="0"/>
        <w:rPr>
          <w:moveFrom w:id="70" w:author="Autor"/>
          <w:rFonts w:asciiTheme="minorHAnsi" w:hAnsiTheme="minorHAnsi" w:cstheme="minorHAnsi"/>
          <w:color w:val="000000"/>
          <w:sz w:val="22"/>
          <w:szCs w:val="22"/>
        </w:rPr>
      </w:pPr>
      <w:moveFrom w:id="71" w:author="Autor">
        <w:r w:rsidRPr="00BC6AC3" w:rsidDel="00F71843">
          <w:rPr>
            <w:rFonts w:asciiTheme="minorHAnsi" w:hAnsiTheme="minorHAnsi" w:cstheme="minorHAnsi"/>
            <w:color w:val="000000"/>
            <w:sz w:val="22"/>
            <w:szCs w:val="22"/>
          </w:rPr>
          <w:t>časová oprávnenosť výdavkov</w:t>
        </w:r>
      </w:moveFrom>
    </w:p>
    <w:p w14:paraId="5773E60C" w14:textId="78995477" w:rsidR="004C00A2" w:rsidRPr="00BC6AC3" w:rsidDel="00F71843" w:rsidRDefault="004C00A2" w:rsidP="004C00A2">
      <w:pPr>
        <w:pStyle w:val="Odsekzoznamu"/>
        <w:spacing w:before="120" w:after="120"/>
        <w:contextualSpacing w:val="0"/>
        <w:jc w:val="both"/>
        <w:rPr>
          <w:moveFrom w:id="72" w:author="Autor"/>
          <w:rFonts w:asciiTheme="minorHAnsi" w:hAnsiTheme="minorHAnsi" w:cstheme="minorHAnsi"/>
          <w:color w:val="000000"/>
          <w:sz w:val="22"/>
          <w:szCs w:val="22"/>
        </w:rPr>
      </w:pPr>
      <w:moveFrom w:id="73" w:author="Autor">
        <w:r w:rsidRPr="00BC6AC3" w:rsidDel="00F71843">
          <w:rPr>
            <w:rFonts w:asciiTheme="minorHAnsi" w:hAnsiTheme="minorHAnsi" w:cstheme="minorHAnsi"/>
            <w:color w:val="000000"/>
            <w:sz w:val="22"/>
            <w:szCs w:val="22"/>
          </w:rPr>
          <w:t xml:space="preserve">Časová oprávnenosť výdavkov v rámci OP TP je stanovená </w:t>
        </w:r>
        <w:r w:rsidRPr="009469ED" w:rsidDel="00F71843">
          <w:rPr>
            <w:rFonts w:asciiTheme="minorHAnsi" w:hAnsiTheme="minorHAnsi" w:cstheme="minorHAnsi"/>
            <w:b/>
            <w:color w:val="000000"/>
            <w:sz w:val="22"/>
            <w:szCs w:val="22"/>
          </w:rPr>
          <w:t>od 01. 01. 2014 do 31. 12. 2023</w:t>
        </w:r>
        <w:r w:rsidRPr="009469ED" w:rsidDel="00F71843">
          <w:rPr>
            <w:rFonts w:asciiTheme="minorHAnsi" w:hAnsiTheme="minorHAnsi" w:cstheme="minorHAnsi"/>
            <w:color w:val="000000"/>
            <w:sz w:val="22"/>
            <w:szCs w:val="22"/>
          </w:rPr>
          <w:t>.</w:t>
        </w:r>
        <w:r w:rsidRPr="00BC6AC3" w:rsidDel="00F71843">
          <w:rPr>
            <w:rFonts w:asciiTheme="minorHAnsi" w:hAnsiTheme="minorHAnsi" w:cstheme="minorHAnsi"/>
            <w:color w:val="000000"/>
            <w:sz w:val="22"/>
            <w:szCs w:val="22"/>
          </w:rPr>
          <w:t xml:space="preserve"> Dátum nadobudnutia účinnosti zmluvy o poskytnutí NFP (resp. rozhodnutia o schválení žiadosti o NFP, ak</w:t>
        </w:r>
        <w:r w:rsidR="00BC6AC3" w:rsidDel="00F71843">
          <w:rPr>
            <w:rFonts w:asciiTheme="minorHAnsi" w:hAnsiTheme="minorHAnsi" w:cstheme="minorHAnsi"/>
            <w:color w:val="000000"/>
            <w:sz w:val="22"/>
            <w:szCs w:val="22"/>
          </w:rPr>
          <w:t> </w:t>
        </w:r>
        <w:r w:rsidRPr="00BC6AC3" w:rsidDel="00F71843">
          <w:rPr>
            <w:rFonts w:asciiTheme="minorHAnsi" w:hAnsiTheme="minorHAnsi" w:cstheme="minorHAnsi"/>
            <w:color w:val="000000"/>
            <w:sz w:val="22"/>
            <w:szCs w:val="22"/>
          </w:rPr>
          <w:t>je RO OP TP a prijímateľ tá istá osoba) nemá vplyv na počiatočný dátum oprávnenosti výdavkov.</w:t>
        </w:r>
      </w:moveFrom>
    </w:p>
    <w:p w14:paraId="7B459E32" w14:textId="7AB205AE" w:rsidR="006553FF" w:rsidRPr="00BC6AC3" w:rsidDel="00F71843" w:rsidRDefault="004C00A2" w:rsidP="00235D59">
      <w:pPr>
        <w:spacing w:after="0" w:line="240" w:lineRule="auto"/>
        <w:jc w:val="both"/>
        <w:rPr>
          <w:moveFrom w:id="74" w:author="Autor"/>
          <w:rFonts w:asciiTheme="minorHAnsi" w:hAnsiTheme="minorHAnsi" w:cstheme="minorHAnsi"/>
          <w:b/>
          <w:lang w:eastAsia="sk-SK"/>
        </w:rPr>
      </w:pPr>
      <w:moveFrom w:id="75" w:author="Autor">
        <w:r w:rsidRPr="00BC6AC3" w:rsidDel="00F7184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sidDel="00F71843">
          <w:rPr>
            <w:rFonts w:asciiTheme="minorHAnsi" w:hAnsiTheme="minorHAnsi" w:cstheme="minorHAnsi"/>
            <w:b/>
          </w:rPr>
          <w:br w:type="page"/>
        </w:r>
      </w:moveFrom>
    </w:p>
    <w:moveFromRangeEnd w:id="46"/>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w:t>
      </w:r>
      <w:proofErr w:type="spellStart"/>
      <w:r w:rsidRPr="00230311">
        <w:rPr>
          <w:rFonts w:asciiTheme="minorHAnsi" w:hAnsiTheme="minorHAnsi" w:cstheme="minorHAnsi"/>
          <w:b/>
        </w:rPr>
        <w:t>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 xml:space="preserve">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w:t>
      </w:r>
      <w:proofErr w:type="spellStart"/>
      <w:r w:rsidR="00B40556" w:rsidRPr="00230311">
        <w:rPr>
          <w:rFonts w:asciiTheme="minorHAnsi" w:hAnsiTheme="minorHAnsi" w:cstheme="minorHAnsi"/>
        </w:rPr>
        <w:t>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w:t>
      </w:r>
      <w:r w:rsidRPr="00A27A2C">
        <w:rPr>
          <w:rFonts w:asciiTheme="minorHAnsi" w:hAnsiTheme="minorHAnsi" w:cstheme="minorHAnsi"/>
          <w:sz w:val="22"/>
          <w:szCs w:val="22"/>
        </w:rPr>
        <w:t xml:space="preserve">podmienok poskytnutia príspevku a rozhodnúť o schválení </w:t>
      </w:r>
      <w:proofErr w:type="spellStart"/>
      <w:r w:rsidRPr="00A27A2C">
        <w:rPr>
          <w:rFonts w:asciiTheme="minorHAnsi" w:hAnsiTheme="minorHAnsi" w:cstheme="minorHAnsi"/>
          <w:sz w:val="22"/>
          <w:szCs w:val="22"/>
        </w:rPr>
        <w:t>ŽoNFP</w:t>
      </w:r>
      <w:proofErr w:type="spellEnd"/>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proofErr w:type="spellStart"/>
      <w:r w:rsidR="0064229B" w:rsidRPr="00A27A2C">
        <w:rPr>
          <w:rFonts w:asciiTheme="minorHAnsi" w:hAnsiTheme="minorHAnsi" w:cstheme="minorHAnsi"/>
          <w:sz w:val="22"/>
          <w:szCs w:val="22"/>
        </w:rPr>
        <w:t>ŽoNFP</w:t>
      </w:r>
      <w:proofErr w:type="spellEnd"/>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 xml:space="preserve">pravdivosti alebo úplnosti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 xml:space="preserve">podmienok poskytnutia príspevku a rozhodnúť o schválení </w:t>
      </w:r>
      <w:proofErr w:type="spellStart"/>
      <w:r w:rsidR="00155F98" w:rsidRPr="00783197">
        <w:rPr>
          <w:rFonts w:asciiTheme="minorHAnsi" w:hAnsiTheme="minorHAnsi"/>
          <w:sz w:val="22"/>
          <w:szCs w:val="22"/>
        </w:rPr>
        <w:t>ŽoNFP</w:t>
      </w:r>
      <w:proofErr w:type="spellEnd"/>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1"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2"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 xml:space="preserve">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00C02DBF">
        <w:rPr>
          <w:rFonts w:asciiTheme="minorHAnsi" w:hAnsiTheme="minorHAnsi" w:cstheme="minorHAnsi"/>
        </w:rPr>
        <w:t xml:space="preserve"> </w:t>
      </w:r>
      <w:proofErr w:type="spellStart"/>
      <w:r w:rsidR="00C02DBF">
        <w:rPr>
          <w:rFonts w:asciiTheme="minorHAnsi" w:hAnsiTheme="minorHAnsi" w:cstheme="minorHAnsi"/>
        </w:rPr>
        <w:t>ŽoNFP</w:t>
      </w:r>
      <w:proofErr w:type="spellEnd"/>
      <w:r w:rsidRPr="00230311">
        <w:rPr>
          <w:rFonts w:asciiTheme="minorHAnsi" w:hAnsiTheme="minorHAnsi" w:cstheme="minorHAnsi"/>
        </w:rPr>
        <w:t>.</w:t>
      </w:r>
    </w:p>
    <w:p w14:paraId="42CC7E21" w14:textId="633D1239"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w:t>
      </w:r>
      <w:r w:rsidR="002E6FEE">
        <w:rPr>
          <w:rFonts w:asciiTheme="minorHAnsi" w:hAnsiTheme="minorHAnsi" w:cstheme="minorHAnsi"/>
        </w:rPr>
        <w:t> </w:t>
      </w:r>
      <w:r w:rsidRPr="00230311">
        <w:rPr>
          <w:rFonts w:asciiTheme="minorHAnsi" w:hAnsiTheme="minorHAnsi" w:cstheme="minorHAnsi"/>
        </w:rPr>
        <w:t>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23"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24ED062D"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w:t>
      </w:r>
      <w:del w:id="76" w:author="Autor">
        <w:r w:rsidRPr="00230311" w:rsidDel="00262157">
          <w:rPr>
            <w:rFonts w:asciiTheme="minorHAnsi" w:hAnsiTheme="minorHAnsi" w:cstheme="minorHAnsi"/>
          </w:rPr>
          <w:delText>interné R</w:delText>
        </w:r>
      </w:del>
      <w:ins w:id="77" w:author="Autor">
        <w:r w:rsidR="00262157">
          <w:rPr>
            <w:rFonts w:asciiTheme="minorHAnsi" w:hAnsiTheme="minorHAnsi" w:cstheme="minorHAnsi"/>
          </w:rPr>
          <w:t>r</w:t>
        </w:r>
      </w:ins>
      <w:r w:rsidRPr="00230311">
        <w:rPr>
          <w:rFonts w:asciiTheme="minorHAnsi" w:hAnsiTheme="minorHAnsi" w:cstheme="minorHAnsi"/>
        </w:rPr>
        <w:t xml:space="preserve">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w:t>
      </w:r>
      <w:ins w:id="78" w:author="Autor">
        <w:r w:rsidR="00262157">
          <w:rPr>
            <w:rFonts w:asciiTheme="minorHAnsi" w:hAnsiTheme="minorHAnsi" w:cstheme="minorHAnsi"/>
          </w:rPr>
          <w:t xml:space="preserve"> </w:t>
        </w:r>
      </w:ins>
      <w:del w:id="79" w:author="Autor">
        <w:r w:rsidR="00F52AF3" w:rsidDel="00262157">
          <w:rPr>
            <w:rFonts w:asciiTheme="minorHAnsi" w:hAnsiTheme="minorHAnsi" w:cstheme="minorHAnsi"/>
          </w:rPr>
          <w:delText xml:space="preserve">  </w:delText>
        </w:r>
      </w:del>
      <w:r w:rsidR="00F52AF3">
        <w:rPr>
          <w:rFonts w:asciiTheme="minorHAnsi" w:hAnsiTheme="minorHAnsi" w:cstheme="minorHAnsi"/>
        </w:rPr>
        <w:t>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4"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30311">
        <w:rPr>
          <w:rFonts w:asciiTheme="minorHAnsi" w:hAnsiTheme="minorHAnsi" w:cstheme="minorHAnsi"/>
        </w:rPr>
        <w:t>t.j</w:t>
      </w:r>
      <w:proofErr w:type="spellEnd"/>
      <w:r w:rsidRPr="00230311">
        <w:rPr>
          <w:rFonts w:asciiTheme="minorHAnsi" w:hAnsiTheme="minorHAnsi" w:cstheme="minorHAnsi"/>
        </w:rPr>
        <w:t xml:space="preserve">.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A946B3">
      <w:pPr>
        <w:spacing w:before="36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proofErr w:type="spellStart"/>
      <w:r w:rsidRPr="00230311">
        <w:rPr>
          <w:rFonts w:asciiTheme="minorHAnsi" w:hAnsiTheme="minorHAnsi" w:cstheme="minorHAnsi"/>
          <w:b/>
          <w:sz w:val="22"/>
          <w:szCs w:val="22"/>
        </w:rPr>
        <w:t>Preskúmava</w:t>
      </w:r>
      <w:r>
        <w:rPr>
          <w:rFonts w:asciiTheme="minorHAnsi" w:hAnsiTheme="minorHAnsi" w:cstheme="minorHAnsi"/>
          <w:b/>
          <w:sz w:val="22"/>
          <w:szCs w:val="22"/>
        </w:rPr>
        <w:t>cie</w:t>
      </w:r>
      <w:proofErr w:type="spellEnd"/>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proofErr w:type="spellStart"/>
      <w:r w:rsidRPr="00230311">
        <w:rPr>
          <w:rFonts w:asciiTheme="minorHAnsi" w:hAnsiTheme="minorHAnsi" w:cstheme="minorHAnsi"/>
          <w:sz w:val="22"/>
          <w:szCs w:val="22"/>
        </w:rPr>
        <w:t>preskúmava</w:t>
      </w:r>
      <w:r>
        <w:rPr>
          <w:rFonts w:asciiTheme="minorHAnsi" w:hAnsiTheme="minorHAnsi" w:cstheme="minorHAnsi"/>
          <w:sz w:val="22"/>
          <w:szCs w:val="22"/>
        </w:rPr>
        <w:t>cie</w:t>
      </w:r>
      <w:proofErr w:type="spellEnd"/>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xml:space="preserve">, </w:t>
      </w:r>
      <w:proofErr w:type="spellStart"/>
      <w:r w:rsidRPr="00230311">
        <w:rPr>
          <w:rFonts w:asciiTheme="minorHAnsi" w:hAnsiTheme="minorHAnsi" w:cstheme="minorHAnsi"/>
        </w:rPr>
        <w:t>t.j</w:t>
      </w:r>
      <w:proofErr w:type="spellEnd"/>
      <w:r w:rsidRPr="00230311">
        <w:rPr>
          <w:rFonts w:asciiTheme="minorHAnsi" w:hAnsiTheme="minorHAnsi" w:cstheme="minorHAnsi"/>
        </w:rPr>
        <w:t>.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3295B0D0" w:rsidR="007513BC" w:rsidRPr="00A350AB" w:rsidRDefault="007513BC" w:rsidP="00A946B3">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ins w:id="80" w:author="Autor">
        <w:r w:rsidR="00262157" w:rsidRPr="002B65B5">
          <w:fldChar w:fldCharType="begin"/>
        </w:r>
        <w:r w:rsidR="00262157" w:rsidRPr="002B65B5">
          <w:rPr>
            <w:rFonts w:asciiTheme="minorHAnsi" w:hAnsiTheme="minorHAnsi" w:cstheme="minorHAnsi"/>
            <w:sz w:val="22"/>
            <w:szCs w:val="22"/>
          </w:rPr>
          <w:instrText xml:space="preserve"> HYPERLINK "https://www.mfsr.sk/sk/financne-vztahy-eu/povstupove-fondy-eu/programove-obdobie-2014-2020/europske-strukturalne-investicne-fondy/materialy/system-financneho-riadenia-strukturalnych-fondov-kohezneho-fondu-europskeho-namorneho-rybarskeho-fondu-programove-obdobie-14-20.html" </w:instrText>
        </w:r>
        <w:r w:rsidR="00262157" w:rsidRPr="002B65B5">
          <w:fldChar w:fldCharType="separate"/>
        </w:r>
        <w:r w:rsidR="00262157"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r w:rsidR="00262157" w:rsidRPr="002B65B5">
          <w:rPr>
            <w:rStyle w:val="Hypertextovprepojenie"/>
            <w:rFonts w:asciiTheme="minorHAnsi" w:hAnsiTheme="minorHAnsi" w:cstheme="minorHAnsi"/>
            <w:sz w:val="22"/>
            <w:szCs w:val="22"/>
          </w:rPr>
          <w:fldChar w:fldCharType="end"/>
        </w:r>
      </w:ins>
      <w:del w:id="81" w:author="Autor">
        <w:r w:rsidR="00A872D1" w:rsidDel="00262157">
          <w:fldChar w:fldCharType="begin"/>
        </w:r>
        <w:r w:rsidR="00A872D1" w:rsidDel="00262157">
          <w:delInstrText xml:space="preserve"> HYPERLINK "http://www.finance.gov.sk/Default.aspx?CatID=9348" </w:delInstrText>
        </w:r>
        <w:r w:rsidR="00A872D1" w:rsidDel="00262157">
          <w:fldChar w:fldCharType="separate"/>
        </w:r>
        <w:r w:rsidRPr="00230311" w:rsidDel="00262157">
          <w:rPr>
            <w:rStyle w:val="Hypertextovprepojenie"/>
            <w:rFonts w:asciiTheme="minorHAnsi" w:hAnsiTheme="minorHAnsi" w:cstheme="minorHAnsi"/>
            <w:sz w:val="22"/>
            <w:szCs w:val="22"/>
          </w:rPr>
          <w:delText>http://www.finance.gov.sk/Default.aspx?CatID=9348</w:delText>
        </w:r>
        <w:r w:rsidR="00A872D1" w:rsidDel="00262157">
          <w:rPr>
            <w:rStyle w:val="Hypertextovprepojenie"/>
            <w:rFonts w:asciiTheme="minorHAnsi" w:hAnsiTheme="minorHAnsi" w:cstheme="minorHAnsi"/>
            <w:sz w:val="22"/>
            <w:szCs w:val="22"/>
          </w:rPr>
          <w:fldChar w:fldCharType="end"/>
        </w:r>
      </w:del>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C7C1C9A" w:rsidR="00A350AB" w:rsidRPr="004B072A" w:rsidRDefault="00A350AB" w:rsidP="00F348DC">
      <w:pPr>
        <w:pStyle w:val="Odsekzoznamu"/>
        <w:numPr>
          <w:ilvl w:val="0"/>
          <w:numId w:val="7"/>
        </w:numPr>
        <w:spacing w:before="240" w:after="120"/>
        <w:ind w:left="714" w:hanging="357"/>
        <w:contextualSpacing w:val="0"/>
        <w:jc w:val="both"/>
        <w:rPr>
          <w:ins w:id="82" w:author="Autor"/>
          <w:rFonts w:asciiTheme="minorHAnsi" w:hAnsiTheme="minorHAnsi" w:cstheme="minorHAnsi"/>
          <w:b/>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62699074" w14:textId="77777777" w:rsidR="004C4BF6" w:rsidRPr="004C4BF6" w:rsidRDefault="00F71843" w:rsidP="00037067">
      <w:pPr>
        <w:pStyle w:val="Odsekzoznamu1"/>
        <w:numPr>
          <w:ilvl w:val="0"/>
          <w:numId w:val="7"/>
        </w:numPr>
        <w:spacing w:before="240" w:after="120"/>
        <w:ind w:left="709" w:hanging="357"/>
        <w:contextualSpacing w:val="0"/>
        <w:jc w:val="both"/>
        <w:rPr>
          <w:ins w:id="83" w:author="Autor"/>
          <w:rFonts w:asciiTheme="minorHAnsi" w:hAnsiTheme="minorHAnsi" w:cstheme="minorHAnsi"/>
          <w:rPrChange w:id="84" w:author="Autor">
            <w:rPr>
              <w:ins w:id="85" w:author="Autor"/>
              <w:rFonts w:asciiTheme="minorHAnsi" w:hAnsiTheme="minorHAnsi" w:cstheme="minorHAnsi"/>
              <w:sz w:val="22"/>
              <w:szCs w:val="22"/>
            </w:rPr>
          </w:rPrChange>
        </w:rPr>
      </w:pPr>
      <w:moveToRangeStart w:id="86" w:author="Autor" w:name="move126314914"/>
      <w:moveTo w:id="87" w:author="Autor">
        <w:r w:rsidRPr="00037067">
          <w:rPr>
            <w:rFonts w:asciiTheme="minorHAnsi" w:hAnsiTheme="minorHAnsi" w:cstheme="minorHAnsi"/>
            <w:sz w:val="22"/>
            <w:szCs w:val="22"/>
          </w:rPr>
          <w:t>oprávnenosť výdavkov realizácie projektu</w:t>
        </w:r>
      </w:moveTo>
    </w:p>
    <w:p w14:paraId="6C6CF113" w14:textId="0CC65EB1" w:rsidR="00F71843" w:rsidRPr="00037067" w:rsidDel="004C4BF6" w:rsidRDefault="00B711CE" w:rsidP="00037067">
      <w:pPr>
        <w:pStyle w:val="Odsekzoznamu1"/>
        <w:numPr>
          <w:ilvl w:val="0"/>
          <w:numId w:val="7"/>
        </w:numPr>
        <w:spacing w:before="240" w:after="120"/>
        <w:ind w:left="709" w:hanging="357"/>
        <w:contextualSpacing w:val="0"/>
        <w:jc w:val="both"/>
        <w:rPr>
          <w:del w:id="88" w:author="Autor"/>
          <w:moveTo w:id="89" w:author="Autor"/>
          <w:rFonts w:asciiTheme="minorHAnsi" w:hAnsiTheme="minorHAnsi" w:cstheme="minorHAnsi"/>
        </w:rPr>
      </w:pPr>
      <w:del w:id="90" w:author="Autor">
        <w:r w:rsidRPr="00037067" w:rsidDel="004C4BF6">
          <w:rPr>
            <w:rFonts w:asciiTheme="minorHAnsi" w:eastAsia="Times New Roman" w:hAnsiTheme="minorHAnsi" w:cstheme="minorHAnsi"/>
            <w:u w:val="single"/>
          </w:rPr>
          <w:delText>O</w:delText>
        </w:r>
      </w:del>
      <w:moveTo w:id="91" w:author="Autor">
        <w:del w:id="92" w:author="Autor">
          <w:r w:rsidR="00F71843" w:rsidRPr="00037067" w:rsidDel="004C4BF6">
            <w:rPr>
              <w:rFonts w:asciiTheme="minorHAnsi" w:eastAsia="Times New Roman" w:hAnsiTheme="minorHAnsi" w:cstheme="minorHAnsi"/>
              <w:u w:val="single"/>
            </w:rPr>
            <w:delText>právnenos</w:delText>
          </w:r>
        </w:del>
      </w:moveTo>
      <w:del w:id="93" w:author="Autor">
        <w:r w:rsidRPr="00037067" w:rsidDel="004C4BF6">
          <w:rPr>
            <w:rFonts w:asciiTheme="minorHAnsi" w:eastAsia="Times New Roman" w:hAnsiTheme="minorHAnsi" w:cstheme="minorHAnsi"/>
            <w:u w:val="single"/>
          </w:rPr>
          <w:delText>ť</w:delText>
        </w:r>
      </w:del>
      <w:moveTo w:id="94" w:author="Autor">
        <w:del w:id="95" w:author="Autor">
          <w:r w:rsidR="00F71843" w:rsidRPr="00037067" w:rsidDel="004C4BF6">
            <w:rPr>
              <w:rFonts w:asciiTheme="minorHAnsi" w:eastAsia="Times New Roman" w:hAnsiTheme="minorHAnsi" w:cstheme="minorHAnsi"/>
              <w:u w:val="single"/>
            </w:rPr>
            <w:delText xml:space="preserve"> výdavkov:</w:delText>
          </w:r>
        </w:del>
      </w:moveTo>
    </w:p>
    <w:p w14:paraId="2A694776" w14:textId="77777777" w:rsidR="00F71843" w:rsidRPr="00230311" w:rsidRDefault="00F71843" w:rsidP="00037067">
      <w:pPr>
        <w:pStyle w:val="Odsekzoznamu"/>
        <w:numPr>
          <w:ilvl w:val="0"/>
          <w:numId w:val="40"/>
        </w:numPr>
        <w:spacing w:before="240" w:after="120"/>
        <w:ind w:left="1134" w:hanging="357"/>
        <w:contextualSpacing w:val="0"/>
        <w:jc w:val="both"/>
        <w:rPr>
          <w:moveTo w:id="96" w:author="Autor"/>
          <w:rFonts w:asciiTheme="minorHAnsi" w:hAnsiTheme="minorHAnsi" w:cstheme="minorHAnsi"/>
          <w:color w:val="000000"/>
          <w:sz w:val="22"/>
          <w:szCs w:val="22"/>
        </w:rPr>
      </w:pPr>
      <w:moveTo w:id="97" w:author="Autor">
        <w:r w:rsidRPr="00230311">
          <w:rPr>
            <w:rFonts w:asciiTheme="minorHAnsi" w:hAnsiTheme="minorHAnsi" w:cstheme="minorHAnsi"/>
            <w:color w:val="000000"/>
            <w:sz w:val="22"/>
            <w:szCs w:val="22"/>
          </w:rPr>
          <w:t>výdavky projektu sú v súlade s oprávnenými výdavkami pre oprávnenú aktivitu na toto vyzvanie</w:t>
        </w:r>
      </w:moveTo>
    </w:p>
    <w:p w14:paraId="23E74087" w14:textId="77777777" w:rsidR="00F71843" w:rsidRPr="00230311" w:rsidRDefault="00F71843" w:rsidP="00037067">
      <w:pPr>
        <w:pStyle w:val="Odsekzoznamu"/>
        <w:spacing w:before="120" w:after="120"/>
        <w:ind w:left="1134"/>
        <w:contextualSpacing w:val="0"/>
        <w:jc w:val="both"/>
        <w:rPr>
          <w:moveTo w:id="98" w:author="Autor"/>
          <w:rFonts w:asciiTheme="minorHAnsi" w:hAnsiTheme="minorHAnsi" w:cstheme="minorHAnsi"/>
          <w:color w:val="000000"/>
          <w:sz w:val="22"/>
          <w:szCs w:val="22"/>
        </w:rPr>
      </w:pPr>
      <w:moveTo w:id="99" w:author="Auto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moveTo>
    </w:p>
    <w:p w14:paraId="79A33988" w14:textId="77777777" w:rsidR="00F71843" w:rsidRPr="00BC6AC3" w:rsidRDefault="00F71843" w:rsidP="00037067">
      <w:pPr>
        <w:pStyle w:val="Odsekzoznamu"/>
        <w:spacing w:before="120" w:after="120"/>
        <w:ind w:left="1134"/>
        <w:contextualSpacing w:val="0"/>
        <w:jc w:val="both"/>
        <w:rPr>
          <w:moveTo w:id="100" w:author="Autor"/>
          <w:rFonts w:asciiTheme="minorHAnsi" w:hAnsiTheme="minorHAnsi" w:cstheme="minorHAnsi"/>
          <w:color w:val="000000"/>
          <w:sz w:val="22"/>
          <w:szCs w:val="22"/>
        </w:rPr>
      </w:pPr>
      <w:moveTo w:id="101" w:author="Autor">
        <w:r w:rsidRPr="00BC6AC3">
          <w:rPr>
            <w:rFonts w:asciiTheme="minorHAnsi" w:hAnsiTheme="minorHAnsi" w:cstheme="minorHAnsi"/>
            <w:sz w:val="22"/>
            <w:szCs w:val="22"/>
          </w:rPr>
          <w:t xml:space="preserve">Výdavky projektu musia byť v súlade s podmienkami oprávnenosti podrobne definovanými v dokumentoch: </w:t>
        </w:r>
      </w:moveTo>
    </w:p>
    <w:p w14:paraId="05E302FB" w14:textId="77777777" w:rsidR="00F71843" w:rsidRPr="00BC6AC3" w:rsidRDefault="00F71843" w:rsidP="00F71843">
      <w:pPr>
        <w:pStyle w:val="Odsekzoznamu"/>
        <w:numPr>
          <w:ilvl w:val="1"/>
          <w:numId w:val="7"/>
        </w:numPr>
        <w:spacing w:before="120" w:after="120"/>
        <w:jc w:val="both"/>
        <w:rPr>
          <w:moveTo w:id="102" w:author="Autor"/>
          <w:rFonts w:asciiTheme="minorHAnsi" w:hAnsiTheme="minorHAnsi" w:cstheme="minorHAnsi"/>
          <w:sz w:val="22"/>
          <w:szCs w:val="22"/>
        </w:rPr>
      </w:pPr>
      <w:moveTo w:id="103" w:author="Autor">
        <w:r w:rsidRPr="00BC6AC3">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BC6AC3">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BC6AC3">
          <w:rPr>
            <w:rFonts w:asciiTheme="minorHAnsi" w:hAnsiTheme="minorHAnsi" w:cstheme="minorHAnsi"/>
            <w:sz w:val="22"/>
            <w:szCs w:val="22"/>
          </w:rPr>
          <w:t>);</w:t>
        </w:r>
      </w:moveTo>
    </w:p>
    <w:p w14:paraId="70F6124D" w14:textId="77777777" w:rsidR="00F71843" w:rsidRPr="00BC6AC3" w:rsidRDefault="00F71843" w:rsidP="00F71843">
      <w:pPr>
        <w:pStyle w:val="Odsekzoznamu"/>
        <w:numPr>
          <w:ilvl w:val="1"/>
          <w:numId w:val="7"/>
        </w:numPr>
        <w:spacing w:before="120" w:after="120"/>
        <w:jc w:val="both"/>
        <w:rPr>
          <w:moveTo w:id="104" w:author="Autor"/>
          <w:rFonts w:asciiTheme="minorHAnsi" w:hAnsiTheme="minorHAnsi" w:cstheme="minorHAnsi"/>
          <w:sz w:val="22"/>
          <w:szCs w:val="22"/>
        </w:rPr>
      </w:pPr>
      <w:moveTo w:id="105" w:author="Auto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r>
          <w:fldChar w:fldCharType="begin"/>
        </w:r>
        <w:r>
          <w:instrText xml:space="preserve"> HYPERLINK "http://www.optp.vlada.gov.sk/ine-dokumenty/" </w:instrText>
        </w:r>
        <w:r>
          <w:fldChar w:fldCharType="separate"/>
        </w:r>
        <w:r w:rsidRPr="00BC6AC3">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BC6AC3">
          <w:rPr>
            <w:rFonts w:asciiTheme="minorHAnsi" w:hAnsiTheme="minorHAnsi" w:cstheme="minorHAnsi"/>
            <w:sz w:val="22"/>
            <w:szCs w:val="22"/>
          </w:rPr>
          <w:t>);</w:t>
        </w:r>
      </w:moveTo>
    </w:p>
    <w:p w14:paraId="2B28F9E0" w14:textId="77777777" w:rsidR="00F71843" w:rsidRPr="00BC6AC3" w:rsidRDefault="00F71843" w:rsidP="00F71843">
      <w:pPr>
        <w:pStyle w:val="Odsekzoznamu"/>
        <w:numPr>
          <w:ilvl w:val="1"/>
          <w:numId w:val="7"/>
        </w:numPr>
        <w:spacing w:before="120" w:after="120"/>
        <w:jc w:val="both"/>
        <w:rPr>
          <w:moveTo w:id="106" w:author="Autor"/>
          <w:rFonts w:asciiTheme="minorHAnsi" w:hAnsiTheme="minorHAnsi" w:cstheme="minorHAnsi"/>
          <w:sz w:val="22"/>
          <w:szCs w:val="22"/>
        </w:rPr>
      </w:pPr>
      <w:moveTo w:id="107" w:author="Autor">
        <w:r w:rsidRPr="00BC6AC3">
          <w:rPr>
            <w:rFonts w:asciiTheme="minorHAnsi" w:hAnsiTheme="minorHAnsi" w:cstheme="minorHAnsi"/>
            <w:sz w:val="22"/>
            <w:szCs w:val="22"/>
          </w:rPr>
          <w:t>Operačný program Technická pomoc pre programové obdobie 2014 – 2020 (</w:t>
        </w:r>
        <w:r>
          <w:fldChar w:fldCharType="begin"/>
        </w:r>
        <w:r>
          <w:instrText xml:space="preserve"> HYPERLINK "http://www.optp.vlada.gov.sk/programovy-dokument/" </w:instrText>
        </w:r>
        <w:r>
          <w:fldChar w:fldCharType="separate"/>
        </w:r>
        <w:r w:rsidRPr="00BC6AC3">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moveTo>
    </w:p>
    <w:p w14:paraId="5E06E169" w14:textId="77777777" w:rsidR="00F71843" w:rsidRPr="00BC6AC3" w:rsidRDefault="00F71843" w:rsidP="00F71843">
      <w:pPr>
        <w:pStyle w:val="Odsekzoznamu"/>
        <w:numPr>
          <w:ilvl w:val="1"/>
          <w:numId w:val="7"/>
        </w:numPr>
        <w:spacing w:before="120" w:after="120"/>
        <w:jc w:val="both"/>
        <w:rPr>
          <w:moveTo w:id="108" w:author="Autor"/>
          <w:rFonts w:asciiTheme="minorHAnsi" w:hAnsiTheme="minorHAnsi" w:cstheme="minorHAnsi"/>
          <w:sz w:val="22"/>
          <w:szCs w:val="22"/>
        </w:rPr>
      </w:pPr>
      <w:moveTo w:id="109" w:author="Autor">
        <w:r w:rsidRPr="00BC6AC3">
          <w:rPr>
            <w:rFonts w:asciiTheme="minorHAnsi" w:hAnsiTheme="minorHAnsi" w:cs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BC6AC3">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BC6AC3">
          <w:rPr>
            <w:rFonts w:asciiTheme="minorHAnsi" w:hAnsiTheme="minorHAnsi" w:cstheme="minorHAnsi"/>
            <w:sz w:val="22"/>
            <w:szCs w:val="22"/>
          </w:rPr>
          <w:t>);</w:t>
        </w:r>
      </w:moveTo>
    </w:p>
    <w:p w14:paraId="49026D95" w14:textId="77777777" w:rsidR="00F71843" w:rsidRPr="00BC6AC3" w:rsidRDefault="00F71843" w:rsidP="00F71843">
      <w:pPr>
        <w:pStyle w:val="Odsekzoznamu"/>
        <w:numPr>
          <w:ilvl w:val="1"/>
          <w:numId w:val="7"/>
        </w:numPr>
        <w:spacing w:before="120" w:after="120"/>
        <w:ind w:left="1418" w:hanging="338"/>
        <w:jc w:val="both"/>
        <w:rPr>
          <w:moveTo w:id="110" w:author="Autor"/>
          <w:rFonts w:asciiTheme="minorHAnsi" w:hAnsiTheme="minorHAnsi" w:cstheme="minorHAnsi"/>
          <w:sz w:val="22"/>
          <w:szCs w:val="22"/>
        </w:rPr>
      </w:pPr>
      <w:moveTo w:id="111" w:author="Autor">
        <w:r w:rsidRPr="00BC6AC3">
          <w:rPr>
            <w:rFonts w:asciiTheme="minorHAnsi" w:hAnsiTheme="minorHAnsi" w:cstheme="minorHAnsi"/>
            <w:sz w:val="22"/>
            <w:szCs w:val="22"/>
          </w:rPr>
          <w:t>Metodický pokyn CKO č. 18 k overovaniu hospodárnosti výdavkov na programové obdobie 2014 – 2020 (</w:t>
        </w:r>
        <w:r>
          <w:fldChar w:fldCharType="begin"/>
        </w:r>
        <w:r>
          <w:instrText xml:space="preserve"> HYPERLINK "http://www.partnerskadohoda.gov.sk/metodicke-pokyny-cko-a-uv-sr/" </w:instrText>
        </w:r>
        <w:r>
          <w:fldChar w:fldCharType="separate"/>
        </w:r>
        <w:r w:rsidRPr="00BC6AC3">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BC6AC3">
          <w:rPr>
            <w:rStyle w:val="Hypertextovprepojenie"/>
            <w:rFonts w:asciiTheme="minorHAnsi" w:hAnsiTheme="minorHAnsi" w:cstheme="minorHAnsi"/>
            <w:color w:val="auto"/>
            <w:sz w:val="22"/>
            <w:szCs w:val="22"/>
          </w:rPr>
          <w:t>);</w:t>
        </w:r>
      </w:moveTo>
    </w:p>
    <w:p w14:paraId="7D32D14E" w14:textId="77777777" w:rsidR="00F71843" w:rsidRPr="00BC6AC3" w:rsidRDefault="00F71843" w:rsidP="00F71843">
      <w:pPr>
        <w:pStyle w:val="Odsekzoznamu"/>
        <w:numPr>
          <w:ilvl w:val="1"/>
          <w:numId w:val="7"/>
        </w:numPr>
        <w:spacing w:before="120" w:after="120"/>
        <w:contextualSpacing w:val="0"/>
        <w:jc w:val="both"/>
        <w:rPr>
          <w:moveTo w:id="112" w:author="Autor"/>
          <w:rFonts w:asciiTheme="minorHAnsi" w:hAnsiTheme="minorHAnsi" w:cstheme="minorHAnsi"/>
          <w:color w:val="000000"/>
          <w:sz w:val="22"/>
          <w:szCs w:val="22"/>
        </w:rPr>
      </w:pPr>
      <w:moveTo w:id="113" w:author="Autor">
        <w:r w:rsidRPr="00BC6AC3">
          <w:rPr>
            <w:rFonts w:asciiTheme="minorHAnsi" w:hAnsiTheme="minorHAnsi" w:cstheme="minorHAnsi"/>
            <w:color w:val="000000"/>
            <w:sz w:val="22"/>
            <w:szCs w:val="22"/>
          </w:rPr>
          <w:t> Zákony, nariadenia a iné právne predpisy, na ktoré sa uvedené dokumenty odvolávajú.</w:t>
        </w:r>
      </w:moveTo>
    </w:p>
    <w:p w14:paraId="219497EC" w14:textId="73B91F1B" w:rsidR="00F71843" w:rsidRPr="00BC6AC3" w:rsidRDefault="00F71843" w:rsidP="00F71843">
      <w:pPr>
        <w:pStyle w:val="Odsekzoznamu"/>
        <w:spacing w:before="120" w:after="120"/>
        <w:ind w:left="709"/>
        <w:contextualSpacing w:val="0"/>
        <w:jc w:val="both"/>
        <w:rPr>
          <w:moveTo w:id="114" w:author="Autor"/>
          <w:rFonts w:asciiTheme="minorHAnsi" w:hAnsiTheme="minorHAnsi" w:cstheme="minorHAnsi"/>
          <w:i/>
          <w:sz w:val="22"/>
          <w:szCs w:val="22"/>
        </w:rPr>
      </w:pPr>
      <w:moveTo w:id="115" w:author="Autor">
        <w:r w:rsidRPr="00BC6AC3">
          <w:rPr>
            <w:rFonts w:asciiTheme="minorHAnsi" w:hAnsiTheme="minorHAnsi" w:cstheme="minorHAnsi"/>
            <w:i/>
            <w:sz w:val="22"/>
            <w:szCs w:val="22"/>
          </w:rPr>
          <w:t>(</w:t>
        </w:r>
        <w:del w:id="116" w:author="Autor">
          <w:r w:rsidRPr="00BC6AC3" w:rsidDel="00262157">
            <w:rPr>
              <w:rFonts w:asciiTheme="minorHAnsi" w:hAnsiTheme="minorHAnsi" w:cstheme="minorHAnsi"/>
              <w:i/>
              <w:sz w:val="22"/>
              <w:szCs w:val="22"/>
            </w:rPr>
            <w:delText>Za účelom posúdenia splnenia tejto podmienky poskytnutia príspevku ž</w:delText>
          </w:r>
        </w:del>
      </w:moveTo>
      <w:ins w:id="117" w:author="Autor">
        <w:r w:rsidR="00262157">
          <w:rPr>
            <w:rFonts w:asciiTheme="minorHAnsi" w:hAnsiTheme="minorHAnsi" w:cstheme="minorHAnsi"/>
            <w:i/>
            <w:sz w:val="22"/>
            <w:szCs w:val="22"/>
          </w:rPr>
          <w:t>Ž</w:t>
        </w:r>
      </w:ins>
      <w:moveTo w:id="118" w:author="Autor">
        <w:r w:rsidRPr="00BC6AC3">
          <w:rPr>
            <w:rFonts w:asciiTheme="minorHAnsi" w:hAnsiTheme="minorHAnsi" w:cstheme="minorHAnsi"/>
            <w:i/>
            <w:sz w:val="22"/>
            <w:szCs w:val="22"/>
          </w:rPr>
          <w:t xml:space="preserve">iadateľ </w:t>
        </w:r>
        <w:del w:id="119" w:author="Autor">
          <w:r w:rsidRPr="00BC6AC3" w:rsidDel="00262157">
            <w:rPr>
              <w:rFonts w:asciiTheme="minorHAnsi" w:hAnsiTheme="minorHAnsi" w:cstheme="minorHAnsi"/>
              <w:i/>
              <w:sz w:val="22"/>
              <w:szCs w:val="22"/>
            </w:rPr>
            <w:delText xml:space="preserve">predloží prílohy uvedené v časti „Povinné prílohy k ŽoNFP“ tohto vyzvania a </w:delText>
          </w:r>
        </w:del>
        <w:r w:rsidRPr="00BC6AC3">
          <w:rPr>
            <w:rFonts w:asciiTheme="minorHAnsi" w:hAnsiTheme="minorHAnsi" w:cstheme="minorHAnsi"/>
            <w:i/>
            <w:sz w:val="22"/>
            <w:szCs w:val="22"/>
          </w:rPr>
          <w:t xml:space="preserve">uvedie skupiny výdavkov vo formulári </w:t>
        </w:r>
        <w:proofErr w:type="spellStart"/>
        <w:r w:rsidRPr="00BC6AC3">
          <w:rPr>
            <w:rFonts w:asciiTheme="minorHAnsi" w:hAnsiTheme="minorHAnsi" w:cstheme="minorHAnsi"/>
            <w:i/>
            <w:sz w:val="22"/>
            <w:szCs w:val="22"/>
          </w:rPr>
          <w:t>ŽoNFP</w:t>
        </w:r>
        <w:proofErr w:type="spellEnd"/>
        <w:r w:rsidRPr="00BC6AC3">
          <w:rPr>
            <w:rFonts w:asciiTheme="minorHAnsi" w:hAnsiTheme="minorHAnsi" w:cstheme="minorHAnsi"/>
            <w:i/>
            <w:sz w:val="22"/>
            <w:szCs w:val="22"/>
          </w:rPr>
          <w:t>, v rámci časti č. 11.A  - Rozpočet žiadateľa.)</w:t>
        </w:r>
      </w:moveTo>
    </w:p>
    <w:p w14:paraId="5C94F281" w14:textId="77777777" w:rsidR="00F71843" w:rsidRPr="00BC6AC3" w:rsidRDefault="00F71843" w:rsidP="00037067">
      <w:pPr>
        <w:pStyle w:val="Odsekzoznamu"/>
        <w:numPr>
          <w:ilvl w:val="0"/>
          <w:numId w:val="41"/>
        </w:numPr>
        <w:spacing w:before="240" w:after="120"/>
        <w:ind w:left="1134" w:hanging="357"/>
        <w:contextualSpacing w:val="0"/>
        <w:rPr>
          <w:moveTo w:id="120" w:author="Autor"/>
          <w:rFonts w:asciiTheme="minorHAnsi" w:hAnsiTheme="minorHAnsi" w:cstheme="minorHAnsi"/>
          <w:color w:val="000000"/>
          <w:sz w:val="22"/>
          <w:szCs w:val="22"/>
        </w:rPr>
      </w:pPr>
      <w:moveTo w:id="121" w:author="Autor">
        <w:r w:rsidRPr="00BC6AC3">
          <w:rPr>
            <w:rFonts w:asciiTheme="minorHAnsi" w:hAnsiTheme="minorHAnsi" w:cstheme="minorHAnsi"/>
            <w:color w:val="000000"/>
            <w:sz w:val="22"/>
            <w:szCs w:val="22"/>
          </w:rPr>
          <w:t>časová oprávnenosť výdavkov</w:t>
        </w:r>
      </w:moveTo>
    </w:p>
    <w:p w14:paraId="59281A6D" w14:textId="77777777" w:rsidR="00F71843" w:rsidRPr="00BC6AC3" w:rsidRDefault="00F71843" w:rsidP="00037067">
      <w:pPr>
        <w:pStyle w:val="Odsekzoznamu"/>
        <w:spacing w:before="120" w:after="120"/>
        <w:ind w:left="1134"/>
        <w:contextualSpacing w:val="0"/>
        <w:jc w:val="both"/>
        <w:rPr>
          <w:moveTo w:id="122" w:author="Autor"/>
          <w:rFonts w:asciiTheme="minorHAnsi" w:hAnsiTheme="minorHAnsi" w:cstheme="minorHAnsi"/>
          <w:color w:val="000000"/>
          <w:sz w:val="22"/>
          <w:szCs w:val="22"/>
        </w:rPr>
      </w:pPr>
      <w:moveTo w:id="123" w:author="Auto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moveTo>
    </w:p>
    <w:p w14:paraId="728AA016" w14:textId="636C0026" w:rsidR="00F71843" w:rsidRPr="00BC6AC3" w:rsidRDefault="00F71843" w:rsidP="00F71843">
      <w:pPr>
        <w:spacing w:after="0" w:line="240" w:lineRule="auto"/>
        <w:jc w:val="both"/>
        <w:rPr>
          <w:moveTo w:id="124" w:author="Autor"/>
          <w:rFonts w:asciiTheme="minorHAnsi" w:hAnsiTheme="minorHAnsi" w:cstheme="minorHAnsi"/>
          <w:b/>
          <w:lang w:eastAsia="sk-SK"/>
        </w:rPr>
      </w:pPr>
      <w:moveTo w:id="125" w:author="Autor">
        <w:del w:id="126" w:author="Autor">
          <w:r w:rsidRPr="00BC6AC3" w:rsidDel="00262157">
            <w:rPr>
              <w:rFonts w:asciiTheme="minorHAnsi" w:hAnsiTheme="minorHAnsi" w:cstheme="minorHAnsi"/>
              <w:i/>
            </w:rPr>
            <w:lastRenderedPageBreak/>
            <w:delText>(Žiadateľ nepreukazuje splnenie tejto podmienky poskytnutia príspevku prostredníctvom relevantnej časti formuláru ŽoNFP a taktiež nepredkladá ani samostatnú prílohu, ktorou deklaruje splnenie tejto podmienky poskytnutia príspevku.)</w:delText>
          </w:r>
        </w:del>
        <w:r w:rsidRPr="00BC6AC3">
          <w:rPr>
            <w:rFonts w:asciiTheme="minorHAnsi" w:hAnsiTheme="minorHAnsi" w:cstheme="minorHAnsi"/>
            <w:b/>
          </w:rPr>
          <w:br w:type="page"/>
        </w:r>
      </w:moveTo>
    </w:p>
    <w:moveToRangeEnd w:id="86"/>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lastRenderedPageBreak/>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88AC2EA"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w:t>
      </w:r>
      <w:del w:id="127" w:author="Autor">
        <w:r w:rsidRPr="00584F91" w:rsidDel="00DA7647">
          <w:rPr>
            <w:rFonts w:asciiTheme="minorHAnsi" w:eastAsiaTheme="minorHAnsi" w:hAnsiTheme="minorHAnsi"/>
            <w:color w:val="000000"/>
          </w:rPr>
          <w:delText>internom R</w:delText>
        </w:r>
      </w:del>
      <w:ins w:id="128" w:author="Autor">
        <w:r w:rsidR="00DA7647">
          <w:rPr>
            <w:rFonts w:asciiTheme="minorHAnsi" w:eastAsiaTheme="minorHAnsi" w:hAnsiTheme="minorHAnsi"/>
            <w:color w:val="000000"/>
          </w:rPr>
          <w:t>r</w:t>
        </w:r>
      </w:ins>
      <w:r w:rsidRPr="00584F91">
        <w:rPr>
          <w:rFonts w:asciiTheme="minorHAnsi" w:eastAsiaTheme="minorHAnsi" w:hAnsiTheme="minorHAnsi"/>
          <w:color w:val="000000"/>
        </w:rPr>
        <w:t xml:space="preserve">ozhodnutí </w:t>
      </w:r>
      <w:del w:id="129" w:author="Autor">
        <w:r w:rsidRPr="00584F91" w:rsidDel="00DA7647">
          <w:rPr>
            <w:rFonts w:asciiTheme="minorHAnsi" w:eastAsiaTheme="minorHAnsi" w:hAnsiTheme="minorHAnsi"/>
            <w:color w:val="000000"/>
          </w:rPr>
          <w:delText xml:space="preserve">žiadosti </w:delText>
        </w:r>
      </w:del>
      <w:ins w:id="130" w:author="Autor">
        <w:r w:rsidR="00DA7647">
          <w:rPr>
            <w:rFonts w:asciiTheme="minorHAnsi" w:eastAsiaTheme="minorHAnsi" w:hAnsiTheme="minorHAnsi"/>
            <w:color w:val="000000"/>
          </w:rPr>
          <w:t xml:space="preserve">o schválení </w:t>
        </w:r>
      </w:ins>
      <w:del w:id="131" w:author="Autor">
        <w:r w:rsidRPr="00584F91" w:rsidDel="00DA7647">
          <w:rPr>
            <w:rFonts w:asciiTheme="minorHAnsi" w:eastAsiaTheme="minorHAnsi" w:hAnsiTheme="minorHAnsi"/>
            <w:color w:val="000000"/>
          </w:rPr>
          <w:delText xml:space="preserve">o </w:delText>
        </w:r>
      </w:del>
      <w:proofErr w:type="spellStart"/>
      <w:ins w:id="132" w:author="Autor">
        <w:r w:rsidR="00DA7647">
          <w:rPr>
            <w:rFonts w:asciiTheme="minorHAnsi" w:eastAsiaTheme="minorHAnsi" w:hAnsiTheme="minorHAnsi"/>
            <w:color w:val="000000"/>
          </w:rPr>
          <w:t>Žo</w:t>
        </w:r>
      </w:ins>
      <w:r w:rsidRPr="00584F91">
        <w:rPr>
          <w:rFonts w:asciiTheme="minorHAnsi" w:eastAsiaTheme="minorHAnsi" w:hAnsiTheme="minorHAnsi"/>
          <w:color w:val="000000"/>
        </w:rPr>
        <w:t>NFP</w:t>
      </w:r>
      <w:proofErr w:type="spellEnd"/>
      <w:r w:rsidRPr="00584F91">
        <w:rPr>
          <w:rFonts w:asciiTheme="minorHAnsi" w:eastAsiaTheme="minorHAnsi" w:hAnsiTheme="minorHAnsi"/>
          <w:color w:val="000000"/>
        </w:rPr>
        <w:t xml:space="preserve">. </w:t>
      </w:r>
    </w:p>
    <w:p w14:paraId="54420B6C" w14:textId="3730BE8A"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del w:id="133" w:author="Autor">
        <w:r w:rsidRPr="00584F91" w:rsidDel="008B03EE">
          <w:rPr>
            <w:rFonts w:asciiTheme="minorHAnsi" w:eastAsiaTheme="minorHAnsi" w:hAnsiTheme="minorHAnsi"/>
            <w:color w:val="000000"/>
          </w:rPr>
          <w:delText>interného R</w:delText>
        </w:r>
      </w:del>
      <w:ins w:id="134" w:author="Autor">
        <w:r w:rsidR="008B03EE">
          <w:rPr>
            <w:rFonts w:asciiTheme="minorHAnsi" w:eastAsiaTheme="minorHAnsi" w:hAnsiTheme="minorHAnsi"/>
            <w:color w:val="000000"/>
          </w:rPr>
          <w:t>r</w:t>
        </w:r>
      </w:ins>
      <w:r w:rsidRPr="00584F91">
        <w:rPr>
          <w:rFonts w:asciiTheme="minorHAnsi" w:eastAsiaTheme="minorHAnsi" w:hAnsiTheme="minorHAnsi"/>
          <w:color w:val="000000"/>
        </w:rPr>
        <w:t xml:space="preserve">ozhodnutia </w:t>
      </w:r>
      <w:del w:id="135" w:author="Autor">
        <w:r w:rsidRPr="00584F91" w:rsidDel="008B03EE">
          <w:rPr>
            <w:rFonts w:asciiTheme="minorHAnsi" w:eastAsiaTheme="minorHAnsi" w:hAnsiTheme="minorHAnsi"/>
            <w:color w:val="000000"/>
          </w:rPr>
          <w:delText xml:space="preserve">žiadosti </w:delText>
        </w:r>
      </w:del>
      <w:ins w:id="136" w:author="Autor">
        <w:r w:rsidR="008B03EE">
          <w:rPr>
            <w:rFonts w:asciiTheme="minorHAnsi" w:eastAsiaTheme="minorHAnsi" w:hAnsiTheme="minorHAnsi"/>
            <w:color w:val="000000"/>
          </w:rPr>
          <w:t xml:space="preserve">o schválení </w:t>
        </w:r>
      </w:ins>
      <w:del w:id="137" w:author="Autor">
        <w:r w:rsidRPr="00584F91" w:rsidDel="008B03EE">
          <w:rPr>
            <w:rFonts w:asciiTheme="minorHAnsi" w:eastAsiaTheme="minorHAnsi" w:hAnsiTheme="minorHAnsi"/>
            <w:color w:val="000000"/>
          </w:rPr>
          <w:delText xml:space="preserve">o </w:delText>
        </w:r>
      </w:del>
      <w:proofErr w:type="spellStart"/>
      <w:ins w:id="138" w:author="Autor">
        <w:r w:rsidR="008B03EE">
          <w:rPr>
            <w:rFonts w:asciiTheme="minorHAnsi" w:eastAsiaTheme="minorHAnsi" w:hAnsiTheme="minorHAnsi"/>
            <w:color w:val="000000"/>
          </w:rPr>
          <w:t>Žo</w:t>
        </w:r>
      </w:ins>
      <w:r w:rsidRPr="00584F91">
        <w:rPr>
          <w:rFonts w:asciiTheme="minorHAnsi" w:eastAsiaTheme="minorHAnsi" w:hAnsiTheme="minorHAnsi"/>
          <w:color w:val="000000"/>
        </w:rPr>
        <w:t>NFP</w:t>
      </w:r>
      <w:proofErr w:type="spellEnd"/>
      <w:r w:rsidRPr="00584F91">
        <w:rPr>
          <w:rFonts w:asciiTheme="minorHAnsi" w:eastAsiaTheme="minorHAnsi" w:hAnsiTheme="minorHAnsi"/>
          <w:color w:val="000000"/>
        </w:rPr>
        <w:t>.</w:t>
      </w:r>
    </w:p>
    <w:p w14:paraId="27A49706" w14:textId="6A7374F0" w:rsidR="00426411" w:rsidRPr="00230311" w:rsidRDefault="00426411" w:rsidP="00A946B3">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w:t>
      </w:r>
      <w:r w:rsidRPr="00230311">
        <w:rPr>
          <w:rFonts w:asciiTheme="minorHAnsi" w:hAnsiTheme="minorHAnsi" w:cstheme="minorHAnsi"/>
        </w:rPr>
        <w:lastRenderedPageBreak/>
        <w:t>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708C1516"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w:t>
      </w:r>
      <w:r w:rsidR="00A946B3">
        <w:rPr>
          <w:rFonts w:asciiTheme="minorHAnsi" w:hAnsiTheme="minorHAnsi" w:cstheme="minorHAnsi"/>
        </w:rPr>
        <w:t> </w:t>
      </w:r>
      <w:r w:rsidRPr="00230311">
        <w:rPr>
          <w:rFonts w:asciiTheme="minorHAnsi" w:hAnsiTheme="minorHAnsi" w:cstheme="minorHAnsi"/>
        </w:rPr>
        <w:t>zabezpečením aplikovania týchto horizontálnych princípov a spôsobu ich overovania.</w:t>
      </w:r>
    </w:p>
    <w:p w14:paraId="285242D2" w14:textId="3AE5638F"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na</w:t>
      </w:r>
      <w:r w:rsidR="00A946B3">
        <w:rPr>
          <w:rFonts w:asciiTheme="minorHAnsi" w:hAnsiTheme="minorHAnsi" w:cstheme="minorHAnsi"/>
        </w:rPr>
        <w:t> </w:t>
      </w:r>
      <w:r w:rsidRPr="00230311">
        <w:rPr>
          <w:rFonts w:asciiTheme="minorHAnsi" w:hAnsiTheme="minorHAnsi" w:cstheme="minorHAnsi"/>
        </w:rPr>
        <w:t xml:space="preserve">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4E56574A"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w:t>
      </w:r>
      <w:del w:id="139" w:author="Autor">
        <w:r w:rsidDel="009A4F53">
          <w:rPr>
            <w:rFonts w:asciiTheme="minorHAnsi" w:hAnsiTheme="minorHAnsi" w:cstheme="minorHAnsi"/>
          </w:rPr>
          <w:delText>ých</w:delText>
        </w:r>
      </w:del>
      <w:ins w:id="140" w:author="Autor">
        <w:r w:rsidR="009A4F53">
          <w:rPr>
            <w:rFonts w:asciiTheme="minorHAnsi" w:hAnsiTheme="minorHAnsi" w:cstheme="minorHAnsi"/>
          </w:rPr>
          <w:t>om</w:t>
        </w:r>
      </w:ins>
      <w:del w:id="141" w:author="Autor">
        <w:r w:rsidDel="009A4F53">
          <w:rPr>
            <w:rFonts w:asciiTheme="minorHAnsi" w:hAnsiTheme="minorHAnsi" w:cstheme="minorHAnsi"/>
          </w:rPr>
          <w:delText xml:space="preserve"> </w:delText>
        </w:r>
      </w:del>
      <w:ins w:id="142" w:author="Autor">
        <w:r w:rsidR="009A4F53">
          <w:rPr>
            <w:rFonts w:asciiTheme="minorHAnsi" w:hAnsiTheme="minorHAnsi" w:cstheme="minorHAnsi"/>
          </w:rPr>
          <w:t xml:space="preserve"> </w:t>
        </w:r>
      </w:ins>
      <w:r>
        <w:rPr>
          <w:rFonts w:asciiTheme="minorHAnsi" w:hAnsiTheme="minorHAnsi" w:cstheme="minorHAnsi"/>
        </w:rPr>
        <w:t>sídl</w:t>
      </w:r>
      <w:del w:id="143" w:author="Autor">
        <w:r w:rsidDel="009A4F53">
          <w:rPr>
            <w:rFonts w:asciiTheme="minorHAnsi" w:hAnsiTheme="minorHAnsi" w:cstheme="minorHAnsi"/>
          </w:rPr>
          <w:delText>ach</w:delText>
        </w:r>
      </w:del>
      <w:ins w:id="144" w:author="Autor">
        <w:r w:rsidR="009A4F53">
          <w:rPr>
            <w:rFonts w:asciiTheme="minorHAnsi" w:hAnsiTheme="minorHAnsi" w:cstheme="minorHAnsi"/>
          </w:rPr>
          <w:t>e</w:t>
        </w:r>
      </w:ins>
      <w:r>
        <w:rPr>
          <w:rFonts w:asciiTheme="minorHAnsi" w:hAnsiTheme="minorHAnsi" w:cstheme="minorHAnsi"/>
        </w:rPr>
        <w:t xml:space="preserve"> gestora</w:t>
      </w:r>
      <w:ins w:id="145" w:author="Autor">
        <w:r w:rsidR="009A4F53">
          <w:rPr>
            <w:rFonts w:asciiTheme="minorHAnsi" w:hAnsiTheme="minorHAnsi" w:cstheme="minorHAnsi"/>
          </w:rPr>
          <w:t xml:space="preserve"> HP </w:t>
        </w:r>
        <w:proofErr w:type="spellStart"/>
        <w:r w:rsidR="009A4F53">
          <w:rPr>
            <w:rFonts w:asciiTheme="minorHAnsi" w:hAnsiTheme="minorHAnsi" w:cstheme="minorHAnsi"/>
          </w:rPr>
          <w:t>RMŽaND</w:t>
        </w:r>
      </w:ins>
      <w:proofErr w:type="spellEnd"/>
      <w:r>
        <w:rPr>
          <w:rFonts w:asciiTheme="minorHAnsi" w:hAnsiTheme="minorHAnsi" w:cstheme="minorHAnsi"/>
        </w:rPr>
        <w:t xml:space="preserve"> </w:t>
      </w:r>
      <w:ins w:id="146" w:author="Autor">
        <w:r w:rsidR="009A4F53">
          <w:fldChar w:fldCharType="begin"/>
        </w:r>
        <w:r w:rsidR="009A4F53">
          <w:instrText xml:space="preserve"> HYPERLINK "https://www.horizontalneprincipy.gov.sk/" </w:instrText>
        </w:r>
        <w:r w:rsidR="009A4F53">
          <w:fldChar w:fldCharType="separate"/>
        </w:r>
        <w:r w:rsidR="009A4F53" w:rsidRPr="00A41685">
          <w:rPr>
            <w:rStyle w:val="Hypertextovprepojenie"/>
            <w:rFonts w:asciiTheme="minorHAnsi" w:hAnsiTheme="minorHAnsi" w:cstheme="minorHAnsi"/>
          </w:rPr>
          <w:t>https://www.horizontalneprincipy.gov.sk/</w:t>
        </w:r>
        <w:r w:rsidR="009A4F53">
          <w:rPr>
            <w:rStyle w:val="Hypertextovprepojenie"/>
            <w:rFonts w:asciiTheme="minorHAnsi" w:hAnsiTheme="minorHAnsi" w:cstheme="minorHAnsi"/>
          </w:rPr>
          <w:fldChar w:fldCharType="end"/>
        </w:r>
      </w:ins>
      <w:del w:id="147" w:author="Autor">
        <w:r w:rsidR="00A872D1" w:rsidDel="009A4F53">
          <w:fldChar w:fldCharType="begin"/>
        </w:r>
        <w:r w:rsidR="00A872D1" w:rsidDel="009A4F53">
          <w:delInstrText xml:space="preserve"> HYPERLINK "http://www.gender.gov.sk" </w:delInstrText>
        </w:r>
        <w:r w:rsidR="00A872D1" w:rsidDel="009A4F53">
          <w:fldChar w:fldCharType="separate"/>
        </w:r>
        <w:r w:rsidRPr="009B12B9" w:rsidDel="009A4F53">
          <w:rPr>
            <w:rStyle w:val="Hypertextovprepojenie"/>
            <w:rFonts w:asciiTheme="minorHAnsi" w:hAnsiTheme="minorHAnsi" w:cstheme="minorHAnsi"/>
          </w:rPr>
          <w:delText>www.gender.gov.sk</w:delText>
        </w:r>
        <w:r w:rsidR="00A872D1" w:rsidDel="009A4F53">
          <w:rPr>
            <w:rStyle w:val="Hypertextovprepojenie"/>
            <w:rFonts w:asciiTheme="minorHAnsi" w:hAnsiTheme="minorHAnsi" w:cstheme="minorHAnsi"/>
          </w:rPr>
          <w:fldChar w:fldCharType="end"/>
        </w:r>
        <w:r w:rsidDel="009A4F53">
          <w:rPr>
            <w:rFonts w:asciiTheme="minorHAnsi" w:hAnsiTheme="minorHAnsi" w:cstheme="minorHAnsi"/>
          </w:rPr>
          <w:delText xml:space="preserve"> a </w:delText>
        </w:r>
        <w:r w:rsidR="00A872D1" w:rsidDel="009A4F53">
          <w:fldChar w:fldCharType="begin"/>
        </w:r>
        <w:r w:rsidR="00A872D1" w:rsidDel="009A4F53">
          <w:delInstrText xml:space="preserve"> HYPERLINK "http://www.diskriminacia.gov.sk" </w:delInstrText>
        </w:r>
        <w:r w:rsidR="00A872D1" w:rsidDel="009A4F53">
          <w:fldChar w:fldCharType="separate"/>
        </w:r>
        <w:r w:rsidR="00057A42" w:rsidRPr="009B12B9" w:rsidDel="009A4F53">
          <w:rPr>
            <w:rStyle w:val="Hypertextovprepojenie"/>
            <w:rFonts w:asciiTheme="minorHAnsi" w:hAnsiTheme="minorHAnsi" w:cstheme="minorHAnsi"/>
          </w:rPr>
          <w:delText>http://www.diskriminacia.gov.sk</w:delText>
        </w:r>
        <w:r w:rsidR="00A872D1" w:rsidDel="009A4F53">
          <w:rPr>
            <w:rStyle w:val="Hypertextovprepojenie"/>
            <w:rFonts w:asciiTheme="minorHAnsi" w:hAnsiTheme="minorHAnsi" w:cstheme="minorHAnsi"/>
          </w:rPr>
          <w:fldChar w:fldCharType="end"/>
        </w:r>
      </w:del>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 xml:space="preserve">/rozhodnutia o schválení </w:t>
      </w:r>
      <w:proofErr w:type="spellStart"/>
      <w:r w:rsidR="004812E5">
        <w:rPr>
          <w:rFonts w:asciiTheme="minorHAnsi" w:hAnsiTheme="minorHAnsi"/>
          <w:b/>
          <w:u w:val="single"/>
        </w:rPr>
        <w:t>ŽoNFP</w:t>
      </w:r>
      <w:proofErr w:type="spellEnd"/>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4A61631B"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del w:id="148" w:author="Autor">
        <w:r w:rsidR="00CE0E27" w:rsidDel="009A4F53">
          <w:rPr>
            <w:rFonts w:asciiTheme="minorHAnsi" w:hAnsiTheme="minorHAnsi"/>
          </w:rPr>
          <w:delText xml:space="preserve">interným </w:delText>
        </w:r>
      </w:del>
      <w:r w:rsidRPr="005E75DE">
        <w:rPr>
          <w:rFonts w:asciiTheme="minorHAnsi" w:hAnsiTheme="minorHAnsi"/>
        </w:rPr>
        <w:t xml:space="preserve">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w:t>
      </w:r>
      <w:r w:rsidR="00A946B3">
        <w:rPr>
          <w:rFonts w:asciiTheme="minorHAnsi" w:hAnsiTheme="minorHAnsi"/>
        </w:rPr>
        <w:t> </w:t>
      </w:r>
      <w:r w:rsidRPr="005E75DE">
        <w:rPr>
          <w:rFonts w:asciiTheme="minorHAnsi" w:hAnsiTheme="minorHAnsi"/>
        </w:rPr>
        <w:t>71/1967 Zb. o správnom konaní (Správny poriadok) v znení neskorších predpisov.</w:t>
      </w:r>
      <w:r>
        <w:rPr>
          <w:rFonts w:asciiTheme="minorHAnsi" w:hAnsiTheme="minorHAnsi"/>
        </w:rPr>
        <w:t xml:space="preserve"> </w:t>
      </w:r>
      <w:r>
        <w:t>Týmto dňom sa</w:t>
      </w:r>
      <w:r w:rsidR="00A946B3">
        <w:t>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 xml:space="preserve">v rozsahu potrebnom na vydanie rozhodnutia o schválení </w:t>
      </w:r>
      <w:proofErr w:type="spellStart"/>
      <w:r w:rsidR="004812E5" w:rsidRPr="00677906">
        <w:t>ŽoNFP</w:t>
      </w:r>
      <w:proofErr w:type="spellEnd"/>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w:t>
      </w:r>
      <w:proofErr w:type="spellStart"/>
      <w:r w:rsidR="004812E5" w:rsidRPr="00677906">
        <w:t>ŽoNFP</w:t>
      </w:r>
      <w:proofErr w:type="spellEnd"/>
      <w:r w:rsidR="004812E5" w:rsidRPr="00677906">
        <w:t>.</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proofErr w:type="spellStart"/>
      <w:r w:rsidR="00B976D8">
        <w:rPr>
          <w:rFonts w:asciiTheme="minorHAnsi" w:hAnsiTheme="minorHAnsi" w:cstheme="minorHAnsi"/>
          <w:spacing w:val="-3"/>
          <w:sz w:val="22"/>
          <w:szCs w:val="22"/>
        </w:rPr>
        <w:t>ŽoNFP</w:t>
      </w:r>
      <w:proofErr w:type="spellEnd"/>
      <w:r w:rsidR="00B976D8">
        <w:rPr>
          <w:rFonts w:asciiTheme="minorHAnsi" w:hAnsiTheme="minorHAnsi" w:cstheme="minorHAnsi"/>
          <w:spacing w:val="-3"/>
          <w:sz w:val="22"/>
          <w:szCs w:val="22"/>
        </w:rPr>
        <w:t xml:space="preserve">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2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proofErr w:type="spellStart"/>
      <w:r w:rsidRPr="00230311">
        <w:rPr>
          <w:rFonts w:asciiTheme="minorHAnsi" w:eastAsiaTheme="minorHAnsi" w:hAnsiTheme="minorHAnsi" w:cstheme="minorHAnsi"/>
        </w:rPr>
        <w:t>Governmente</w:t>
      </w:r>
      <w:proofErr w:type="spellEnd"/>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w:t>
      </w:r>
      <w:proofErr w:type="spellStart"/>
      <w:r w:rsidR="004812E5" w:rsidRPr="00677906">
        <w:t>ŽoNFP</w:t>
      </w:r>
      <w:proofErr w:type="spellEnd"/>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lastRenderedPageBreak/>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2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EF487F">
      <w:pPr>
        <w:spacing w:before="36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BF67DB">
        <w:rPr>
          <w:rFonts w:asciiTheme="minorHAnsi" w:hAnsiTheme="minorHAnsi" w:cstheme="minorHAnsi"/>
          <w:b/>
        </w:rPr>
        <w:t xml:space="preserve">zoznam neschválených </w:t>
      </w:r>
      <w:proofErr w:type="spellStart"/>
      <w:r w:rsidRPr="00BF67DB">
        <w:rPr>
          <w:rFonts w:asciiTheme="minorHAnsi" w:hAnsiTheme="minorHAnsi" w:cstheme="minorHAnsi"/>
          <w:b/>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27"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lastRenderedPageBreak/>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28" w:history="1">
        <w:r w:rsidRPr="00DA5FB9">
          <w:rPr>
            <w:rStyle w:val="Hypertextovprepojenie"/>
          </w:rPr>
          <w:t>www.itms2014.sk</w:t>
        </w:r>
      </w:hyperlink>
      <w:r>
        <w:t>.</w:t>
      </w:r>
    </w:p>
    <w:p w14:paraId="52D4A1A1" w14:textId="78B32867" w:rsidR="006478F3" w:rsidRPr="00230311" w:rsidRDefault="006478F3" w:rsidP="002E6FEE">
      <w:pPr>
        <w:spacing w:before="480" w:after="120" w:line="240" w:lineRule="auto"/>
        <w:ind w:firstLine="425"/>
        <w:jc w:val="both"/>
        <w:rPr>
          <w:rFonts w:asciiTheme="minorHAnsi" w:hAnsiTheme="minorHAnsi" w:cstheme="minorHAnsi"/>
          <w:b/>
          <w:u w:val="single"/>
        </w:rPr>
      </w:pPr>
      <w:del w:id="149" w:author="Autor">
        <w:r w:rsidRPr="00230311" w:rsidDel="009D2893">
          <w:rPr>
            <w:rFonts w:asciiTheme="minorHAnsi" w:hAnsiTheme="minorHAnsi" w:cstheme="minorHAnsi"/>
            <w:b/>
            <w:u w:val="single"/>
          </w:rPr>
          <w:delText>Synergické účinky medzi EŠIF</w:delText>
        </w:r>
      </w:del>
      <w:ins w:id="150" w:author="Autor">
        <w:r w:rsidR="009D2893">
          <w:rPr>
            <w:rFonts w:asciiTheme="minorHAnsi" w:hAnsiTheme="minorHAnsi" w:cstheme="minorHAnsi"/>
            <w:b/>
            <w:u w:val="single"/>
          </w:rPr>
          <w:t>Identifikácia synergických účinkov</w:t>
        </w:r>
      </w:ins>
      <w:r w:rsidRPr="00230311">
        <w:rPr>
          <w:rFonts w:asciiTheme="minorHAnsi" w:hAnsiTheme="minorHAnsi" w:cstheme="minorHAnsi"/>
          <w:b/>
          <w:u w:val="single"/>
        </w:rPr>
        <w:t xml:space="preserve"> </w:t>
      </w:r>
    </w:p>
    <w:p w14:paraId="0C2C4434" w14:textId="0E0424A3" w:rsidR="00630C97" w:rsidRPr="00230311" w:rsidDel="009D2893" w:rsidRDefault="009D2893" w:rsidP="002E6FEE">
      <w:pPr>
        <w:spacing w:before="120" w:after="120" w:line="240" w:lineRule="auto"/>
        <w:jc w:val="both"/>
        <w:rPr>
          <w:del w:id="151" w:author="Autor"/>
          <w:rFonts w:asciiTheme="minorHAnsi" w:hAnsiTheme="minorHAnsi" w:cstheme="minorHAnsi"/>
          <w:color w:val="000000" w:themeColor="text1"/>
        </w:rPr>
      </w:pPr>
      <w:ins w:id="152" w:author="Autor">
        <w:r w:rsidRPr="009D2893">
          <w:rPr>
            <w:rFonts w:asciiTheme="minorHAnsi" w:hAnsiTheme="minorHAnsi" w:cstheme="minorHAnsi"/>
            <w:color w:val="000000" w:themeColor="text1"/>
          </w:rPr>
          <w:t>Vyzvanie nemá synergické účinky vo vzťahu k relevantným výzvam v rámci programov EŠIF a iných nástrojov podpory na úrovni SR a EÚ.</w:t>
        </w:r>
      </w:ins>
      <w:del w:id="153" w:author="Autor">
        <w:r w:rsidR="00630C97" w:rsidRPr="00230311" w:rsidDel="009D2893">
          <w:rPr>
            <w:rFonts w:asciiTheme="minorHAnsi" w:hAnsiTheme="minorHAnsi" w:cstheme="minorHAnsi"/>
            <w:color w:val="000000" w:themeColor="text1"/>
          </w:rPr>
          <w:delTex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delText>
        </w:r>
      </w:del>
    </w:p>
    <w:p w14:paraId="194132F8" w14:textId="7431BF22" w:rsidR="00630C97" w:rsidDel="009D2893" w:rsidRDefault="00630C97" w:rsidP="002E6FEE">
      <w:pPr>
        <w:spacing w:before="120" w:after="120" w:line="240" w:lineRule="auto"/>
        <w:jc w:val="both"/>
        <w:rPr>
          <w:del w:id="154" w:author="Autor"/>
          <w:rFonts w:asciiTheme="minorHAnsi" w:hAnsiTheme="minorHAnsi" w:cstheme="minorHAnsi"/>
        </w:rPr>
      </w:pPr>
      <w:del w:id="155" w:author="Autor">
        <w:r w:rsidDel="009D2893">
          <w:rPr>
            <w:rFonts w:asciiTheme="minorHAnsi" w:hAnsiTheme="minorHAnsi" w:cstheme="minorHAnsi"/>
          </w:rPr>
          <w:delText>K</w:delText>
        </w:r>
        <w:r w:rsidRPr="00230311" w:rsidDel="009D2893">
          <w:rPr>
            <w:rFonts w:asciiTheme="minorHAnsi" w:hAnsiTheme="minorHAnsi" w:cstheme="minorHAnsi"/>
          </w:rPr>
          <w:delText xml:space="preserve"> špecifickému cieľu 1: Zabezpečiť stabilizáciu pracovníkov subjektov zapojených do systému riadenia, kontroly a auditu EŠIF (v rámci ktorého je vyhlásené toto vyzvanie) boli identifikované (v rámci metodického pokynu CKO č. 11 k zabezpečeniu koordinácie synergických účinkov medzi EŠIF a inými nástrojmi podpory EÚ a SR) nasledujúce synergie:</w:delText>
        </w:r>
      </w:del>
    </w:p>
    <w:p w14:paraId="754D10C8" w14:textId="77777777" w:rsidR="00630C97" w:rsidRPr="00230311" w:rsidRDefault="00630C97" w:rsidP="002E6FEE">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799BDA42" w14:textId="2335F800" w:rsidTr="00283AAD">
        <w:trPr>
          <w:del w:id="156" w:author="Autor"/>
        </w:trPr>
        <w:tc>
          <w:tcPr>
            <w:tcW w:w="4606" w:type="dxa"/>
            <w:shd w:val="clear" w:color="auto" w:fill="002060"/>
            <w:vAlign w:val="center"/>
          </w:tcPr>
          <w:p w14:paraId="2889CDCE" w14:textId="1A293C09" w:rsidR="00630C97" w:rsidRPr="00230311" w:rsidDel="009D2893" w:rsidRDefault="00630C97" w:rsidP="00283AAD">
            <w:pPr>
              <w:spacing w:before="120" w:after="120"/>
              <w:jc w:val="center"/>
              <w:rPr>
                <w:del w:id="157" w:author="Autor"/>
                <w:rFonts w:asciiTheme="minorHAnsi" w:hAnsiTheme="minorHAnsi" w:cstheme="minorHAnsi"/>
                <w:b/>
              </w:rPr>
            </w:pPr>
            <w:del w:id="158" w:author="Autor">
              <w:r w:rsidRPr="00230311" w:rsidDel="009D2893">
                <w:rPr>
                  <w:rFonts w:asciiTheme="minorHAnsi" w:hAnsiTheme="minorHAnsi" w:cstheme="minorHAnsi"/>
                  <w:b/>
                </w:rPr>
                <w:delText>OP TP</w:delText>
              </w:r>
            </w:del>
          </w:p>
        </w:tc>
        <w:tc>
          <w:tcPr>
            <w:tcW w:w="4606" w:type="dxa"/>
            <w:shd w:val="clear" w:color="auto" w:fill="002060"/>
            <w:vAlign w:val="center"/>
          </w:tcPr>
          <w:p w14:paraId="49A92922" w14:textId="45BA9D6B" w:rsidR="00630C97" w:rsidRPr="00230311" w:rsidDel="009D2893" w:rsidRDefault="00630C97" w:rsidP="00283AAD">
            <w:pPr>
              <w:spacing w:before="120" w:after="120"/>
              <w:jc w:val="center"/>
              <w:rPr>
                <w:del w:id="159" w:author="Autor"/>
                <w:rFonts w:asciiTheme="minorHAnsi" w:hAnsiTheme="minorHAnsi" w:cstheme="minorHAnsi"/>
                <w:b/>
              </w:rPr>
            </w:pPr>
            <w:del w:id="160" w:author="Autor">
              <w:r w:rsidRPr="00230311" w:rsidDel="009D2893">
                <w:rPr>
                  <w:rFonts w:asciiTheme="minorHAnsi" w:hAnsiTheme="minorHAnsi" w:cstheme="minorHAnsi"/>
                  <w:b/>
                </w:rPr>
                <w:delText>OP ĽZ</w:delText>
              </w:r>
            </w:del>
          </w:p>
        </w:tc>
      </w:tr>
      <w:tr w:rsidR="00630C97" w:rsidRPr="00230311" w:rsidDel="009D2893" w14:paraId="26F56FD1" w14:textId="5C97B127" w:rsidTr="00283AAD">
        <w:trPr>
          <w:del w:id="161" w:author="Autor"/>
        </w:trPr>
        <w:tc>
          <w:tcPr>
            <w:tcW w:w="4606" w:type="dxa"/>
            <w:shd w:val="clear" w:color="auto" w:fill="95B3D7" w:themeFill="accent1" w:themeFillTint="99"/>
          </w:tcPr>
          <w:p w14:paraId="6B111F2B" w14:textId="5A15D2D7" w:rsidR="00630C97" w:rsidRPr="00230311" w:rsidDel="009D2893" w:rsidRDefault="00630C97" w:rsidP="00283AAD">
            <w:pPr>
              <w:jc w:val="both"/>
              <w:rPr>
                <w:del w:id="162" w:author="Autor"/>
                <w:rFonts w:asciiTheme="minorHAnsi" w:hAnsiTheme="minorHAnsi" w:cstheme="minorHAnsi"/>
              </w:rPr>
            </w:pPr>
            <w:del w:id="163"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0AE5A4F1" w14:textId="31F9F0CD" w:rsidR="00630C97" w:rsidRPr="00230311" w:rsidDel="009D2893" w:rsidRDefault="00630C97" w:rsidP="00283AAD">
            <w:pPr>
              <w:jc w:val="both"/>
              <w:rPr>
                <w:del w:id="164" w:author="Autor"/>
                <w:rFonts w:asciiTheme="minorHAnsi" w:hAnsiTheme="minorHAnsi" w:cstheme="minorHAnsi"/>
              </w:rPr>
            </w:pPr>
            <w:del w:id="165" w:author="Autor">
              <w:r w:rsidRPr="00230311" w:rsidDel="009D2893">
                <w:rPr>
                  <w:rFonts w:asciiTheme="minorHAnsi" w:hAnsiTheme="minorHAnsi" w:cstheme="minorHAnsi"/>
                </w:rPr>
                <w:delText>Prioritná os: 7</w:delText>
              </w:r>
            </w:del>
          </w:p>
        </w:tc>
      </w:tr>
      <w:tr w:rsidR="00630C97" w:rsidRPr="00230311" w:rsidDel="009D2893" w14:paraId="4397C9EF" w14:textId="27769F5D" w:rsidTr="00283AAD">
        <w:trPr>
          <w:del w:id="166" w:author="Autor"/>
        </w:trPr>
        <w:tc>
          <w:tcPr>
            <w:tcW w:w="4606" w:type="dxa"/>
            <w:shd w:val="clear" w:color="auto" w:fill="auto"/>
          </w:tcPr>
          <w:p w14:paraId="30CF7C98" w14:textId="782474B9" w:rsidR="00630C97" w:rsidRPr="00230311" w:rsidDel="009D2893" w:rsidRDefault="00630C97" w:rsidP="00283AAD">
            <w:pPr>
              <w:jc w:val="both"/>
              <w:rPr>
                <w:del w:id="167" w:author="Autor"/>
                <w:rFonts w:asciiTheme="minorHAnsi" w:hAnsiTheme="minorHAnsi" w:cstheme="minorHAnsi"/>
              </w:rPr>
            </w:pPr>
            <w:del w:id="168" w:author="Autor">
              <w:r w:rsidRPr="00230311" w:rsidDel="009D2893">
                <w:rPr>
                  <w:rFonts w:asciiTheme="minorHAnsi" w:hAnsiTheme="minorHAnsi" w:cstheme="minorHAnsi"/>
                </w:rPr>
                <w:delText>Špecifický cieľ: 1</w:delText>
              </w:r>
            </w:del>
          </w:p>
        </w:tc>
        <w:tc>
          <w:tcPr>
            <w:tcW w:w="4606" w:type="dxa"/>
            <w:shd w:val="clear" w:color="auto" w:fill="auto"/>
          </w:tcPr>
          <w:p w14:paraId="22EB9AA1" w14:textId="4B877A96" w:rsidR="00630C97" w:rsidRPr="00230311" w:rsidDel="009D2893" w:rsidRDefault="00630C97" w:rsidP="00283AAD">
            <w:pPr>
              <w:jc w:val="both"/>
              <w:rPr>
                <w:del w:id="169" w:author="Autor"/>
                <w:rFonts w:asciiTheme="minorHAnsi" w:hAnsiTheme="minorHAnsi" w:cstheme="minorHAnsi"/>
              </w:rPr>
            </w:pPr>
            <w:del w:id="170" w:author="Autor">
              <w:r w:rsidRPr="00230311" w:rsidDel="009D2893">
                <w:rPr>
                  <w:rFonts w:asciiTheme="minorHAnsi" w:hAnsiTheme="minorHAnsi" w:cstheme="minorHAnsi"/>
                </w:rPr>
                <w:delText>Špecifický cieľ: 7.1</w:delText>
              </w:r>
            </w:del>
          </w:p>
        </w:tc>
      </w:tr>
    </w:tbl>
    <w:p w14:paraId="312ABF8D" w14:textId="0CCC8895" w:rsidR="00630C97" w:rsidRPr="00230311" w:rsidDel="009D2893" w:rsidRDefault="00630C97" w:rsidP="00630C97">
      <w:pPr>
        <w:spacing w:before="120" w:after="120"/>
        <w:jc w:val="both"/>
        <w:rPr>
          <w:del w:id="171"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218FE4E9" w14:textId="5D2D882E" w:rsidTr="00283AAD">
        <w:trPr>
          <w:del w:id="172" w:author="Autor"/>
        </w:trPr>
        <w:tc>
          <w:tcPr>
            <w:tcW w:w="4606" w:type="dxa"/>
            <w:tcBorders>
              <w:bottom w:val="dotted" w:sz="4" w:space="0" w:color="002060"/>
            </w:tcBorders>
            <w:shd w:val="clear" w:color="auto" w:fill="002060"/>
            <w:vAlign w:val="center"/>
          </w:tcPr>
          <w:p w14:paraId="50034303" w14:textId="2EC6C068" w:rsidR="00630C97" w:rsidRPr="00230311" w:rsidDel="009D2893" w:rsidRDefault="00630C97" w:rsidP="00283AAD">
            <w:pPr>
              <w:spacing w:before="120" w:after="120"/>
              <w:jc w:val="center"/>
              <w:rPr>
                <w:del w:id="173" w:author="Autor"/>
                <w:rFonts w:asciiTheme="minorHAnsi" w:hAnsiTheme="minorHAnsi" w:cstheme="minorHAnsi"/>
                <w:b/>
              </w:rPr>
            </w:pPr>
            <w:del w:id="174" w:author="Autor">
              <w:r w:rsidRPr="00230311" w:rsidDel="009D2893">
                <w:rPr>
                  <w:rFonts w:asciiTheme="minorHAnsi" w:hAnsiTheme="minorHAnsi" w:cstheme="minorHAnsi"/>
                  <w:b/>
                </w:rPr>
                <w:delText>OP TP</w:delText>
              </w:r>
            </w:del>
          </w:p>
        </w:tc>
        <w:tc>
          <w:tcPr>
            <w:tcW w:w="4606" w:type="dxa"/>
            <w:tcBorders>
              <w:bottom w:val="dotted" w:sz="4" w:space="0" w:color="002060"/>
            </w:tcBorders>
            <w:shd w:val="clear" w:color="auto" w:fill="002060"/>
            <w:vAlign w:val="center"/>
          </w:tcPr>
          <w:p w14:paraId="282EAC2C" w14:textId="5DFA0F65" w:rsidR="00630C97" w:rsidRPr="00230311" w:rsidDel="009D2893" w:rsidRDefault="00630C97" w:rsidP="00283AAD">
            <w:pPr>
              <w:spacing w:before="120" w:after="120"/>
              <w:jc w:val="center"/>
              <w:rPr>
                <w:del w:id="175" w:author="Autor"/>
                <w:rFonts w:asciiTheme="minorHAnsi" w:hAnsiTheme="minorHAnsi" w:cstheme="minorHAnsi"/>
                <w:b/>
              </w:rPr>
            </w:pPr>
            <w:del w:id="176" w:author="Autor">
              <w:r w:rsidRPr="00230311" w:rsidDel="009D2893">
                <w:rPr>
                  <w:rFonts w:asciiTheme="minorHAnsi" w:hAnsiTheme="minorHAnsi" w:cstheme="minorHAnsi"/>
                  <w:b/>
                </w:rPr>
                <w:delText>OP KŽP</w:delText>
              </w:r>
            </w:del>
          </w:p>
        </w:tc>
      </w:tr>
      <w:tr w:rsidR="00630C97" w:rsidRPr="00230311" w:rsidDel="009D2893" w14:paraId="50397097" w14:textId="60301221" w:rsidTr="00283AAD">
        <w:trPr>
          <w:del w:id="177" w:author="Autor"/>
        </w:trPr>
        <w:tc>
          <w:tcPr>
            <w:tcW w:w="4606" w:type="dxa"/>
            <w:shd w:val="clear" w:color="auto" w:fill="95B3D7" w:themeFill="accent1" w:themeFillTint="99"/>
          </w:tcPr>
          <w:p w14:paraId="284D78B7" w14:textId="20CE9CAF" w:rsidR="00630C97" w:rsidRPr="00230311" w:rsidDel="009D2893" w:rsidRDefault="00630C97" w:rsidP="00283AAD">
            <w:pPr>
              <w:jc w:val="both"/>
              <w:rPr>
                <w:del w:id="178" w:author="Autor"/>
                <w:rFonts w:asciiTheme="minorHAnsi" w:hAnsiTheme="minorHAnsi" w:cstheme="minorHAnsi"/>
              </w:rPr>
            </w:pPr>
            <w:del w:id="179"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3F1CD58E" w14:textId="7400DD20" w:rsidR="00630C97" w:rsidRPr="00230311" w:rsidDel="009D2893" w:rsidRDefault="00630C97" w:rsidP="00283AAD">
            <w:pPr>
              <w:jc w:val="both"/>
              <w:rPr>
                <w:del w:id="180" w:author="Autor"/>
                <w:rFonts w:asciiTheme="minorHAnsi" w:hAnsiTheme="minorHAnsi" w:cstheme="minorHAnsi"/>
              </w:rPr>
            </w:pPr>
            <w:del w:id="181" w:author="Autor">
              <w:r w:rsidRPr="00230311" w:rsidDel="009D2893">
                <w:rPr>
                  <w:rFonts w:asciiTheme="minorHAnsi" w:hAnsiTheme="minorHAnsi" w:cstheme="minorHAnsi"/>
                </w:rPr>
                <w:delText>Prioritná os: 5</w:delText>
              </w:r>
            </w:del>
          </w:p>
        </w:tc>
      </w:tr>
      <w:tr w:rsidR="00630C97" w:rsidRPr="00230311" w:rsidDel="009D2893" w14:paraId="60165F78" w14:textId="5D108E5E" w:rsidTr="00283AAD">
        <w:trPr>
          <w:del w:id="182" w:author="Autor"/>
        </w:trPr>
        <w:tc>
          <w:tcPr>
            <w:tcW w:w="4606" w:type="dxa"/>
            <w:shd w:val="clear" w:color="auto" w:fill="auto"/>
          </w:tcPr>
          <w:p w14:paraId="46A1400D" w14:textId="073D6723" w:rsidR="00630C97" w:rsidRPr="00230311" w:rsidDel="009D2893" w:rsidRDefault="00630C97" w:rsidP="00283AAD">
            <w:pPr>
              <w:jc w:val="both"/>
              <w:rPr>
                <w:del w:id="183" w:author="Autor"/>
                <w:rFonts w:asciiTheme="minorHAnsi" w:hAnsiTheme="minorHAnsi" w:cstheme="minorHAnsi"/>
              </w:rPr>
            </w:pPr>
            <w:del w:id="184" w:author="Autor">
              <w:r w:rsidRPr="00230311" w:rsidDel="009D2893">
                <w:rPr>
                  <w:rFonts w:asciiTheme="minorHAnsi" w:hAnsiTheme="minorHAnsi" w:cstheme="minorHAnsi"/>
                </w:rPr>
                <w:delText>Špecifický cieľ: 1</w:delText>
              </w:r>
            </w:del>
          </w:p>
        </w:tc>
        <w:tc>
          <w:tcPr>
            <w:tcW w:w="4606" w:type="dxa"/>
            <w:shd w:val="clear" w:color="auto" w:fill="auto"/>
          </w:tcPr>
          <w:p w14:paraId="3322FB7B" w14:textId="0D825C03" w:rsidR="00630C97" w:rsidRPr="00230311" w:rsidDel="009D2893" w:rsidRDefault="00630C97" w:rsidP="00283AAD">
            <w:pPr>
              <w:jc w:val="both"/>
              <w:rPr>
                <w:del w:id="185" w:author="Autor"/>
                <w:rFonts w:asciiTheme="minorHAnsi" w:hAnsiTheme="minorHAnsi" w:cstheme="minorHAnsi"/>
              </w:rPr>
            </w:pPr>
            <w:del w:id="186" w:author="Autor">
              <w:r w:rsidRPr="00230311" w:rsidDel="009D2893">
                <w:rPr>
                  <w:rFonts w:asciiTheme="minorHAnsi" w:hAnsiTheme="minorHAnsi" w:cstheme="minorHAnsi"/>
                </w:rPr>
                <w:delText>Špecifický cieľ: 5.1.1</w:delText>
              </w:r>
            </w:del>
          </w:p>
        </w:tc>
      </w:tr>
    </w:tbl>
    <w:p w14:paraId="55596ADD" w14:textId="5F329D97" w:rsidR="00630C97" w:rsidRPr="00230311" w:rsidDel="009D2893" w:rsidRDefault="00630C97" w:rsidP="00630C97">
      <w:pPr>
        <w:spacing w:before="120" w:after="120"/>
        <w:jc w:val="both"/>
        <w:rPr>
          <w:del w:id="187"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10D4BFA7" w14:textId="7E54FFA0" w:rsidTr="00283AAD">
        <w:trPr>
          <w:del w:id="188" w:author="Autor"/>
        </w:trPr>
        <w:tc>
          <w:tcPr>
            <w:tcW w:w="4606" w:type="dxa"/>
            <w:tcBorders>
              <w:bottom w:val="dotted" w:sz="4" w:space="0" w:color="002060"/>
            </w:tcBorders>
            <w:shd w:val="clear" w:color="auto" w:fill="002060"/>
            <w:vAlign w:val="center"/>
          </w:tcPr>
          <w:p w14:paraId="62658C2E" w14:textId="7AD2D513" w:rsidR="00630C97" w:rsidRPr="00230311" w:rsidDel="009D2893" w:rsidRDefault="00630C97" w:rsidP="00283AAD">
            <w:pPr>
              <w:spacing w:before="120" w:after="120"/>
              <w:jc w:val="center"/>
              <w:rPr>
                <w:del w:id="189" w:author="Autor"/>
                <w:rFonts w:asciiTheme="minorHAnsi" w:hAnsiTheme="minorHAnsi" w:cstheme="minorHAnsi"/>
                <w:b/>
              </w:rPr>
            </w:pPr>
            <w:del w:id="190" w:author="Autor">
              <w:r w:rsidRPr="00230311" w:rsidDel="009D2893">
                <w:rPr>
                  <w:rFonts w:asciiTheme="minorHAnsi" w:hAnsiTheme="minorHAnsi" w:cstheme="minorHAnsi"/>
                  <w:b/>
                </w:rPr>
                <w:delText>OP TP</w:delText>
              </w:r>
            </w:del>
          </w:p>
        </w:tc>
        <w:tc>
          <w:tcPr>
            <w:tcW w:w="4606" w:type="dxa"/>
            <w:tcBorders>
              <w:bottom w:val="dotted" w:sz="4" w:space="0" w:color="002060"/>
            </w:tcBorders>
            <w:shd w:val="clear" w:color="auto" w:fill="002060"/>
            <w:vAlign w:val="center"/>
          </w:tcPr>
          <w:p w14:paraId="6CBFB020" w14:textId="4A857E8F" w:rsidR="00630C97" w:rsidRPr="00230311" w:rsidDel="009D2893" w:rsidRDefault="00630C97" w:rsidP="00283AAD">
            <w:pPr>
              <w:spacing w:before="120" w:after="120"/>
              <w:jc w:val="center"/>
              <w:rPr>
                <w:del w:id="191" w:author="Autor"/>
                <w:rFonts w:asciiTheme="minorHAnsi" w:hAnsiTheme="minorHAnsi" w:cstheme="minorHAnsi"/>
                <w:b/>
              </w:rPr>
            </w:pPr>
            <w:del w:id="192" w:author="Autor">
              <w:r w:rsidRPr="00230311" w:rsidDel="009D2893">
                <w:rPr>
                  <w:rFonts w:asciiTheme="minorHAnsi" w:hAnsiTheme="minorHAnsi" w:cstheme="minorHAnsi"/>
                  <w:b/>
                </w:rPr>
                <w:delText>OP II</w:delText>
              </w:r>
            </w:del>
          </w:p>
        </w:tc>
      </w:tr>
      <w:tr w:rsidR="00630C97" w:rsidRPr="00230311" w:rsidDel="009D2893" w14:paraId="218F54DE" w14:textId="0152FBE7" w:rsidTr="00283AAD">
        <w:trPr>
          <w:del w:id="193" w:author="Autor"/>
        </w:trPr>
        <w:tc>
          <w:tcPr>
            <w:tcW w:w="4606" w:type="dxa"/>
            <w:shd w:val="clear" w:color="auto" w:fill="95B3D7" w:themeFill="accent1" w:themeFillTint="99"/>
          </w:tcPr>
          <w:p w14:paraId="4CC91F3E" w14:textId="23845538" w:rsidR="00630C97" w:rsidRPr="00230311" w:rsidDel="009D2893" w:rsidRDefault="00630C97" w:rsidP="00283AAD">
            <w:pPr>
              <w:jc w:val="both"/>
              <w:rPr>
                <w:del w:id="194" w:author="Autor"/>
                <w:rFonts w:asciiTheme="minorHAnsi" w:hAnsiTheme="minorHAnsi" w:cstheme="minorHAnsi"/>
              </w:rPr>
            </w:pPr>
            <w:del w:id="195"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5AC0627E" w14:textId="14183FC4" w:rsidR="00630C97" w:rsidRPr="00230311" w:rsidDel="009D2893" w:rsidRDefault="00630C97" w:rsidP="00283AAD">
            <w:pPr>
              <w:jc w:val="both"/>
              <w:rPr>
                <w:del w:id="196" w:author="Autor"/>
                <w:rFonts w:asciiTheme="minorHAnsi" w:hAnsiTheme="minorHAnsi" w:cstheme="minorHAnsi"/>
              </w:rPr>
            </w:pPr>
            <w:del w:id="197" w:author="Autor">
              <w:r w:rsidRPr="00230311" w:rsidDel="009D2893">
                <w:rPr>
                  <w:rFonts w:asciiTheme="minorHAnsi" w:hAnsiTheme="minorHAnsi" w:cstheme="minorHAnsi"/>
                </w:rPr>
                <w:delText>Prioritná os: 8</w:delText>
              </w:r>
            </w:del>
          </w:p>
        </w:tc>
      </w:tr>
      <w:tr w:rsidR="00630C97" w:rsidRPr="00230311" w:rsidDel="009D2893" w14:paraId="44486DA4" w14:textId="0F16299A" w:rsidTr="00283AAD">
        <w:trPr>
          <w:del w:id="198" w:author="Autor"/>
        </w:trPr>
        <w:tc>
          <w:tcPr>
            <w:tcW w:w="4606" w:type="dxa"/>
            <w:shd w:val="clear" w:color="auto" w:fill="auto"/>
          </w:tcPr>
          <w:p w14:paraId="12B77B01" w14:textId="12FF3D6C" w:rsidR="00630C97" w:rsidRPr="00230311" w:rsidDel="009D2893" w:rsidRDefault="00630C97" w:rsidP="00283AAD">
            <w:pPr>
              <w:jc w:val="both"/>
              <w:rPr>
                <w:del w:id="199" w:author="Autor"/>
                <w:rFonts w:asciiTheme="minorHAnsi" w:hAnsiTheme="minorHAnsi" w:cstheme="minorHAnsi"/>
              </w:rPr>
            </w:pPr>
            <w:del w:id="200" w:author="Autor">
              <w:r w:rsidRPr="00230311" w:rsidDel="009D2893">
                <w:rPr>
                  <w:rFonts w:asciiTheme="minorHAnsi" w:hAnsiTheme="minorHAnsi" w:cstheme="minorHAnsi"/>
                </w:rPr>
                <w:delText>Špecifický cieľ: 1</w:delText>
              </w:r>
            </w:del>
          </w:p>
        </w:tc>
        <w:tc>
          <w:tcPr>
            <w:tcW w:w="4606" w:type="dxa"/>
            <w:shd w:val="clear" w:color="auto" w:fill="auto"/>
          </w:tcPr>
          <w:p w14:paraId="23F68B3D" w14:textId="1A858398" w:rsidR="00630C97" w:rsidRPr="00230311" w:rsidDel="009D2893" w:rsidRDefault="00630C97" w:rsidP="00283AAD">
            <w:pPr>
              <w:jc w:val="both"/>
              <w:rPr>
                <w:del w:id="201" w:author="Autor"/>
                <w:rFonts w:asciiTheme="minorHAnsi" w:hAnsiTheme="minorHAnsi" w:cstheme="minorHAnsi"/>
              </w:rPr>
            </w:pPr>
            <w:del w:id="202" w:author="Autor">
              <w:r w:rsidRPr="00230311" w:rsidDel="009D2893">
                <w:rPr>
                  <w:rFonts w:asciiTheme="minorHAnsi" w:hAnsiTheme="minorHAnsi" w:cstheme="minorHAnsi"/>
                </w:rPr>
                <w:delText>Špecifický cieľ: 8.1</w:delText>
              </w:r>
            </w:del>
          </w:p>
        </w:tc>
      </w:tr>
      <w:tr w:rsidR="00630C97" w:rsidRPr="00230311" w:rsidDel="009D2893" w14:paraId="30237309" w14:textId="693C94C2" w:rsidTr="00283AAD">
        <w:trPr>
          <w:del w:id="203" w:author="Autor"/>
        </w:trPr>
        <w:tc>
          <w:tcPr>
            <w:tcW w:w="4606" w:type="dxa"/>
            <w:shd w:val="clear" w:color="auto" w:fill="DBE5F1" w:themeFill="accent1" w:themeFillTint="33"/>
          </w:tcPr>
          <w:p w14:paraId="29A2F52F" w14:textId="6046A214" w:rsidR="00630C97" w:rsidRPr="00230311" w:rsidDel="009D2893" w:rsidRDefault="00630C97" w:rsidP="00283AAD">
            <w:pPr>
              <w:jc w:val="both"/>
              <w:rPr>
                <w:del w:id="204" w:author="Autor"/>
                <w:rFonts w:asciiTheme="minorHAnsi" w:hAnsiTheme="minorHAnsi" w:cstheme="minorHAnsi"/>
              </w:rPr>
            </w:pPr>
          </w:p>
        </w:tc>
        <w:tc>
          <w:tcPr>
            <w:tcW w:w="4606" w:type="dxa"/>
            <w:shd w:val="clear" w:color="auto" w:fill="DBE5F1" w:themeFill="accent1" w:themeFillTint="33"/>
          </w:tcPr>
          <w:p w14:paraId="6BA4E649" w14:textId="10C4CEC2" w:rsidR="00630C97" w:rsidRPr="00230311" w:rsidDel="009D2893" w:rsidRDefault="00630C97" w:rsidP="00283AAD">
            <w:pPr>
              <w:jc w:val="both"/>
              <w:rPr>
                <w:del w:id="205" w:author="Autor"/>
                <w:rFonts w:asciiTheme="minorHAnsi" w:hAnsiTheme="minorHAnsi" w:cstheme="minorHAnsi"/>
              </w:rPr>
            </w:pPr>
          </w:p>
        </w:tc>
      </w:tr>
      <w:tr w:rsidR="00630C97" w:rsidRPr="00230311" w:rsidDel="009D2893" w14:paraId="0C1FC77A" w14:textId="7F73541D" w:rsidTr="00283AAD">
        <w:trPr>
          <w:del w:id="206" w:author="Autor"/>
        </w:trPr>
        <w:tc>
          <w:tcPr>
            <w:tcW w:w="4606" w:type="dxa"/>
            <w:shd w:val="clear" w:color="auto" w:fill="95B3D7" w:themeFill="accent1" w:themeFillTint="99"/>
          </w:tcPr>
          <w:p w14:paraId="5B00E521" w14:textId="7A326DF2" w:rsidR="00630C97" w:rsidRPr="00230311" w:rsidDel="009D2893" w:rsidRDefault="00630C97" w:rsidP="00283AAD">
            <w:pPr>
              <w:jc w:val="both"/>
              <w:rPr>
                <w:del w:id="207" w:author="Autor"/>
                <w:rFonts w:asciiTheme="minorHAnsi" w:hAnsiTheme="minorHAnsi" w:cstheme="minorHAnsi"/>
              </w:rPr>
            </w:pPr>
            <w:del w:id="208"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4C62FA0E" w14:textId="1A7E6EF4" w:rsidR="00630C97" w:rsidRPr="00230311" w:rsidDel="009D2893" w:rsidRDefault="00630C97" w:rsidP="00283AAD">
            <w:pPr>
              <w:jc w:val="both"/>
              <w:rPr>
                <w:del w:id="209" w:author="Autor"/>
                <w:rFonts w:asciiTheme="minorHAnsi" w:hAnsiTheme="minorHAnsi" w:cstheme="minorHAnsi"/>
              </w:rPr>
            </w:pPr>
            <w:del w:id="210" w:author="Autor">
              <w:r w:rsidRPr="00230311" w:rsidDel="009D2893">
                <w:rPr>
                  <w:rFonts w:asciiTheme="minorHAnsi" w:hAnsiTheme="minorHAnsi" w:cstheme="minorHAnsi"/>
                </w:rPr>
                <w:delText>Prioritná os: 1</w:delText>
              </w:r>
              <w:r w:rsidDel="009D2893">
                <w:rPr>
                  <w:rFonts w:asciiTheme="minorHAnsi" w:hAnsiTheme="minorHAnsi" w:cstheme="minorHAnsi"/>
                </w:rPr>
                <w:delText>3</w:delText>
              </w:r>
            </w:del>
          </w:p>
        </w:tc>
      </w:tr>
      <w:tr w:rsidR="00630C97" w:rsidRPr="00230311" w:rsidDel="009D2893" w14:paraId="401EE320" w14:textId="32A36224" w:rsidTr="00283AAD">
        <w:trPr>
          <w:del w:id="211" w:author="Autor"/>
        </w:trPr>
        <w:tc>
          <w:tcPr>
            <w:tcW w:w="4606" w:type="dxa"/>
            <w:shd w:val="clear" w:color="auto" w:fill="auto"/>
          </w:tcPr>
          <w:p w14:paraId="3A344560" w14:textId="6508DC90" w:rsidR="00630C97" w:rsidRPr="00230311" w:rsidDel="009D2893" w:rsidRDefault="00630C97" w:rsidP="00283AAD">
            <w:pPr>
              <w:jc w:val="both"/>
              <w:rPr>
                <w:del w:id="212" w:author="Autor"/>
                <w:rFonts w:asciiTheme="minorHAnsi" w:hAnsiTheme="minorHAnsi" w:cstheme="minorHAnsi"/>
              </w:rPr>
            </w:pPr>
            <w:del w:id="213" w:author="Autor">
              <w:r w:rsidRPr="00230311" w:rsidDel="009D2893">
                <w:rPr>
                  <w:rFonts w:asciiTheme="minorHAnsi" w:hAnsiTheme="minorHAnsi" w:cstheme="minorHAnsi"/>
                </w:rPr>
                <w:delText>Špecifický cieľ: 1</w:delText>
              </w:r>
            </w:del>
          </w:p>
        </w:tc>
        <w:tc>
          <w:tcPr>
            <w:tcW w:w="4606" w:type="dxa"/>
            <w:shd w:val="clear" w:color="auto" w:fill="auto"/>
          </w:tcPr>
          <w:p w14:paraId="0256343E" w14:textId="3E03CB84" w:rsidR="00630C97" w:rsidRPr="00230311" w:rsidDel="009D2893" w:rsidRDefault="00630C97" w:rsidP="00283AAD">
            <w:pPr>
              <w:jc w:val="both"/>
              <w:rPr>
                <w:del w:id="214" w:author="Autor"/>
                <w:rFonts w:asciiTheme="minorHAnsi" w:hAnsiTheme="minorHAnsi" w:cstheme="minorHAnsi"/>
              </w:rPr>
            </w:pPr>
            <w:del w:id="215" w:author="Autor">
              <w:r w:rsidRPr="00230311" w:rsidDel="009D2893">
                <w:rPr>
                  <w:rFonts w:asciiTheme="minorHAnsi" w:hAnsiTheme="minorHAnsi" w:cstheme="minorHAnsi"/>
                </w:rPr>
                <w:delText>Špecifický cieľ: 1</w:delText>
              </w:r>
              <w:r w:rsidDel="009D2893">
                <w:rPr>
                  <w:rFonts w:asciiTheme="minorHAnsi" w:hAnsiTheme="minorHAnsi" w:cstheme="minorHAnsi"/>
                </w:rPr>
                <w:delText>3.1</w:delText>
              </w:r>
            </w:del>
          </w:p>
        </w:tc>
      </w:tr>
    </w:tbl>
    <w:p w14:paraId="7BFC09BB" w14:textId="40F8DB17" w:rsidR="00630C97" w:rsidRPr="00230311" w:rsidDel="009D2893" w:rsidRDefault="00630C97" w:rsidP="00630C97">
      <w:pPr>
        <w:spacing w:before="120" w:after="120"/>
        <w:jc w:val="both"/>
        <w:rPr>
          <w:del w:id="216"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48594B89" w14:textId="115BCEB9" w:rsidTr="00283AAD">
        <w:trPr>
          <w:del w:id="217" w:author="Autor"/>
        </w:trPr>
        <w:tc>
          <w:tcPr>
            <w:tcW w:w="4606" w:type="dxa"/>
            <w:shd w:val="clear" w:color="auto" w:fill="002060"/>
            <w:vAlign w:val="center"/>
          </w:tcPr>
          <w:p w14:paraId="0F0E4A3D" w14:textId="7DAB5B36" w:rsidR="00630C97" w:rsidRPr="00230311" w:rsidDel="009D2893" w:rsidRDefault="00630C97" w:rsidP="00283AAD">
            <w:pPr>
              <w:spacing w:before="120" w:after="120"/>
              <w:jc w:val="center"/>
              <w:rPr>
                <w:del w:id="218" w:author="Autor"/>
                <w:rFonts w:asciiTheme="minorHAnsi" w:hAnsiTheme="minorHAnsi" w:cstheme="minorHAnsi"/>
                <w:b/>
              </w:rPr>
            </w:pPr>
            <w:del w:id="219" w:author="Autor">
              <w:r w:rsidRPr="00230311" w:rsidDel="009D2893">
                <w:rPr>
                  <w:rFonts w:asciiTheme="minorHAnsi" w:hAnsiTheme="minorHAnsi" w:cstheme="minorHAnsi"/>
                  <w:b/>
                </w:rPr>
                <w:lastRenderedPageBreak/>
                <w:delText>OP TP</w:delText>
              </w:r>
            </w:del>
          </w:p>
        </w:tc>
        <w:tc>
          <w:tcPr>
            <w:tcW w:w="4606" w:type="dxa"/>
            <w:shd w:val="clear" w:color="auto" w:fill="002060"/>
            <w:vAlign w:val="center"/>
          </w:tcPr>
          <w:p w14:paraId="3242D104" w14:textId="25DC5955" w:rsidR="00630C97" w:rsidRPr="00230311" w:rsidDel="009D2893" w:rsidRDefault="00630C97" w:rsidP="00283AAD">
            <w:pPr>
              <w:spacing w:before="120" w:after="120"/>
              <w:jc w:val="center"/>
              <w:rPr>
                <w:del w:id="220" w:author="Autor"/>
                <w:rFonts w:asciiTheme="minorHAnsi" w:hAnsiTheme="minorHAnsi" w:cstheme="minorHAnsi"/>
                <w:b/>
              </w:rPr>
            </w:pPr>
            <w:del w:id="221" w:author="Autor">
              <w:r w:rsidRPr="00230311" w:rsidDel="009D2893">
                <w:rPr>
                  <w:rFonts w:asciiTheme="minorHAnsi" w:hAnsiTheme="minorHAnsi" w:cstheme="minorHAnsi"/>
                  <w:b/>
                </w:rPr>
                <w:delText>IROP</w:delText>
              </w:r>
            </w:del>
          </w:p>
        </w:tc>
      </w:tr>
      <w:tr w:rsidR="00630C97" w:rsidRPr="00230311" w:rsidDel="009D2893" w14:paraId="6364ECE6" w14:textId="6D09298E" w:rsidTr="00283AAD">
        <w:trPr>
          <w:del w:id="222" w:author="Autor"/>
        </w:trPr>
        <w:tc>
          <w:tcPr>
            <w:tcW w:w="4606" w:type="dxa"/>
            <w:shd w:val="clear" w:color="auto" w:fill="95B3D7" w:themeFill="accent1" w:themeFillTint="99"/>
          </w:tcPr>
          <w:p w14:paraId="24B3B2BE" w14:textId="15DD64A9" w:rsidR="00630C97" w:rsidRPr="00230311" w:rsidDel="009D2893" w:rsidRDefault="00630C97" w:rsidP="00283AAD">
            <w:pPr>
              <w:jc w:val="both"/>
              <w:rPr>
                <w:del w:id="223" w:author="Autor"/>
                <w:rFonts w:asciiTheme="minorHAnsi" w:hAnsiTheme="minorHAnsi" w:cstheme="minorHAnsi"/>
              </w:rPr>
            </w:pPr>
            <w:del w:id="224"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1CDCF30D" w14:textId="5611341D" w:rsidR="00630C97" w:rsidRPr="00230311" w:rsidDel="009D2893" w:rsidRDefault="00630C97" w:rsidP="00283AAD">
            <w:pPr>
              <w:jc w:val="both"/>
              <w:rPr>
                <w:del w:id="225" w:author="Autor"/>
                <w:rFonts w:asciiTheme="minorHAnsi" w:hAnsiTheme="minorHAnsi" w:cstheme="minorHAnsi"/>
              </w:rPr>
            </w:pPr>
            <w:del w:id="226" w:author="Autor">
              <w:r w:rsidRPr="00230311" w:rsidDel="009D2893">
                <w:rPr>
                  <w:rFonts w:asciiTheme="minorHAnsi" w:hAnsiTheme="minorHAnsi" w:cstheme="minorHAnsi"/>
                </w:rPr>
                <w:delText>Prioritná os: 6</w:delText>
              </w:r>
            </w:del>
          </w:p>
        </w:tc>
      </w:tr>
      <w:tr w:rsidR="00630C97" w:rsidRPr="00230311" w:rsidDel="009D2893" w14:paraId="784D74C8" w14:textId="5252E1AE" w:rsidTr="00283AAD">
        <w:trPr>
          <w:del w:id="227" w:author="Autor"/>
        </w:trPr>
        <w:tc>
          <w:tcPr>
            <w:tcW w:w="4606" w:type="dxa"/>
            <w:shd w:val="clear" w:color="auto" w:fill="auto"/>
          </w:tcPr>
          <w:p w14:paraId="31E10FB8" w14:textId="7F85E268" w:rsidR="00630C97" w:rsidRPr="00230311" w:rsidDel="009D2893" w:rsidRDefault="00630C97" w:rsidP="00283AAD">
            <w:pPr>
              <w:jc w:val="both"/>
              <w:rPr>
                <w:del w:id="228" w:author="Autor"/>
                <w:rFonts w:asciiTheme="minorHAnsi" w:hAnsiTheme="minorHAnsi" w:cstheme="minorHAnsi"/>
              </w:rPr>
            </w:pPr>
            <w:del w:id="229" w:author="Autor">
              <w:r w:rsidRPr="00230311" w:rsidDel="009D2893">
                <w:rPr>
                  <w:rFonts w:asciiTheme="minorHAnsi" w:hAnsiTheme="minorHAnsi" w:cstheme="minorHAnsi"/>
                </w:rPr>
                <w:delText>Špecifický cieľ: 1</w:delText>
              </w:r>
            </w:del>
          </w:p>
        </w:tc>
        <w:tc>
          <w:tcPr>
            <w:tcW w:w="4606" w:type="dxa"/>
            <w:shd w:val="clear" w:color="auto" w:fill="auto"/>
          </w:tcPr>
          <w:p w14:paraId="2224C95B" w14:textId="7D557412" w:rsidR="00630C97" w:rsidRPr="00230311" w:rsidDel="009D2893" w:rsidRDefault="00630C97" w:rsidP="00283AAD">
            <w:pPr>
              <w:jc w:val="both"/>
              <w:rPr>
                <w:del w:id="230" w:author="Autor"/>
                <w:rFonts w:asciiTheme="minorHAnsi" w:hAnsiTheme="minorHAnsi" w:cstheme="minorHAnsi"/>
              </w:rPr>
            </w:pPr>
            <w:del w:id="231" w:author="Autor">
              <w:r w:rsidRPr="00230311" w:rsidDel="009D2893">
                <w:rPr>
                  <w:rFonts w:asciiTheme="minorHAnsi" w:hAnsiTheme="minorHAnsi" w:cstheme="minorHAnsi"/>
                </w:rPr>
                <w:delText>Špecifický cieľ: 6.1</w:delText>
              </w:r>
            </w:del>
          </w:p>
        </w:tc>
      </w:tr>
    </w:tbl>
    <w:p w14:paraId="4E861CDC" w14:textId="50A8B5E3" w:rsidR="00630C97" w:rsidRPr="00230311" w:rsidDel="009D2893" w:rsidRDefault="00630C97" w:rsidP="00630C97">
      <w:pPr>
        <w:spacing w:before="120" w:after="120"/>
        <w:jc w:val="both"/>
        <w:rPr>
          <w:del w:id="232"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2CF215CA" w14:textId="659CA44C" w:rsidTr="00283AAD">
        <w:trPr>
          <w:tblHeader/>
          <w:del w:id="233" w:author="Autor"/>
        </w:trPr>
        <w:tc>
          <w:tcPr>
            <w:tcW w:w="4606" w:type="dxa"/>
            <w:shd w:val="clear" w:color="auto" w:fill="002060"/>
            <w:vAlign w:val="center"/>
          </w:tcPr>
          <w:p w14:paraId="0A0DF5AC" w14:textId="5FF604CE" w:rsidR="00630C97" w:rsidRPr="00230311" w:rsidDel="009D2893" w:rsidRDefault="00630C97" w:rsidP="00283AAD">
            <w:pPr>
              <w:spacing w:before="120" w:after="120"/>
              <w:jc w:val="center"/>
              <w:rPr>
                <w:del w:id="234" w:author="Autor"/>
                <w:rFonts w:asciiTheme="minorHAnsi" w:hAnsiTheme="minorHAnsi" w:cstheme="minorHAnsi"/>
                <w:b/>
              </w:rPr>
            </w:pPr>
            <w:del w:id="235" w:author="Autor">
              <w:r w:rsidRPr="00230311" w:rsidDel="009D2893">
                <w:rPr>
                  <w:rFonts w:asciiTheme="minorHAnsi" w:hAnsiTheme="minorHAnsi" w:cstheme="minorHAnsi"/>
                  <w:b/>
                </w:rPr>
                <w:delText>OP TP</w:delText>
              </w:r>
            </w:del>
          </w:p>
        </w:tc>
        <w:tc>
          <w:tcPr>
            <w:tcW w:w="4606" w:type="dxa"/>
            <w:shd w:val="clear" w:color="auto" w:fill="002060"/>
            <w:vAlign w:val="center"/>
          </w:tcPr>
          <w:p w14:paraId="5496817A" w14:textId="6DDA2A7B" w:rsidR="00630C97" w:rsidRPr="00230311" w:rsidDel="009D2893" w:rsidRDefault="00630C97" w:rsidP="00283AAD">
            <w:pPr>
              <w:spacing w:before="120" w:after="120"/>
              <w:jc w:val="center"/>
              <w:rPr>
                <w:del w:id="236" w:author="Autor"/>
                <w:rFonts w:asciiTheme="minorHAnsi" w:hAnsiTheme="minorHAnsi" w:cstheme="minorHAnsi"/>
                <w:b/>
              </w:rPr>
            </w:pPr>
            <w:del w:id="237" w:author="Autor">
              <w:r w:rsidRPr="00230311" w:rsidDel="009D2893">
                <w:rPr>
                  <w:rFonts w:asciiTheme="minorHAnsi" w:hAnsiTheme="minorHAnsi" w:cstheme="minorHAnsi"/>
                  <w:b/>
                </w:rPr>
                <w:delText>OP EVS</w:delText>
              </w:r>
            </w:del>
          </w:p>
        </w:tc>
      </w:tr>
      <w:tr w:rsidR="00630C97" w:rsidRPr="00230311" w:rsidDel="009D2893" w14:paraId="6510DCA2" w14:textId="62215A3E" w:rsidTr="00283AAD">
        <w:trPr>
          <w:del w:id="238" w:author="Autor"/>
        </w:trPr>
        <w:tc>
          <w:tcPr>
            <w:tcW w:w="4606" w:type="dxa"/>
            <w:shd w:val="clear" w:color="auto" w:fill="95B3D7" w:themeFill="accent1" w:themeFillTint="99"/>
          </w:tcPr>
          <w:p w14:paraId="5E3AB282" w14:textId="569D6858" w:rsidR="00630C97" w:rsidRPr="00230311" w:rsidDel="009D2893" w:rsidRDefault="00630C97" w:rsidP="00283AAD">
            <w:pPr>
              <w:jc w:val="both"/>
              <w:rPr>
                <w:del w:id="239" w:author="Autor"/>
                <w:rFonts w:asciiTheme="minorHAnsi" w:hAnsiTheme="minorHAnsi" w:cstheme="minorHAnsi"/>
              </w:rPr>
            </w:pPr>
            <w:del w:id="240"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0CDF140D" w14:textId="200B073C" w:rsidR="00630C97" w:rsidRPr="00230311" w:rsidDel="009D2893" w:rsidRDefault="00630C97" w:rsidP="00283AAD">
            <w:pPr>
              <w:jc w:val="both"/>
              <w:rPr>
                <w:del w:id="241" w:author="Autor"/>
                <w:rFonts w:asciiTheme="minorHAnsi" w:hAnsiTheme="minorHAnsi" w:cstheme="minorHAnsi"/>
              </w:rPr>
            </w:pPr>
            <w:del w:id="242" w:author="Autor">
              <w:r w:rsidRPr="00230311" w:rsidDel="009D2893">
                <w:rPr>
                  <w:rFonts w:asciiTheme="minorHAnsi" w:hAnsiTheme="minorHAnsi" w:cstheme="minorHAnsi"/>
                </w:rPr>
                <w:delText>Prioritná os: 3</w:delText>
              </w:r>
            </w:del>
          </w:p>
        </w:tc>
      </w:tr>
      <w:tr w:rsidR="00630C97" w:rsidRPr="00230311" w:rsidDel="009D2893" w14:paraId="1D8DF1E6" w14:textId="7BC0B462" w:rsidTr="00283AAD">
        <w:trPr>
          <w:del w:id="243" w:author="Autor"/>
        </w:trPr>
        <w:tc>
          <w:tcPr>
            <w:tcW w:w="4606" w:type="dxa"/>
            <w:shd w:val="clear" w:color="auto" w:fill="auto"/>
          </w:tcPr>
          <w:p w14:paraId="52ED2F9B" w14:textId="0FAC021A" w:rsidR="00630C97" w:rsidRPr="00230311" w:rsidDel="009D2893" w:rsidRDefault="00630C97" w:rsidP="00283AAD">
            <w:pPr>
              <w:jc w:val="both"/>
              <w:rPr>
                <w:del w:id="244" w:author="Autor"/>
                <w:rFonts w:asciiTheme="minorHAnsi" w:hAnsiTheme="minorHAnsi" w:cstheme="minorHAnsi"/>
              </w:rPr>
            </w:pPr>
            <w:del w:id="245" w:author="Autor">
              <w:r w:rsidRPr="00230311" w:rsidDel="009D2893">
                <w:rPr>
                  <w:rFonts w:asciiTheme="minorHAnsi" w:hAnsiTheme="minorHAnsi" w:cstheme="minorHAnsi"/>
                </w:rPr>
                <w:delText>Špecifický cieľ: 1</w:delText>
              </w:r>
            </w:del>
          </w:p>
        </w:tc>
        <w:tc>
          <w:tcPr>
            <w:tcW w:w="4606" w:type="dxa"/>
            <w:shd w:val="clear" w:color="auto" w:fill="auto"/>
          </w:tcPr>
          <w:p w14:paraId="704837B4" w14:textId="33C73172" w:rsidR="00630C97" w:rsidRPr="00230311" w:rsidDel="009D2893" w:rsidRDefault="00630C97" w:rsidP="00283AAD">
            <w:pPr>
              <w:jc w:val="both"/>
              <w:rPr>
                <w:del w:id="246" w:author="Autor"/>
                <w:rFonts w:asciiTheme="minorHAnsi" w:hAnsiTheme="minorHAnsi" w:cstheme="minorHAnsi"/>
              </w:rPr>
            </w:pPr>
            <w:del w:id="247" w:author="Autor">
              <w:r w:rsidRPr="00230311" w:rsidDel="009D2893">
                <w:rPr>
                  <w:rFonts w:asciiTheme="minorHAnsi" w:hAnsiTheme="minorHAnsi" w:cstheme="minorHAnsi"/>
                </w:rPr>
                <w:delText>Špecifický cieľ: 3.1</w:delText>
              </w:r>
            </w:del>
          </w:p>
        </w:tc>
      </w:tr>
    </w:tbl>
    <w:p w14:paraId="6985C19E" w14:textId="2AD508DE" w:rsidR="00630C97" w:rsidRPr="00230311" w:rsidDel="009D2893" w:rsidRDefault="00630C97" w:rsidP="00630C97">
      <w:pPr>
        <w:spacing w:before="120" w:after="120"/>
        <w:jc w:val="both"/>
        <w:rPr>
          <w:del w:id="248"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30C97" w:rsidRPr="00230311" w:rsidDel="009D2893" w14:paraId="12502DB7" w14:textId="7F7D41BE" w:rsidTr="00283AAD">
        <w:trPr>
          <w:tblHeader/>
          <w:del w:id="249" w:author="Autor"/>
        </w:trPr>
        <w:tc>
          <w:tcPr>
            <w:tcW w:w="4525" w:type="dxa"/>
            <w:shd w:val="clear" w:color="auto" w:fill="002060"/>
            <w:vAlign w:val="center"/>
          </w:tcPr>
          <w:p w14:paraId="4B61CC06" w14:textId="2F4CAB74" w:rsidR="00630C97" w:rsidRPr="00230311" w:rsidDel="009D2893" w:rsidRDefault="00630C97" w:rsidP="00283AAD">
            <w:pPr>
              <w:spacing w:before="120" w:after="120"/>
              <w:jc w:val="center"/>
              <w:rPr>
                <w:del w:id="250" w:author="Autor"/>
                <w:rFonts w:asciiTheme="minorHAnsi" w:hAnsiTheme="minorHAnsi" w:cstheme="minorHAnsi"/>
                <w:b/>
              </w:rPr>
            </w:pPr>
            <w:del w:id="251" w:author="Autor">
              <w:r w:rsidRPr="00230311" w:rsidDel="009D2893">
                <w:rPr>
                  <w:rFonts w:asciiTheme="minorHAnsi" w:hAnsiTheme="minorHAnsi" w:cstheme="minorHAnsi"/>
                  <w:b/>
                </w:rPr>
                <w:delText>OP TP</w:delText>
              </w:r>
            </w:del>
          </w:p>
        </w:tc>
        <w:tc>
          <w:tcPr>
            <w:tcW w:w="4537" w:type="dxa"/>
            <w:shd w:val="clear" w:color="auto" w:fill="002060"/>
            <w:vAlign w:val="center"/>
          </w:tcPr>
          <w:p w14:paraId="01DCE52A" w14:textId="3F92D835" w:rsidR="00630C97" w:rsidRPr="00230311" w:rsidDel="009D2893" w:rsidRDefault="00630C97" w:rsidP="00283AAD">
            <w:pPr>
              <w:spacing w:before="120" w:after="120"/>
              <w:jc w:val="center"/>
              <w:rPr>
                <w:del w:id="252" w:author="Autor"/>
                <w:rFonts w:asciiTheme="minorHAnsi" w:hAnsiTheme="minorHAnsi" w:cstheme="minorHAnsi"/>
                <w:b/>
              </w:rPr>
            </w:pPr>
            <w:del w:id="253" w:author="Autor">
              <w:r w:rsidRPr="00230311" w:rsidDel="009D2893">
                <w:rPr>
                  <w:rFonts w:asciiTheme="minorHAnsi" w:hAnsiTheme="minorHAnsi" w:cstheme="minorHAnsi"/>
                  <w:b/>
                </w:rPr>
                <w:delText>PRV</w:delText>
              </w:r>
            </w:del>
          </w:p>
        </w:tc>
      </w:tr>
      <w:tr w:rsidR="00630C97" w:rsidRPr="00230311" w:rsidDel="009D2893" w14:paraId="29630D19" w14:textId="002A7635" w:rsidTr="00283AAD">
        <w:trPr>
          <w:del w:id="254" w:author="Autor"/>
        </w:trPr>
        <w:tc>
          <w:tcPr>
            <w:tcW w:w="4525" w:type="dxa"/>
            <w:shd w:val="clear" w:color="auto" w:fill="95B3D7" w:themeFill="accent1" w:themeFillTint="99"/>
          </w:tcPr>
          <w:p w14:paraId="28F67477" w14:textId="2FAB80B0" w:rsidR="00630C97" w:rsidRPr="00230311" w:rsidDel="009D2893" w:rsidRDefault="00630C97" w:rsidP="00283AAD">
            <w:pPr>
              <w:jc w:val="both"/>
              <w:rPr>
                <w:del w:id="255" w:author="Autor"/>
                <w:rFonts w:asciiTheme="minorHAnsi" w:hAnsiTheme="minorHAnsi" w:cstheme="minorHAnsi"/>
              </w:rPr>
            </w:pPr>
            <w:del w:id="256" w:author="Autor">
              <w:r w:rsidRPr="00230311" w:rsidDel="009D2893">
                <w:rPr>
                  <w:rFonts w:asciiTheme="minorHAnsi" w:hAnsiTheme="minorHAnsi" w:cstheme="minorHAnsi"/>
                </w:rPr>
                <w:delText>Prioritná os: 1</w:delText>
              </w:r>
            </w:del>
          </w:p>
        </w:tc>
        <w:tc>
          <w:tcPr>
            <w:tcW w:w="4537" w:type="dxa"/>
            <w:shd w:val="clear" w:color="auto" w:fill="95B3D7" w:themeFill="accent1" w:themeFillTint="99"/>
          </w:tcPr>
          <w:p w14:paraId="11DEBF71" w14:textId="5347AFA7" w:rsidR="00630C97" w:rsidRPr="00230311" w:rsidDel="009D2893" w:rsidRDefault="00630C97" w:rsidP="00283AAD">
            <w:pPr>
              <w:jc w:val="both"/>
              <w:rPr>
                <w:del w:id="257" w:author="Autor"/>
                <w:rFonts w:asciiTheme="minorHAnsi" w:hAnsiTheme="minorHAnsi" w:cstheme="minorHAnsi"/>
              </w:rPr>
            </w:pPr>
            <w:del w:id="258" w:author="Autor">
              <w:r w:rsidRPr="00230311" w:rsidDel="009D2893">
                <w:rPr>
                  <w:rFonts w:asciiTheme="minorHAnsi" w:hAnsiTheme="minorHAnsi" w:cstheme="minorHAnsi"/>
                </w:rPr>
                <w:delText>Kap. 7 Zdroje</w:delText>
              </w:r>
            </w:del>
          </w:p>
        </w:tc>
      </w:tr>
      <w:tr w:rsidR="00630C97" w:rsidRPr="00230311" w:rsidDel="009D2893" w14:paraId="30CE73B8" w14:textId="074F99E4" w:rsidTr="00283AAD">
        <w:trPr>
          <w:del w:id="259" w:author="Autor"/>
        </w:trPr>
        <w:tc>
          <w:tcPr>
            <w:tcW w:w="4525" w:type="dxa"/>
            <w:shd w:val="clear" w:color="auto" w:fill="auto"/>
          </w:tcPr>
          <w:p w14:paraId="57FA30A7" w14:textId="08551C03" w:rsidR="00630C97" w:rsidRPr="00230311" w:rsidDel="009D2893" w:rsidRDefault="00630C97" w:rsidP="00283AAD">
            <w:pPr>
              <w:jc w:val="both"/>
              <w:rPr>
                <w:del w:id="260" w:author="Autor"/>
                <w:rFonts w:asciiTheme="minorHAnsi" w:hAnsiTheme="minorHAnsi" w:cstheme="minorHAnsi"/>
              </w:rPr>
            </w:pPr>
            <w:del w:id="261" w:author="Autor">
              <w:r w:rsidRPr="00230311" w:rsidDel="009D2893">
                <w:rPr>
                  <w:rFonts w:asciiTheme="minorHAnsi" w:hAnsiTheme="minorHAnsi" w:cstheme="minorHAnsi"/>
                </w:rPr>
                <w:delText>Špecifický cieľ: 1</w:delText>
              </w:r>
            </w:del>
          </w:p>
        </w:tc>
        <w:tc>
          <w:tcPr>
            <w:tcW w:w="4537" w:type="dxa"/>
            <w:shd w:val="clear" w:color="auto" w:fill="auto"/>
          </w:tcPr>
          <w:p w14:paraId="342955D4" w14:textId="297EFA28" w:rsidR="00630C97" w:rsidRPr="00230311" w:rsidDel="009D2893" w:rsidRDefault="00630C97" w:rsidP="00283AAD">
            <w:pPr>
              <w:jc w:val="both"/>
              <w:rPr>
                <w:del w:id="262" w:author="Autor"/>
                <w:rFonts w:asciiTheme="minorHAnsi" w:hAnsiTheme="minorHAnsi" w:cstheme="minorHAnsi"/>
              </w:rPr>
            </w:pPr>
            <w:del w:id="263" w:author="Autor">
              <w:r w:rsidRPr="00230311" w:rsidDel="009D2893">
                <w:rPr>
                  <w:rFonts w:asciiTheme="minorHAnsi" w:hAnsiTheme="minorHAnsi" w:cstheme="minorHAnsi"/>
                </w:rPr>
                <w:delText>Administratívne kapacity, údaje, Budovanie kapacity monitorovania a hodnotenia</w:delText>
              </w:r>
            </w:del>
          </w:p>
        </w:tc>
      </w:tr>
    </w:tbl>
    <w:p w14:paraId="7B3A1B2E" w14:textId="13CF6CA3" w:rsidR="00630C97" w:rsidRPr="00230311" w:rsidDel="009D2893" w:rsidRDefault="00630C97" w:rsidP="00630C97">
      <w:pPr>
        <w:spacing w:before="120" w:after="120"/>
        <w:rPr>
          <w:del w:id="264"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30C97" w:rsidRPr="00230311" w:rsidDel="009D2893" w14:paraId="4D7663A9" w14:textId="0E8DB98C" w:rsidTr="00283AAD">
        <w:trPr>
          <w:tblHeader/>
          <w:del w:id="265" w:author="Autor"/>
        </w:trPr>
        <w:tc>
          <w:tcPr>
            <w:tcW w:w="4606" w:type="dxa"/>
            <w:tcBorders>
              <w:bottom w:val="dotted" w:sz="4" w:space="0" w:color="002060"/>
            </w:tcBorders>
            <w:shd w:val="clear" w:color="auto" w:fill="002060"/>
            <w:vAlign w:val="center"/>
          </w:tcPr>
          <w:p w14:paraId="7F319C88" w14:textId="428DDAD9" w:rsidR="00630C97" w:rsidRPr="00230311" w:rsidDel="009D2893" w:rsidRDefault="00630C97" w:rsidP="00283AAD">
            <w:pPr>
              <w:spacing w:before="120" w:after="120"/>
              <w:jc w:val="center"/>
              <w:rPr>
                <w:del w:id="266" w:author="Autor"/>
                <w:rFonts w:asciiTheme="minorHAnsi" w:hAnsiTheme="minorHAnsi" w:cstheme="minorHAnsi"/>
                <w:b/>
              </w:rPr>
            </w:pPr>
            <w:del w:id="267" w:author="Autor">
              <w:r w:rsidRPr="00230311" w:rsidDel="009D2893">
                <w:rPr>
                  <w:rFonts w:asciiTheme="minorHAnsi" w:hAnsiTheme="minorHAnsi" w:cstheme="minorHAnsi"/>
                  <w:b/>
                </w:rPr>
                <w:delText>OP TP</w:delText>
              </w:r>
            </w:del>
          </w:p>
        </w:tc>
        <w:tc>
          <w:tcPr>
            <w:tcW w:w="4606" w:type="dxa"/>
            <w:tcBorders>
              <w:bottom w:val="dotted" w:sz="4" w:space="0" w:color="002060"/>
            </w:tcBorders>
            <w:shd w:val="clear" w:color="auto" w:fill="002060"/>
            <w:vAlign w:val="center"/>
          </w:tcPr>
          <w:p w14:paraId="2D4F121B" w14:textId="56EAF389" w:rsidR="00630C97" w:rsidRPr="00230311" w:rsidDel="009D2893" w:rsidRDefault="00630C97" w:rsidP="00283AAD">
            <w:pPr>
              <w:spacing w:before="120" w:after="120"/>
              <w:jc w:val="center"/>
              <w:rPr>
                <w:del w:id="268" w:author="Autor"/>
                <w:rFonts w:asciiTheme="minorHAnsi" w:hAnsiTheme="minorHAnsi" w:cstheme="minorHAnsi"/>
                <w:b/>
              </w:rPr>
            </w:pPr>
            <w:del w:id="269" w:author="Autor">
              <w:r w:rsidRPr="00230311" w:rsidDel="009D2893">
                <w:rPr>
                  <w:rFonts w:asciiTheme="minorHAnsi" w:hAnsiTheme="minorHAnsi" w:cstheme="minorHAnsi"/>
                  <w:b/>
                </w:rPr>
                <w:delText>OP RH</w:delText>
              </w:r>
            </w:del>
          </w:p>
        </w:tc>
      </w:tr>
      <w:tr w:rsidR="00630C97" w:rsidRPr="00230311" w:rsidDel="009D2893" w14:paraId="1ED6F967" w14:textId="6CE91852" w:rsidTr="00283AAD">
        <w:trPr>
          <w:del w:id="270" w:author="Autor"/>
        </w:trPr>
        <w:tc>
          <w:tcPr>
            <w:tcW w:w="4606" w:type="dxa"/>
            <w:shd w:val="clear" w:color="auto" w:fill="95B3D7" w:themeFill="accent1" w:themeFillTint="99"/>
          </w:tcPr>
          <w:p w14:paraId="51DA19AB" w14:textId="0B1696A7" w:rsidR="00630C97" w:rsidRPr="00230311" w:rsidDel="009D2893" w:rsidRDefault="00630C97" w:rsidP="00283AAD">
            <w:pPr>
              <w:jc w:val="both"/>
              <w:rPr>
                <w:del w:id="271" w:author="Autor"/>
                <w:rFonts w:asciiTheme="minorHAnsi" w:hAnsiTheme="minorHAnsi" w:cstheme="minorHAnsi"/>
              </w:rPr>
            </w:pPr>
            <w:del w:id="272" w:author="Autor">
              <w:r w:rsidRPr="00230311" w:rsidDel="009D2893">
                <w:rPr>
                  <w:rFonts w:asciiTheme="minorHAnsi" w:hAnsiTheme="minorHAnsi" w:cstheme="minorHAnsi"/>
                </w:rPr>
                <w:delText>Prioritná os: 1</w:delText>
              </w:r>
            </w:del>
          </w:p>
        </w:tc>
        <w:tc>
          <w:tcPr>
            <w:tcW w:w="4606" w:type="dxa"/>
            <w:shd w:val="clear" w:color="auto" w:fill="95B3D7" w:themeFill="accent1" w:themeFillTint="99"/>
          </w:tcPr>
          <w:p w14:paraId="371795B4" w14:textId="5C52BB52" w:rsidR="00630C97" w:rsidRPr="00230311" w:rsidDel="009D2893" w:rsidRDefault="00630C97" w:rsidP="00283AAD">
            <w:pPr>
              <w:jc w:val="both"/>
              <w:rPr>
                <w:del w:id="273" w:author="Autor"/>
                <w:rFonts w:asciiTheme="minorHAnsi" w:hAnsiTheme="minorHAnsi" w:cstheme="minorHAnsi"/>
              </w:rPr>
            </w:pPr>
            <w:del w:id="274" w:author="Autor">
              <w:r w:rsidRPr="00230311" w:rsidDel="009D2893">
                <w:rPr>
                  <w:rFonts w:asciiTheme="minorHAnsi" w:hAnsiTheme="minorHAnsi" w:cstheme="minorHAnsi"/>
                </w:rPr>
                <w:delText>Čl. 78 nariadenia o ENRF</w:delText>
              </w:r>
            </w:del>
          </w:p>
        </w:tc>
      </w:tr>
      <w:tr w:rsidR="00630C97" w:rsidRPr="00230311" w:rsidDel="009D2893" w14:paraId="5360B6BE" w14:textId="6A32ED6C" w:rsidTr="00283AAD">
        <w:trPr>
          <w:del w:id="275" w:author="Autor"/>
        </w:trPr>
        <w:tc>
          <w:tcPr>
            <w:tcW w:w="4606" w:type="dxa"/>
            <w:shd w:val="clear" w:color="auto" w:fill="auto"/>
          </w:tcPr>
          <w:p w14:paraId="382AA42F" w14:textId="339B7A20" w:rsidR="00630C97" w:rsidRPr="00230311" w:rsidDel="009D2893" w:rsidRDefault="00630C97" w:rsidP="00283AAD">
            <w:pPr>
              <w:jc w:val="both"/>
              <w:rPr>
                <w:del w:id="276" w:author="Autor"/>
                <w:rFonts w:asciiTheme="minorHAnsi" w:hAnsiTheme="minorHAnsi" w:cstheme="minorHAnsi"/>
              </w:rPr>
            </w:pPr>
            <w:del w:id="277" w:author="Autor">
              <w:r w:rsidRPr="00230311" w:rsidDel="009D2893">
                <w:rPr>
                  <w:rFonts w:asciiTheme="minorHAnsi" w:hAnsiTheme="minorHAnsi" w:cstheme="minorHAnsi"/>
                </w:rPr>
                <w:delText>Špecifický cieľ: 1</w:delText>
              </w:r>
            </w:del>
          </w:p>
        </w:tc>
        <w:tc>
          <w:tcPr>
            <w:tcW w:w="4606" w:type="dxa"/>
            <w:shd w:val="clear" w:color="auto" w:fill="auto"/>
          </w:tcPr>
          <w:p w14:paraId="56E968A7" w14:textId="62080EF6" w:rsidR="00630C97" w:rsidRPr="00230311" w:rsidDel="009D2893" w:rsidRDefault="00630C97" w:rsidP="00283AAD">
            <w:pPr>
              <w:jc w:val="both"/>
              <w:rPr>
                <w:del w:id="278" w:author="Autor"/>
                <w:rFonts w:asciiTheme="minorHAnsi" w:hAnsiTheme="minorHAnsi" w:cstheme="minorHAnsi"/>
                <w:color w:val="FF0000"/>
              </w:rPr>
            </w:pPr>
            <w:del w:id="279" w:author="Autor">
              <w:r w:rsidRPr="00230311" w:rsidDel="009D2893">
                <w:rPr>
                  <w:rFonts w:asciiTheme="minorHAnsi" w:hAnsiTheme="minorHAnsi" w:cstheme="minorHAnsi"/>
                </w:rPr>
                <w:delText>Zameranie: A, C</w:delText>
              </w:r>
            </w:del>
          </w:p>
        </w:tc>
      </w:tr>
    </w:tbl>
    <w:p w14:paraId="1CBE1156" w14:textId="404F7C54" w:rsidR="00C13825" w:rsidRPr="00A15168" w:rsidRDefault="00630C97" w:rsidP="00A15168">
      <w:pPr>
        <w:spacing w:before="120" w:after="120" w:line="240" w:lineRule="auto"/>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29" w:history="1">
        <w:r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0" w:history="1">
        <w:r w:rsidRPr="00230311">
          <w:rPr>
            <w:rStyle w:val="Hypertextovprepojenie"/>
            <w:rFonts w:asciiTheme="minorHAnsi" w:hAnsiTheme="minorHAnsi" w:cstheme="minorHAnsi"/>
          </w:rPr>
          <w:t>http://www.ecas.org/</w:t>
        </w:r>
      </w:hyperlink>
      <w:r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4060901E"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w:t>
      </w:r>
      <w:del w:id="280" w:author="Autor">
        <w:r w:rsidR="0064229B" w:rsidRPr="00230311" w:rsidDel="00304E41">
          <w:rPr>
            <w:rFonts w:asciiTheme="minorHAnsi" w:hAnsiTheme="minorHAnsi" w:cstheme="minorHAnsi"/>
          </w:rPr>
          <w:delText xml:space="preserve">17 </w:delText>
        </w:r>
      </w:del>
      <w:ins w:id="281" w:author="Autor">
        <w:r w:rsidR="00304E41">
          <w:rPr>
            <w:rFonts w:asciiTheme="minorHAnsi" w:hAnsiTheme="minorHAnsi" w:cstheme="minorHAnsi"/>
          </w:rPr>
          <w:t>58</w:t>
        </w:r>
        <w:r w:rsidR="00304E41" w:rsidRPr="00230311">
          <w:rPr>
            <w:rFonts w:asciiTheme="minorHAnsi" w:hAnsiTheme="minorHAnsi" w:cstheme="minorHAnsi"/>
          </w:rPr>
          <w:t xml:space="preserve"> </w:t>
        </w:r>
      </w:ins>
      <w:r w:rsidR="0064229B" w:rsidRPr="00230311">
        <w:rPr>
          <w:rFonts w:asciiTheme="minorHAnsi" w:hAnsiTheme="minorHAnsi" w:cstheme="minorHAnsi"/>
        </w:rPr>
        <w:t xml:space="preserve">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w:t>
      </w:r>
      <w:ins w:id="282" w:author="Autor">
        <w:r w:rsidR="00304E41">
          <w:rPr>
            <w:rFonts w:asciiTheme="minorHAnsi" w:hAnsiTheme="minorHAnsi" w:cstheme="minorHAnsi"/>
          </w:rPr>
          <w:t>RO</w:t>
        </w:r>
      </w:ins>
      <w:r w:rsidR="00EF487F">
        <w:rPr>
          <w:rFonts w:asciiTheme="minorHAnsi" w:hAnsiTheme="minorHAnsi" w:cstheme="minorHAnsi"/>
        </w:rPr>
        <w:t> </w:t>
      </w:r>
      <w:ins w:id="283" w:author="Autor">
        <w:r w:rsidR="00304E41">
          <w:rPr>
            <w:rFonts w:asciiTheme="minorHAnsi" w:hAnsiTheme="minorHAnsi" w:cstheme="minorHAnsi"/>
          </w:rPr>
          <w:t>OP</w:t>
        </w:r>
      </w:ins>
      <w:r w:rsidR="00EF487F">
        <w:rPr>
          <w:rFonts w:asciiTheme="minorHAnsi" w:hAnsiTheme="minorHAnsi" w:cstheme="minorHAnsi"/>
        </w:rPr>
        <w:t> </w:t>
      </w:r>
      <w:ins w:id="284" w:author="Autor">
        <w:r w:rsidR="00304E41">
          <w:rPr>
            <w:rFonts w:asciiTheme="minorHAnsi" w:hAnsiTheme="minorHAnsi" w:cstheme="minorHAnsi"/>
          </w:rPr>
          <w:t>TP</w:t>
        </w:r>
        <w:r w:rsidR="00304E41" w:rsidRPr="00CF7929">
          <w:rPr>
            <w:rFonts w:asciiTheme="minorHAnsi" w:hAnsiTheme="minorHAnsi" w:cstheme="minorHAnsi"/>
          </w:rPr>
          <w:t xml:space="preserve"> nesmie zmenou </w:t>
        </w:r>
        <w:r w:rsidR="00304E41">
          <w:rPr>
            <w:rFonts w:asciiTheme="minorHAnsi" w:hAnsiTheme="minorHAnsi" w:cstheme="minorHAnsi"/>
          </w:rPr>
          <w:t>vyzvania</w:t>
        </w:r>
        <w:r w:rsidR="00304E41" w:rsidRPr="00CF7929">
          <w:rPr>
            <w:rFonts w:asciiTheme="minorHAnsi" w:hAnsiTheme="minorHAnsi" w:cstheme="minorHAnsi"/>
          </w:rPr>
          <w:t xml:space="preserve"> zúžiť rozsah podmienok poskytnutia príspevku - oprávnenosť žiadateľa</w:t>
        </w:r>
        <w:r w:rsidR="00304E41">
          <w:rPr>
            <w:rFonts w:asciiTheme="minorHAnsi" w:hAnsiTheme="minorHAnsi" w:cstheme="minorHAnsi"/>
          </w:rPr>
          <w:t xml:space="preserve">. </w:t>
        </w:r>
      </w:ins>
      <w:r w:rsidR="0064229B" w:rsidRPr="0023031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ins w:id="285" w:author="Autor">
        <w:r w:rsidR="00304E41">
          <w:t xml:space="preserve"> </w:t>
        </w:r>
        <w:r w:rsidR="00304E41">
          <w:fldChar w:fldCharType="begin"/>
        </w:r>
        <w:r w:rsidR="00304E41">
          <w:instrText xml:space="preserve"> HYPERLINK "https://www.optp.vlada.gov.sk/aktuality/?csrt=7947578373576965938" </w:instrText>
        </w:r>
        <w:r w:rsidR="00304E41">
          <w:fldChar w:fldCharType="separate"/>
        </w:r>
        <w:r w:rsidR="00304E41" w:rsidRPr="0042766A">
          <w:rPr>
            <w:rStyle w:val="Hypertextovprepojenie"/>
            <w:rFonts w:asciiTheme="minorHAnsi" w:hAnsiTheme="minorHAnsi"/>
          </w:rPr>
          <w:t>https://www.optp.vlada.gov.sk/aktuality/?csrt=7947578373576965938</w:t>
        </w:r>
        <w:r w:rsidR="00304E41">
          <w:rPr>
            <w:rStyle w:val="Hypertextovprepojenie"/>
            <w:rFonts w:asciiTheme="minorHAnsi" w:hAnsiTheme="minorHAnsi"/>
          </w:rPr>
          <w:fldChar w:fldCharType="end"/>
        </w:r>
      </w:ins>
      <w:r>
        <w:t>.</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31"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4626309"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 xml:space="preserve">Vzor Výzvy na doplnenie </w:t>
      </w:r>
      <w:proofErr w:type="spellStart"/>
      <w:r w:rsidR="006C4A28" w:rsidRPr="00783F4E">
        <w:rPr>
          <w:rFonts w:asciiTheme="minorHAnsi" w:hAnsiTheme="minorHAnsi" w:cstheme="minorHAnsi"/>
          <w:bCs/>
          <w:iCs/>
          <w:sz w:val="22"/>
          <w:szCs w:val="22"/>
        </w:rPr>
        <w:t>ŽoNFP</w:t>
      </w:r>
      <w:proofErr w:type="spellEnd"/>
      <w:ins w:id="286" w:author="Autor">
        <w:r w:rsidR="001F5E68">
          <w:rPr>
            <w:rFonts w:asciiTheme="minorHAnsi" w:hAnsiTheme="minorHAnsi" w:cstheme="minorHAnsi"/>
            <w:bCs/>
            <w:iCs/>
            <w:sz w:val="22"/>
            <w:szCs w:val="22"/>
          </w:rPr>
          <w:t xml:space="preserve"> </w:t>
        </w:r>
        <w:del w:id="287" w:author="Autor">
          <w:r w:rsidR="001F5E68" w:rsidDel="00EC10BF">
            <w:rPr>
              <w:rFonts w:asciiTheme="minorHAnsi" w:hAnsiTheme="minorHAnsi" w:cstheme="minorHAnsi"/>
              <w:bCs/>
              <w:iCs/>
              <w:sz w:val="22"/>
              <w:szCs w:val="22"/>
            </w:rPr>
            <w:delText>-</w:delText>
          </w:r>
        </w:del>
        <w:r w:rsidR="00EC10BF">
          <w:rPr>
            <w:rFonts w:asciiTheme="minorHAnsi" w:hAnsiTheme="minorHAnsi" w:cstheme="minorHAnsi"/>
            <w:bCs/>
            <w:iCs/>
            <w:sz w:val="22"/>
            <w:szCs w:val="22"/>
          </w:rPr>
          <w:t>–</w:t>
        </w:r>
        <w:r w:rsidR="001F5E68">
          <w:rPr>
            <w:rFonts w:asciiTheme="minorHAnsi" w:hAnsiTheme="minorHAnsi" w:cstheme="minorHAnsi"/>
            <w:bCs/>
            <w:iCs/>
            <w:sz w:val="22"/>
            <w:szCs w:val="22"/>
          </w:rPr>
          <w:t xml:space="preserve"> </w:t>
        </w:r>
        <w:r w:rsidR="001F5E68" w:rsidRPr="00EF487F">
          <w:rPr>
            <w:rFonts w:asciiTheme="minorHAnsi" w:hAnsiTheme="minorHAnsi" w:cstheme="minorHAnsi"/>
            <w:b/>
            <w:bCs/>
            <w:iCs/>
            <w:sz w:val="22"/>
            <w:szCs w:val="22"/>
          </w:rPr>
          <w:t>aktualizovaná</w:t>
        </w:r>
      </w:ins>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32"/>
      <w:headerReference w:type="default" r:id="rId33"/>
      <w:footerReference w:type="even" r:id="rId34"/>
      <w:footerReference w:type="default" r:id="rId35"/>
      <w:headerReference w:type="first" r:id="rId36"/>
      <w:footerReference w:type="first" r:id="rId37"/>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4B072A" w:rsidRDefault="004B072A" w:rsidP="00784ECE">
      <w:pPr>
        <w:spacing w:after="0" w:line="240" w:lineRule="auto"/>
      </w:pPr>
      <w:r>
        <w:separator/>
      </w:r>
    </w:p>
  </w:endnote>
  <w:endnote w:type="continuationSeparator" w:id="0">
    <w:p w14:paraId="68440164" w14:textId="77777777" w:rsidR="004B072A" w:rsidRDefault="004B072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0E3D" w14:textId="77777777" w:rsidR="004B072A" w:rsidRDefault="004B072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37881B2B" w:rsidR="004B072A" w:rsidRPr="001D6156" w:rsidRDefault="004B072A">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D93F8E">
          <w:rPr>
            <w:rFonts w:asciiTheme="minorHAnsi" w:hAnsiTheme="minorHAnsi"/>
            <w:noProof/>
          </w:rPr>
          <w:t>21</w:t>
        </w:r>
        <w:r w:rsidRPr="001D6156">
          <w:rPr>
            <w:rFonts w:asciiTheme="minorHAnsi" w:hAnsiTheme="minorHAnsi"/>
          </w:rPr>
          <w:fldChar w:fldCharType="end"/>
        </w:r>
      </w:p>
    </w:sdtContent>
  </w:sdt>
  <w:p w14:paraId="3070D61A" w14:textId="77777777" w:rsidR="004B072A" w:rsidRPr="001D6156" w:rsidRDefault="004B072A">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4B072A" w:rsidRDefault="004B072A"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4B072A" w:rsidRDefault="004B072A"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4B072A" w:rsidRDefault="004B072A" w:rsidP="00F4420F">
    <w:pPr>
      <w:pStyle w:val="Pta"/>
    </w:pPr>
  </w:p>
  <w:p w14:paraId="48E47412" w14:textId="77777777" w:rsidR="004B072A" w:rsidRDefault="004B072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4B072A" w:rsidRDefault="004B072A" w:rsidP="00784ECE">
      <w:pPr>
        <w:spacing w:after="0" w:line="240" w:lineRule="auto"/>
      </w:pPr>
      <w:r>
        <w:separator/>
      </w:r>
    </w:p>
  </w:footnote>
  <w:footnote w:type="continuationSeparator" w:id="0">
    <w:p w14:paraId="46E20B54" w14:textId="77777777" w:rsidR="004B072A" w:rsidRDefault="004B072A" w:rsidP="00784ECE">
      <w:pPr>
        <w:spacing w:after="0" w:line="240" w:lineRule="auto"/>
      </w:pPr>
      <w:r>
        <w:continuationSeparator/>
      </w:r>
    </w:p>
  </w:footnote>
  <w:footnote w:id="1">
    <w:p w14:paraId="115394A2" w14:textId="03D9317B" w:rsidR="004B072A" w:rsidRDefault="004B072A"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4B072A" w:rsidRPr="00783197" w:rsidRDefault="004B072A"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4B072A" w:rsidRPr="00425D65" w:rsidRDefault="004B072A"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w:t>
      </w:r>
      <w:r w:rsidRPr="00A27A2C">
        <w:rPr>
          <w:rFonts w:asciiTheme="minorHAnsi" w:hAnsiTheme="minorHAnsi"/>
          <w:sz w:val="16"/>
          <w:szCs w:val="16"/>
        </w:rPr>
        <w:t>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F42AA" w14:textId="77777777" w:rsidR="004B072A" w:rsidRDefault="004B072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4B072A" w:rsidRPr="003A25AC" w:rsidRDefault="004B072A"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4B072A" w:rsidRDefault="004B072A">
    <w:pPr>
      <w:pStyle w:val="Hlavika"/>
      <w:rPr>
        <w:rFonts w:asciiTheme="minorHAnsi" w:hAnsiTheme="minorHAnsi"/>
        <w:sz w:val="22"/>
        <w:szCs w:val="22"/>
      </w:rPr>
    </w:pPr>
    <w:r>
      <w:rPr>
        <w:rFonts w:asciiTheme="minorHAnsi" w:hAnsiTheme="minorHAnsi"/>
        <w:sz w:val="22"/>
        <w:szCs w:val="22"/>
      </w:rPr>
      <w:t xml:space="preserve">                                                                                                                                                                                                                                                                                                                </w:t>
    </w:r>
  </w:p>
  <w:p w14:paraId="295C51A9" w14:textId="0F63B47E" w:rsidR="004B072A" w:rsidRPr="00005728" w:rsidRDefault="004B072A">
    <w:pPr>
      <w:pStyle w:val="Hlavika"/>
      <w:rPr>
        <w:rFonts w:asciiTheme="minorHAnsi" w:hAnsiTheme="minorHAnsi"/>
        <w:b/>
      </w:rPr>
    </w:pPr>
    <w:r>
      <w:rPr>
        <w:rFonts w:asciiTheme="minorHAnsi" w:hAnsiTheme="minorHAnsi"/>
        <w:sz w:val="22"/>
        <w:szCs w:val="22"/>
      </w:rPr>
      <w:t xml:space="preserve">                                                 Konsolidovaná verzia po zmene č. 1</w:t>
    </w:r>
    <w:del w:id="288" w:author="Autor">
      <w:r w:rsidDel="000944CB">
        <w:rPr>
          <w:rFonts w:asciiTheme="minorHAnsi" w:hAnsiTheme="minorHAnsi"/>
          <w:sz w:val="22"/>
          <w:szCs w:val="22"/>
        </w:rPr>
        <w:delText>0</w:delText>
      </w:r>
    </w:del>
    <w:ins w:id="289" w:author="Autor">
      <w:r>
        <w:rPr>
          <w:rFonts w:asciiTheme="minorHAnsi" w:hAnsiTheme="minorHAnsi"/>
          <w:sz w:val="22"/>
          <w:szCs w:val="22"/>
        </w:rPr>
        <w:t>1</w:t>
      </w:r>
    </w:ins>
    <w:r>
      <w:rPr>
        <w:rFonts w:asciiTheme="minorHAnsi" w:hAnsiTheme="minorHAnsi"/>
        <w:sz w:val="22"/>
        <w:szCs w:val="22"/>
      </w:rPr>
      <w:t xml:space="preserve"> </w:t>
    </w:r>
    <w:r w:rsidRPr="00833FA9">
      <w:rPr>
        <w:rFonts w:asciiTheme="minorHAnsi" w:hAnsiTheme="minorHAnsi"/>
        <w:sz w:val="22"/>
        <w:szCs w:val="22"/>
      </w:rPr>
      <w:t>z</w:t>
    </w:r>
    <w:del w:id="290" w:author="Autor">
      <w:r w:rsidRPr="00833FA9" w:rsidDel="00176184">
        <w:rPr>
          <w:rFonts w:asciiTheme="minorHAnsi" w:hAnsiTheme="minorHAnsi"/>
          <w:sz w:val="22"/>
          <w:szCs w:val="22"/>
        </w:rPr>
        <w:delText> </w:delText>
      </w:r>
    </w:del>
    <w:ins w:id="291" w:author="Autor">
      <w:r>
        <w:rPr>
          <w:rFonts w:asciiTheme="minorHAnsi" w:hAnsiTheme="minorHAnsi"/>
          <w:sz w:val="22"/>
          <w:szCs w:val="22"/>
        </w:rPr>
        <w:t> </w:t>
      </w:r>
    </w:ins>
    <w:del w:id="292" w:author="Autor">
      <w:r w:rsidDel="0053381E">
        <w:rPr>
          <w:rFonts w:asciiTheme="minorHAnsi" w:hAnsiTheme="minorHAnsi"/>
          <w:sz w:val="22"/>
          <w:szCs w:val="22"/>
        </w:rPr>
        <w:delText>30.</w:delText>
      </w:r>
    </w:del>
    <w:ins w:id="293" w:author="Autor">
      <w:r w:rsidR="0053381E">
        <w:rPr>
          <w:rFonts w:asciiTheme="minorHAnsi" w:hAnsiTheme="minorHAnsi"/>
          <w:sz w:val="22"/>
          <w:szCs w:val="22"/>
        </w:rPr>
        <w:t>10</w:t>
      </w:r>
      <w:r>
        <w:rPr>
          <w:rFonts w:asciiTheme="minorHAnsi" w:hAnsiTheme="minorHAnsi"/>
          <w:sz w:val="22"/>
          <w:szCs w:val="22"/>
        </w:rPr>
        <w:t>.</w:t>
      </w:r>
    </w:ins>
    <w:r>
      <w:rPr>
        <w:rFonts w:asciiTheme="minorHAnsi" w:hAnsiTheme="minorHAnsi"/>
        <w:sz w:val="22"/>
        <w:szCs w:val="22"/>
      </w:rPr>
      <w:t xml:space="preserve"> 0</w:t>
    </w:r>
    <w:del w:id="294" w:author="Autor">
      <w:r w:rsidDel="000944CB">
        <w:rPr>
          <w:rFonts w:asciiTheme="minorHAnsi" w:hAnsiTheme="minorHAnsi"/>
          <w:sz w:val="22"/>
          <w:szCs w:val="22"/>
        </w:rPr>
        <w:delText>6</w:delText>
      </w:r>
    </w:del>
    <w:ins w:id="295" w:author="Autor">
      <w:r>
        <w:rPr>
          <w:rFonts w:asciiTheme="minorHAnsi" w:hAnsiTheme="minorHAnsi"/>
          <w:sz w:val="22"/>
          <w:szCs w:val="22"/>
        </w:rPr>
        <w:t>2</w:t>
      </w:r>
    </w:ins>
    <w:r>
      <w:rPr>
        <w:rFonts w:asciiTheme="minorHAnsi" w:hAnsiTheme="minorHAnsi"/>
        <w:sz w:val="22"/>
        <w:szCs w:val="22"/>
      </w:rPr>
      <w:t>. 202</w:t>
    </w:r>
    <w:del w:id="296" w:author="Autor">
      <w:r w:rsidDel="000944CB">
        <w:rPr>
          <w:rFonts w:asciiTheme="minorHAnsi" w:hAnsiTheme="minorHAnsi"/>
          <w:sz w:val="22"/>
          <w:szCs w:val="22"/>
        </w:rPr>
        <w:delText>2</w:delText>
      </w:r>
    </w:del>
    <w:ins w:id="297" w:author="Autor">
      <w:r>
        <w:rPr>
          <w:rFonts w:asciiTheme="minorHAnsi" w:hAnsiTheme="minorHAnsi"/>
          <w:sz w:val="22"/>
          <w:szCs w:val="22"/>
        </w:rPr>
        <w:t>3</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4B072A" w:rsidRDefault="004B072A">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revisionView w:markup="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0B02"/>
    <w:rsid w:val="00023AB3"/>
    <w:rsid w:val="00023F12"/>
    <w:rsid w:val="00024391"/>
    <w:rsid w:val="0002476C"/>
    <w:rsid w:val="00027C54"/>
    <w:rsid w:val="000309D9"/>
    <w:rsid w:val="00032658"/>
    <w:rsid w:val="00033837"/>
    <w:rsid w:val="00033ED8"/>
    <w:rsid w:val="000346FA"/>
    <w:rsid w:val="000353AC"/>
    <w:rsid w:val="000365C6"/>
    <w:rsid w:val="00037067"/>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4CB"/>
    <w:rsid w:val="00094F28"/>
    <w:rsid w:val="00096A84"/>
    <w:rsid w:val="00097820"/>
    <w:rsid w:val="000A53B2"/>
    <w:rsid w:val="000A684F"/>
    <w:rsid w:val="000B1C6D"/>
    <w:rsid w:val="000B2026"/>
    <w:rsid w:val="000B3FF4"/>
    <w:rsid w:val="000C01A8"/>
    <w:rsid w:val="000C290F"/>
    <w:rsid w:val="000C649D"/>
    <w:rsid w:val="000C6D09"/>
    <w:rsid w:val="000C7092"/>
    <w:rsid w:val="000C7BC5"/>
    <w:rsid w:val="000C7D61"/>
    <w:rsid w:val="000D0982"/>
    <w:rsid w:val="000D0C57"/>
    <w:rsid w:val="000D1385"/>
    <w:rsid w:val="000D334F"/>
    <w:rsid w:val="000D7218"/>
    <w:rsid w:val="000D79D9"/>
    <w:rsid w:val="000E0586"/>
    <w:rsid w:val="000E1E21"/>
    <w:rsid w:val="000E4989"/>
    <w:rsid w:val="000E675C"/>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6184"/>
    <w:rsid w:val="0017751C"/>
    <w:rsid w:val="0018219B"/>
    <w:rsid w:val="00182A12"/>
    <w:rsid w:val="00182A83"/>
    <w:rsid w:val="00184BC3"/>
    <w:rsid w:val="00185C61"/>
    <w:rsid w:val="001865EA"/>
    <w:rsid w:val="001874FE"/>
    <w:rsid w:val="00187E41"/>
    <w:rsid w:val="00190832"/>
    <w:rsid w:val="001936D0"/>
    <w:rsid w:val="001946F0"/>
    <w:rsid w:val="00194AC3"/>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5E68"/>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2157"/>
    <w:rsid w:val="002633F6"/>
    <w:rsid w:val="002667F6"/>
    <w:rsid w:val="00271265"/>
    <w:rsid w:val="00272196"/>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E6FEE"/>
    <w:rsid w:val="002F24C9"/>
    <w:rsid w:val="002F3EDA"/>
    <w:rsid w:val="002F4D57"/>
    <w:rsid w:val="002F62FA"/>
    <w:rsid w:val="002F6327"/>
    <w:rsid w:val="003001A5"/>
    <w:rsid w:val="00300C2C"/>
    <w:rsid w:val="003011D9"/>
    <w:rsid w:val="00302CFA"/>
    <w:rsid w:val="00304E41"/>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37312"/>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11A1"/>
    <w:rsid w:val="00403F50"/>
    <w:rsid w:val="00405C63"/>
    <w:rsid w:val="0040725A"/>
    <w:rsid w:val="004100AE"/>
    <w:rsid w:val="00410A4C"/>
    <w:rsid w:val="004114B6"/>
    <w:rsid w:val="00411E54"/>
    <w:rsid w:val="00412BEC"/>
    <w:rsid w:val="004130D5"/>
    <w:rsid w:val="0041446D"/>
    <w:rsid w:val="00415C12"/>
    <w:rsid w:val="00416E8C"/>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72A"/>
    <w:rsid w:val="004B0D76"/>
    <w:rsid w:val="004B291A"/>
    <w:rsid w:val="004B4330"/>
    <w:rsid w:val="004B5A49"/>
    <w:rsid w:val="004B5CAF"/>
    <w:rsid w:val="004B6EB1"/>
    <w:rsid w:val="004C00A2"/>
    <w:rsid w:val="004C01BC"/>
    <w:rsid w:val="004C0E4D"/>
    <w:rsid w:val="004C3E2F"/>
    <w:rsid w:val="004C4BF6"/>
    <w:rsid w:val="004C70A4"/>
    <w:rsid w:val="004C7A47"/>
    <w:rsid w:val="004D1F12"/>
    <w:rsid w:val="004D38C8"/>
    <w:rsid w:val="004D6DB5"/>
    <w:rsid w:val="004D6EE1"/>
    <w:rsid w:val="004D719E"/>
    <w:rsid w:val="004D7246"/>
    <w:rsid w:val="004E1C83"/>
    <w:rsid w:val="004E1FAF"/>
    <w:rsid w:val="004E4D56"/>
    <w:rsid w:val="004E6E3C"/>
    <w:rsid w:val="004E73C3"/>
    <w:rsid w:val="004E7AC0"/>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381E"/>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7E04"/>
    <w:rsid w:val="00573DAA"/>
    <w:rsid w:val="00574AEA"/>
    <w:rsid w:val="0058004C"/>
    <w:rsid w:val="00580401"/>
    <w:rsid w:val="00580DC8"/>
    <w:rsid w:val="005854F5"/>
    <w:rsid w:val="0058552B"/>
    <w:rsid w:val="0059290B"/>
    <w:rsid w:val="0059379D"/>
    <w:rsid w:val="00593B81"/>
    <w:rsid w:val="005A2DF8"/>
    <w:rsid w:val="005A5868"/>
    <w:rsid w:val="005A634D"/>
    <w:rsid w:val="005B0C8B"/>
    <w:rsid w:val="005C05A2"/>
    <w:rsid w:val="005C1D7C"/>
    <w:rsid w:val="005C2EBB"/>
    <w:rsid w:val="005C379E"/>
    <w:rsid w:val="005C5663"/>
    <w:rsid w:val="005C5A67"/>
    <w:rsid w:val="005C62EF"/>
    <w:rsid w:val="005C6553"/>
    <w:rsid w:val="005D1DA1"/>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0C97"/>
    <w:rsid w:val="006322F4"/>
    <w:rsid w:val="00633622"/>
    <w:rsid w:val="00634B7F"/>
    <w:rsid w:val="00634D0B"/>
    <w:rsid w:val="00634E30"/>
    <w:rsid w:val="00635076"/>
    <w:rsid w:val="006373D1"/>
    <w:rsid w:val="006375CD"/>
    <w:rsid w:val="00640279"/>
    <w:rsid w:val="00640952"/>
    <w:rsid w:val="0064229B"/>
    <w:rsid w:val="00644126"/>
    <w:rsid w:val="00644BBA"/>
    <w:rsid w:val="006462A0"/>
    <w:rsid w:val="0064685E"/>
    <w:rsid w:val="0064785A"/>
    <w:rsid w:val="006478F3"/>
    <w:rsid w:val="00655012"/>
    <w:rsid w:val="006553FF"/>
    <w:rsid w:val="00660676"/>
    <w:rsid w:val="006609E3"/>
    <w:rsid w:val="00661C34"/>
    <w:rsid w:val="00662DF5"/>
    <w:rsid w:val="006636F3"/>
    <w:rsid w:val="00663C7E"/>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6C2"/>
    <w:rsid w:val="0081385D"/>
    <w:rsid w:val="00814370"/>
    <w:rsid w:val="00815D38"/>
    <w:rsid w:val="00816173"/>
    <w:rsid w:val="0082120A"/>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6ED9"/>
    <w:rsid w:val="00897F25"/>
    <w:rsid w:val="008A01C9"/>
    <w:rsid w:val="008A3A69"/>
    <w:rsid w:val="008A47AB"/>
    <w:rsid w:val="008A58D9"/>
    <w:rsid w:val="008B03EE"/>
    <w:rsid w:val="008B179C"/>
    <w:rsid w:val="008B1F86"/>
    <w:rsid w:val="008B4D3C"/>
    <w:rsid w:val="008B7197"/>
    <w:rsid w:val="008C1468"/>
    <w:rsid w:val="008D00BC"/>
    <w:rsid w:val="008D11F5"/>
    <w:rsid w:val="008D4C2B"/>
    <w:rsid w:val="008E0476"/>
    <w:rsid w:val="008E16EE"/>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469ED"/>
    <w:rsid w:val="00952F94"/>
    <w:rsid w:val="00953A98"/>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A4F53"/>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6D4"/>
    <w:rsid w:val="009D0DD2"/>
    <w:rsid w:val="009D2893"/>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168"/>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1802"/>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872D1"/>
    <w:rsid w:val="00A91B49"/>
    <w:rsid w:val="00A946B3"/>
    <w:rsid w:val="00A95473"/>
    <w:rsid w:val="00AA0BD9"/>
    <w:rsid w:val="00AA49FC"/>
    <w:rsid w:val="00AA569A"/>
    <w:rsid w:val="00AA7D8A"/>
    <w:rsid w:val="00AA7E6B"/>
    <w:rsid w:val="00AA7EBF"/>
    <w:rsid w:val="00AB176D"/>
    <w:rsid w:val="00AB19FB"/>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11CE"/>
    <w:rsid w:val="00B731F7"/>
    <w:rsid w:val="00B73EB1"/>
    <w:rsid w:val="00B757FD"/>
    <w:rsid w:val="00B8066F"/>
    <w:rsid w:val="00B81E9F"/>
    <w:rsid w:val="00B822E1"/>
    <w:rsid w:val="00B85356"/>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5C2A"/>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1E41"/>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3F8E"/>
    <w:rsid w:val="00D95256"/>
    <w:rsid w:val="00D953C9"/>
    <w:rsid w:val="00D95A9D"/>
    <w:rsid w:val="00DA2317"/>
    <w:rsid w:val="00DA3B49"/>
    <w:rsid w:val="00DA7647"/>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54C"/>
    <w:rsid w:val="00EA3709"/>
    <w:rsid w:val="00EA3C20"/>
    <w:rsid w:val="00EA3FEF"/>
    <w:rsid w:val="00EA5E71"/>
    <w:rsid w:val="00EA6A53"/>
    <w:rsid w:val="00EA75A5"/>
    <w:rsid w:val="00EB18B2"/>
    <w:rsid w:val="00EB5526"/>
    <w:rsid w:val="00EB5B9C"/>
    <w:rsid w:val="00EB64BE"/>
    <w:rsid w:val="00EB7CD1"/>
    <w:rsid w:val="00EC10BF"/>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487F"/>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0A20"/>
    <w:rsid w:val="00F4420F"/>
    <w:rsid w:val="00F44258"/>
    <w:rsid w:val="00F47EA2"/>
    <w:rsid w:val="00F52AF3"/>
    <w:rsid w:val="00F553AA"/>
    <w:rsid w:val="00F56232"/>
    <w:rsid w:val="00F622D4"/>
    <w:rsid w:val="00F65CD1"/>
    <w:rsid w:val="00F6756A"/>
    <w:rsid w:val="00F71843"/>
    <w:rsid w:val="00F727A4"/>
    <w:rsid w:val="00F73481"/>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1377"/>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mirri.gov.sk"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optp.vlada.gov.sk/ine-dokumenty/"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vzory-cko/" TargetMode="External"/><Relationship Id="rId28" Type="http://schemas.openxmlformats.org/officeDocument/2006/relationships/hyperlink" Target="http://www.itms2014.sk" TargetMode="External"/><Relationship Id="rId36" Type="http://schemas.openxmlformats.org/officeDocument/2006/relationships/header" Target="header3.xml"/><Relationship Id="rId10" Type="http://schemas.openxmlformats.org/officeDocument/2006/relationships/hyperlink" Target="http://www.itms2014"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optp.vlada.gov.sk/ine-dokumenty/" TargetMode="External"/><Relationship Id="rId27" Type="http://schemas.openxmlformats.org/officeDocument/2006/relationships/hyperlink" Target="http://www.partnerskadohoda.gov.sk" TargetMode="External"/><Relationship Id="rId30" Type="http://schemas.openxmlformats.org/officeDocument/2006/relationships/hyperlink" Target="http://www.ecas.org/" TargetMode="External"/><Relationship Id="rId35"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C5AA8-90AC-49CF-9754-D516A205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11190</Words>
  <Characters>63786</Characters>
  <Application>Microsoft Office Word</Application>
  <DocSecurity>0</DocSecurity>
  <Lines>531</Lines>
  <Paragraphs>149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2023-02-07T16:55:00Z</dcterms:modified>
</cp:coreProperties>
</file>