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713B4" w14:textId="77777777"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14:paraId="7CABBC2D" w14:textId="4696EB81" w:rsidR="00F1080E" w:rsidRPr="008F2FCC" w:rsidRDefault="00472069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Pribinova 4195/25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, </w:t>
      </w:r>
      <w:r w:rsidR="000B1059">
        <w:rPr>
          <w:rFonts w:asciiTheme="minorHAnsi" w:hAnsiTheme="minorHAnsi" w:cstheme="minorHAnsi"/>
          <w:b/>
          <w:sz w:val="28"/>
          <w:szCs w:val="28"/>
        </w:rPr>
        <w:t xml:space="preserve">811 </w:t>
      </w:r>
      <w:r>
        <w:rPr>
          <w:rFonts w:asciiTheme="minorHAnsi" w:hAnsiTheme="minorHAnsi" w:cstheme="minorHAnsi"/>
          <w:b/>
          <w:sz w:val="28"/>
          <w:szCs w:val="28"/>
        </w:rPr>
        <w:t xml:space="preserve">09 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>Bratislava</w:t>
      </w:r>
    </w:p>
    <w:p w14:paraId="635EF7BE" w14:textId="77777777"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14:paraId="4D53155B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14:paraId="07671C07" w14:textId="77777777"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9AAF576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14:paraId="4E977D31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</w:p>
    <w:p w14:paraId="24AAAC06" w14:textId="77777777"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14:paraId="4296393F" w14:textId="77777777"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81F0247" w14:textId="77777777"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14:paraId="75023133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8A70FD8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3C17B832" w14:textId="77777777"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14:paraId="2656B6AF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02665F7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0C229910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5E6989C1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67AB1011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28945ABB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356C3EC6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1D69871" w14:textId="77777777"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0A2ED08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14:paraId="2B0B3DF2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4B0F6F1" w14:textId="77777777"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63FE3A30" w14:textId="77777777"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69544614" w14:textId="77777777"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14:paraId="61114CF3" w14:textId="77777777"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</w:t>
      </w:r>
      <w:r w:rsidR="00BB4FFF">
        <w:rPr>
          <w:rFonts w:asciiTheme="minorHAnsi" w:hAnsiTheme="minorHAnsi" w:cstheme="minorHAnsi"/>
          <w:sz w:val="22"/>
        </w:rPr>
        <w:t xml:space="preserve">v znení neskorších predpisov </w:t>
      </w:r>
      <w:r w:rsidR="00313FE0" w:rsidRPr="0005691C">
        <w:rPr>
          <w:rFonts w:asciiTheme="minorHAnsi" w:hAnsiTheme="minorHAnsi" w:cstheme="minorHAnsi"/>
          <w:sz w:val="22"/>
        </w:rPr>
        <w:t xml:space="preserve">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14:paraId="6FC1DE64" w14:textId="77777777"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14:paraId="7B7D938B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B922705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50EFB778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75E4978" w14:textId="7E72086E"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</w:t>
      </w:r>
      <w:commentRangeStart w:id="0"/>
      <w:r w:rsidR="00561D29" w:rsidRPr="00BF0466">
        <w:rPr>
          <w:rFonts w:asciiTheme="minorHAnsi" w:hAnsiTheme="minorHAnsi" w:cstheme="minorHAnsi"/>
          <w:sz w:val="22"/>
        </w:rPr>
        <w:t xml:space="preserve">elektronicky </w:t>
      </w:r>
      <w:r w:rsidR="00745552">
        <w:rPr>
          <w:rFonts w:asciiTheme="minorHAnsi" w:hAnsiTheme="minorHAnsi" w:cstheme="minorHAnsi"/>
          <w:sz w:val="22"/>
        </w:rPr>
        <w:t xml:space="preserve">do schránky RO OP TP </w:t>
      </w:r>
      <w:r w:rsidR="00561D29" w:rsidRPr="00BF0466">
        <w:rPr>
          <w:rFonts w:asciiTheme="minorHAnsi" w:hAnsiTheme="minorHAnsi" w:cstheme="minorHAnsi"/>
          <w:sz w:val="22"/>
        </w:rPr>
        <w:t xml:space="preserve">prostredníctvom Ústredného portálu verejnej správy, </w:t>
      </w:r>
      <w:r w:rsidR="00745552" w:rsidRPr="00BF0466">
        <w:rPr>
          <w:rFonts w:asciiTheme="minorHAnsi" w:hAnsiTheme="minorHAnsi" w:cstheme="minorHAnsi"/>
          <w:sz w:val="22"/>
        </w:rPr>
        <w:t>podpísan</w:t>
      </w:r>
      <w:r w:rsidR="00745552">
        <w:rPr>
          <w:rFonts w:asciiTheme="minorHAnsi" w:hAnsiTheme="minorHAnsi" w:cstheme="minorHAnsi"/>
          <w:sz w:val="22"/>
        </w:rPr>
        <w:t>é</w:t>
      </w:r>
      <w:r w:rsidR="00745552" w:rsidRPr="00BF0466">
        <w:rPr>
          <w:rFonts w:asciiTheme="minorHAnsi" w:hAnsiTheme="minorHAnsi" w:cstheme="minorHAnsi"/>
          <w:sz w:val="22"/>
        </w:rPr>
        <w:t xml:space="preserve"> </w:t>
      </w:r>
      <w:r w:rsidR="00561D29" w:rsidRPr="00BF0466">
        <w:rPr>
          <w:rFonts w:asciiTheme="minorHAnsi" w:hAnsiTheme="minorHAnsi" w:cstheme="minorHAnsi"/>
          <w:sz w:val="22"/>
        </w:rPr>
        <w:t xml:space="preserve">kvalifikovaným elektronickým podpisom, kvalifikovaným elektronickým podpisom s mandátnym certifikátom 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F27CE9">
        <w:rPr>
          <w:rFonts w:asciiTheme="minorHAnsi" w:hAnsiTheme="minorHAnsi" w:cstheme="minorHAnsi"/>
          <w:sz w:val="22"/>
        </w:rPr>
        <w:t>(</w:t>
      </w:r>
      <w:r w:rsidR="00745552">
        <w:rPr>
          <w:rFonts w:asciiTheme="minorHAnsi" w:hAnsiTheme="minorHAnsi" w:cstheme="minorHAnsi"/>
          <w:sz w:val="22"/>
        </w:rPr>
        <w:t>identifikácia schránky</w:t>
      </w:r>
      <w:r w:rsidR="00F27CE9">
        <w:rPr>
          <w:rFonts w:asciiTheme="minorHAnsi" w:hAnsiTheme="minorHAnsi" w:cstheme="minorHAnsi"/>
          <w:sz w:val="22"/>
        </w:rPr>
        <w:t xml:space="preserve">: MIRRI SR – RO OP TP, IČO: 503 492 87, </w:t>
      </w:r>
      <w:proofErr w:type="spellStart"/>
      <w:r w:rsidR="00F27CE9">
        <w:rPr>
          <w:rFonts w:asciiTheme="minorHAnsi" w:hAnsiTheme="minorHAnsi" w:cstheme="minorHAnsi"/>
          <w:sz w:val="22"/>
        </w:rPr>
        <w:t>suffix</w:t>
      </w:r>
      <w:proofErr w:type="spellEnd"/>
      <w:r w:rsidR="00F27CE9">
        <w:rPr>
          <w:rFonts w:asciiTheme="minorHAnsi" w:hAnsiTheme="minorHAnsi" w:cstheme="minorHAnsi"/>
          <w:sz w:val="22"/>
        </w:rPr>
        <w:t>: 10007, číslo schránky: E0007130310)</w:t>
      </w:r>
      <w:r w:rsidR="00745552">
        <w:rPr>
          <w:rFonts w:asciiTheme="minorHAnsi" w:hAnsiTheme="minorHAnsi" w:cstheme="minorHAnsi"/>
          <w:sz w:val="22"/>
        </w:rPr>
        <w:t>, resp.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745552">
        <w:rPr>
          <w:rFonts w:asciiTheme="minorHAnsi" w:hAnsiTheme="minorHAnsi" w:cstheme="minorHAnsi"/>
          <w:sz w:val="22"/>
        </w:rPr>
        <w:t>ÚPVS – Podanie na RO O</w:t>
      </w:r>
      <w:r w:rsidR="002C5C5C">
        <w:rPr>
          <w:rFonts w:asciiTheme="minorHAnsi" w:hAnsiTheme="minorHAnsi" w:cstheme="minorHAnsi"/>
          <w:sz w:val="22"/>
        </w:rPr>
        <w:t>PTP</w:t>
      </w:r>
      <w:commentRangeEnd w:id="0"/>
      <w:r w:rsidR="002C5C5C">
        <w:rPr>
          <w:rStyle w:val="Odkaznakomentr"/>
          <w:rFonts w:eastAsia="Times New Roman" w:cs="Times New Roman"/>
        </w:rPr>
        <w:commentReference w:id="0"/>
      </w:r>
      <w:r w:rsidR="002C5C5C">
        <w:rPr>
          <w:rFonts w:asciiTheme="minorHAnsi" w:hAnsiTheme="minorHAnsi" w:cstheme="minorHAnsi"/>
          <w:sz w:val="22"/>
        </w:rPr>
        <w:t>,</w:t>
      </w:r>
      <w:r w:rsidR="00745552">
        <w:rPr>
          <w:rFonts w:asciiTheme="minorHAnsi" w:hAnsiTheme="minorHAnsi" w:cstheme="minorHAnsi"/>
          <w:sz w:val="22"/>
        </w:rPr>
        <w:t xml:space="preserve"> </w:t>
      </w:r>
      <w:commentRangeStart w:id="1"/>
      <w:r w:rsidR="00313FE0" w:rsidRPr="0005691C">
        <w:rPr>
          <w:rFonts w:asciiTheme="minorHAnsi" w:hAnsiTheme="minorHAnsi" w:cstheme="minorHAnsi"/>
          <w:sz w:val="22"/>
        </w:rPr>
        <w:t xml:space="preserve">v lehote do ... pracovných dní </w:t>
      </w:r>
      <w:commentRangeEnd w:id="1"/>
      <w:r w:rsidR="006F1F95">
        <w:rPr>
          <w:rStyle w:val="Odkaznakomentr"/>
          <w:rFonts w:eastAsia="Times New Roman" w:cs="Times New Roman"/>
        </w:rPr>
        <w:commentReference w:id="1"/>
      </w:r>
      <w:r w:rsidR="00313FE0" w:rsidRPr="0005691C">
        <w:rPr>
          <w:rFonts w:asciiTheme="minorHAnsi" w:hAnsiTheme="minorHAnsi" w:cstheme="minorHAnsi"/>
          <w:sz w:val="22"/>
        </w:rPr>
        <w:t xml:space="preserve">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</w:t>
      </w:r>
      <w:r w:rsidR="00BC0120">
        <w:rPr>
          <w:rFonts w:asciiTheme="minorHAnsi" w:hAnsiTheme="minorHAnsi" w:cstheme="minorHAnsi"/>
          <w:sz w:val="22"/>
        </w:rPr>
        <w:t>podá</w:t>
      </w:r>
      <w:r w:rsidR="00345B8F">
        <w:rPr>
          <w:rFonts w:asciiTheme="minorHAnsi" w:hAnsiTheme="minorHAnsi" w:cstheme="minorHAnsi"/>
          <w:sz w:val="22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najneskôr v posledný deň stanovenej lehoty </w:t>
      </w:r>
      <w:commentRangeStart w:id="2"/>
      <w:r w:rsidR="000B1059" w:rsidRPr="00745C3B">
        <w:rPr>
          <w:rFonts w:asciiTheme="minorHAnsi" w:hAnsiTheme="minorHAnsi" w:cstheme="minorHAnsi"/>
          <w:sz w:val="22"/>
        </w:rPr>
        <w:t>do elektronickej schránky</w:t>
      </w:r>
      <w:commentRangeEnd w:id="2"/>
      <w:r w:rsidR="00D4438A">
        <w:rPr>
          <w:rStyle w:val="Odkaznakomentr"/>
          <w:rFonts w:eastAsia="Times New Roman" w:cs="Times New Roman"/>
        </w:rPr>
        <w:commentReference w:id="2"/>
      </w:r>
      <w:r w:rsidR="00313FE0" w:rsidRPr="0005691C">
        <w:rPr>
          <w:rFonts w:asciiTheme="minorHAnsi" w:hAnsiTheme="minorHAnsi" w:cstheme="minorHAnsi"/>
          <w:sz w:val="22"/>
        </w:rPr>
        <w:t xml:space="preserve">. </w:t>
      </w:r>
      <w:commentRangeStart w:id="3"/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  <w:commentRangeEnd w:id="3"/>
      <w:r w:rsidR="000E7275">
        <w:rPr>
          <w:rStyle w:val="Odkaznakomentr"/>
          <w:rFonts w:eastAsia="Times New Roman" w:cs="Times New Roman"/>
        </w:rPr>
        <w:commentReference w:id="3"/>
      </w:r>
    </w:p>
    <w:p w14:paraId="17353007" w14:textId="6B1433C4" w:rsidR="00313FE0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</w:t>
      </w:r>
      <w:r w:rsidR="00207678">
        <w:rPr>
          <w:rFonts w:asciiTheme="minorHAnsi" w:hAnsiTheme="minorHAnsi" w:cstheme="minorHAnsi"/>
          <w:sz w:val="22"/>
        </w:rPr>
        <w:t xml:space="preserve">2 </w:t>
      </w:r>
      <w:r w:rsidRPr="0005691C">
        <w:rPr>
          <w:rFonts w:asciiTheme="minorHAnsi" w:hAnsiTheme="minorHAnsi" w:cstheme="minorHAnsi"/>
          <w:sz w:val="22"/>
        </w:rPr>
        <w:t xml:space="preserve">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>vydanie rozhodnutia o zastavení konania, riadiaci orgán bude pokračovať v konaní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>zaslaním rozhodnutia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</w:t>
      </w:r>
      <w:r w:rsidR="00690EA9" w:rsidRPr="0005691C">
        <w:rPr>
          <w:rFonts w:asciiTheme="minorHAnsi" w:hAnsiTheme="minorHAnsi" w:cstheme="minorHAnsi"/>
          <w:sz w:val="22"/>
        </w:rPr>
        <w:t xml:space="preserve">podľa § </w:t>
      </w:r>
      <w:r w:rsidR="00472069">
        <w:rPr>
          <w:rFonts w:asciiTheme="minorHAnsi" w:hAnsiTheme="minorHAnsi" w:cstheme="minorHAnsi"/>
          <w:sz w:val="22"/>
        </w:rPr>
        <w:t>57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14:paraId="67287B69" w14:textId="77777777" w:rsidR="00E51DDF" w:rsidRPr="0005691C" w:rsidRDefault="00E51DDF" w:rsidP="00313FE0">
      <w:pPr>
        <w:ind w:firstLine="708"/>
        <w:jc w:val="both"/>
        <w:rPr>
          <w:rFonts w:asciiTheme="minorHAnsi" w:hAnsiTheme="minorHAnsi" w:cstheme="minorHAnsi"/>
          <w:sz w:val="22"/>
        </w:rPr>
      </w:pPr>
    </w:p>
    <w:p w14:paraId="21A8C8BA" w14:textId="3E421599" w:rsidR="00A510B8" w:rsidRDefault="00A510B8" w:rsidP="00A510B8">
      <w:pPr>
        <w:spacing w:before="24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4EB6FAAA" w14:textId="122D0445" w:rsidR="00A510B8" w:rsidRDefault="00A510B8" w:rsidP="00A510B8">
      <w:pPr>
        <w:rPr>
          <w:rFonts w:asciiTheme="minorHAnsi" w:hAnsiTheme="minorHAnsi" w:cstheme="minorHAnsi"/>
        </w:rPr>
      </w:pPr>
    </w:p>
    <w:p w14:paraId="6BA26513" w14:textId="3E8D2140" w:rsidR="007867AC" w:rsidRPr="0005691C" w:rsidRDefault="007867AC" w:rsidP="00E51DDF">
      <w:pPr>
        <w:spacing w:before="240"/>
        <w:jc w:val="both"/>
        <w:rPr>
          <w:rFonts w:asciiTheme="minorHAnsi" w:hAnsiTheme="minorHAnsi" w:cstheme="minorHAnsi"/>
          <w:sz w:val="22"/>
        </w:rPr>
      </w:pPr>
    </w:p>
    <w:p w14:paraId="500C8156" w14:textId="77777777" w:rsidR="007867AC" w:rsidRPr="0005691C" w:rsidRDefault="007867AC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commentRangeStart w:id="4"/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0ACAAEC4" w14:textId="18071310" w:rsidR="00B26191" w:rsidRPr="0005691C" w:rsidRDefault="0094600D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E51DDF">
        <w:rPr>
          <w:rFonts w:asciiTheme="minorHAnsi" w:hAnsiTheme="minorHAnsi" w:cstheme="minorHAnsi"/>
          <w:sz w:val="22"/>
        </w:rPr>
        <w:t xml:space="preserve">,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E51DDF">
        <w:rPr>
          <w:rFonts w:asciiTheme="minorHAnsi" w:hAnsiTheme="minorHAnsi" w:cstheme="minorHAnsi"/>
          <w:sz w:val="22"/>
        </w:rPr>
        <w:t xml:space="preserve">a funkcia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14:paraId="1C9F459C" w14:textId="0CD6847B" w:rsidR="0094600D" w:rsidRPr="0005691C" w:rsidRDefault="00B26191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 OIP</w:t>
      </w:r>
      <w:r w:rsidR="00AB37FF">
        <w:rPr>
          <w:rFonts w:asciiTheme="minorHAnsi" w:hAnsiTheme="minorHAnsi" w:cstheme="minorHAnsi"/>
          <w:sz w:val="22"/>
        </w:rPr>
        <w:t xml:space="preserve"> TP</w:t>
      </w:r>
      <w:r w:rsidRPr="00AB37FF">
        <w:rPr>
          <w:rFonts w:asciiTheme="minorHAnsi" w:hAnsiTheme="minorHAnsi" w:cstheme="minorHAnsi"/>
          <w:sz w:val="22"/>
        </w:rPr>
        <w:t>)</w:t>
      </w:r>
      <w:commentRangeEnd w:id="4"/>
      <w:r w:rsidR="00EF25C9">
        <w:rPr>
          <w:rStyle w:val="Odkaznakomentr"/>
          <w:rFonts w:eastAsia="Times New Roman" w:cs="Times New Roman"/>
        </w:rPr>
        <w:commentReference w:id="4"/>
      </w:r>
    </w:p>
    <w:p w14:paraId="253E3230" w14:textId="77777777"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14:paraId="5E181DF9" w14:textId="77777777"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2"/>
      </w:r>
    </w:p>
    <w:p w14:paraId="5E42BEAF" w14:textId="77777777"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  <w:bookmarkStart w:id="5" w:name="_GoBack"/>
      <w:bookmarkEnd w:id="5"/>
    </w:p>
    <w:p w14:paraId="43277C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5CD262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0E0C02F5" w14:textId="77777777" w:rsidR="00A91C06" w:rsidRPr="00D43932" w:rsidRDefault="00921A8F" w:rsidP="00921A8F">
      <w:pPr>
        <w:jc w:val="both"/>
        <w:rPr>
          <w:rFonts w:asciiTheme="minorHAnsi" w:hAnsiTheme="minorHAnsi" w:cstheme="minorHAnsi"/>
          <w:sz w:val="22"/>
        </w:rPr>
      </w:pPr>
      <w:r w:rsidRPr="00745C3B">
        <w:rPr>
          <w:rFonts w:asciiTheme="minorHAnsi" w:hAnsiTheme="minorHAnsi"/>
          <w:sz w:val="22"/>
        </w:rPr>
        <w:t>Podpísané elektronicky v súlade so zákonom č. 305/2013 Z. z. o elektronickej podobe výkonu pôsobnosti orgánov verejnej moci a o zmene a doplnení niektorých zákonov (zákon o e-</w:t>
      </w:r>
      <w:proofErr w:type="spellStart"/>
      <w:r w:rsidRPr="00745C3B">
        <w:rPr>
          <w:rFonts w:asciiTheme="minorHAnsi" w:hAnsiTheme="minorHAnsi"/>
          <w:sz w:val="22"/>
        </w:rPr>
        <w:t>Governmente</w:t>
      </w:r>
      <w:proofErr w:type="spellEnd"/>
      <w:r w:rsidRPr="00745C3B">
        <w:rPr>
          <w:rFonts w:asciiTheme="minorHAnsi" w:hAnsiTheme="minorHAnsi"/>
          <w:sz w:val="22"/>
        </w:rPr>
        <w:t>) v znení neskorších predpisov.</w:t>
      </w:r>
    </w:p>
    <w:sectPr w:rsidR="00A91C06" w:rsidRPr="00D43932" w:rsidSect="00C571C4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3A9498C1" w14:textId="5F9FA788" w:rsidR="002C5C5C" w:rsidRDefault="002C5C5C">
      <w:pPr>
        <w:pStyle w:val="Textkomentra"/>
      </w:pPr>
      <w:r>
        <w:rPr>
          <w:rStyle w:val="Odkaznakomentr"/>
        </w:rPr>
        <w:annotationRef/>
      </w:r>
      <w:r w:rsidRPr="002C5C5C">
        <w:t xml:space="preserve">Komunikácia </w:t>
      </w:r>
      <w:r w:rsidR="0045625F">
        <w:t>v listinnej podobe</w:t>
      </w:r>
      <w:r w:rsidRPr="002C5C5C">
        <w:t xml:space="preserve"> je možná výlučne v osobitných </w:t>
      </w:r>
      <w:r w:rsidR="0045625F">
        <w:t>prípadoch</w:t>
      </w:r>
      <w:r w:rsidRPr="002C5C5C">
        <w:t xml:space="preserve"> (viď. bod 2 kapitoly 1.6. vyzvania). Ak bude umožnená</w:t>
      </w:r>
      <w:r w:rsidR="00457D72">
        <w:t xml:space="preserve"> aj</w:t>
      </w:r>
      <w:r w:rsidRPr="002C5C5C">
        <w:t xml:space="preserve"> listinná komunikácia, je potrebné </w:t>
      </w:r>
      <w:r w:rsidR="00230D01">
        <w:t xml:space="preserve">za </w:t>
      </w:r>
      <w:r w:rsidRPr="002C5C5C">
        <w:t xml:space="preserve">zvýraznený text </w:t>
      </w:r>
      <w:r w:rsidR="00457D72">
        <w:t xml:space="preserve">doplniť </w:t>
      </w:r>
      <w:r w:rsidRPr="002C5C5C">
        <w:t>„alebo osobne, kuriérom, doporučenou poštou</w:t>
      </w:r>
      <w:r w:rsidR="00457D72">
        <w:t xml:space="preserve"> na vyššie uvedenú adresu RO OP TP</w:t>
      </w:r>
      <w:r w:rsidRPr="002C5C5C">
        <w:t>“.</w:t>
      </w:r>
    </w:p>
  </w:comment>
  <w:comment w:id="1" w:author="Autor" w:initials="A">
    <w:p w14:paraId="6D7A1D7A" w14:textId="68E1841F" w:rsidR="006F1F95" w:rsidRPr="00D7761B" w:rsidRDefault="006F1F95">
      <w:pPr>
        <w:pStyle w:val="Textkomentra"/>
        <w:rPr>
          <w:rFonts w:asciiTheme="minorHAnsi" w:hAnsiTheme="minorHAnsi" w:cstheme="minorHAnsi"/>
        </w:rPr>
      </w:pPr>
      <w:r w:rsidRPr="00D43932">
        <w:rPr>
          <w:rStyle w:val="Odkaznakomentr"/>
          <w:rFonts w:asciiTheme="minorHAnsi" w:hAnsiTheme="minorHAnsi" w:cstheme="minorHAnsi"/>
          <w:sz w:val="20"/>
          <w:szCs w:val="20"/>
        </w:rPr>
        <w:annotationRef/>
      </w:r>
      <w:r w:rsidRPr="00D7761B">
        <w:rPr>
          <w:rFonts w:asciiTheme="minorHAnsi" w:hAnsiTheme="minorHAnsi" w:cstheme="minorHAnsi"/>
        </w:rPr>
        <w:t>Minimálna lehota je 5 pracovných dní.</w:t>
      </w:r>
    </w:p>
  </w:comment>
  <w:comment w:id="2" w:author="Autor" w:initials="A">
    <w:p w14:paraId="4A24FE04" w14:textId="15791F34" w:rsidR="00D4438A" w:rsidRDefault="00D4438A">
      <w:pPr>
        <w:pStyle w:val="Textkomentra"/>
      </w:pPr>
      <w:r>
        <w:rPr>
          <w:rStyle w:val="Odkaznakomentr"/>
        </w:rPr>
        <w:annotationRef/>
      </w:r>
      <w:r w:rsidRPr="00D4438A">
        <w:t xml:space="preserve">Komunikácia </w:t>
      </w:r>
      <w:r w:rsidR="0045625F">
        <w:t>v listinnej podobe</w:t>
      </w:r>
      <w:r w:rsidRPr="00D4438A">
        <w:t xml:space="preserve"> je možná výlučne v osobitných </w:t>
      </w:r>
      <w:r w:rsidR="0045625F">
        <w:t>prípadoch</w:t>
      </w:r>
      <w:r w:rsidRPr="00D4438A">
        <w:t xml:space="preserve"> (viď. bod 2 kapitoly 1.6. vyzvania). Ak bude umožnená aj listinná komunikácia, je potrebné doplniť za zvýraznený text „</w:t>
      </w:r>
      <w:r w:rsidR="005653A2">
        <w:t xml:space="preserve">alebo ich doručí </w:t>
      </w:r>
      <w:r w:rsidRPr="00D4438A">
        <w:t>osobne alebo odovzdá v posledný deň lehoty na prepravu prostredn</w:t>
      </w:r>
      <w:r w:rsidR="005653A2">
        <w:t>íctvom kuriéra alebo pošty</w:t>
      </w:r>
      <w:r w:rsidRPr="00D4438A">
        <w:t>“.</w:t>
      </w:r>
    </w:p>
  </w:comment>
  <w:comment w:id="3" w:author="Autor" w:initials="A">
    <w:p w14:paraId="32EA690C" w14:textId="77777777" w:rsidR="000E7275" w:rsidRPr="00D7761B" w:rsidRDefault="000E7275" w:rsidP="000E7275">
      <w:pPr>
        <w:jc w:val="both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0047A1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B51F5E">
        <w:rPr>
          <w:rFonts w:asciiTheme="minorHAnsi" w:hAnsiTheme="minorHAnsi" w:cstheme="minorHAnsi"/>
          <w:sz w:val="20"/>
          <w:szCs w:val="20"/>
        </w:rPr>
        <w:t>Vetu: „Zmeškanie lehoty na doručenie chýbajúcich náležitostí nie je možné odpustiť.“ je RO v čase krízovej situácie oprávnený odstrániť.</w:t>
      </w:r>
      <w:r w:rsidRPr="00D7761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5CCD217" w14:textId="77777777" w:rsidR="000E7275" w:rsidRDefault="000E7275">
      <w:pPr>
        <w:pStyle w:val="Textkomentra"/>
      </w:pPr>
    </w:p>
  </w:comment>
  <w:comment w:id="4" w:author="Autor" w:initials="A">
    <w:p w14:paraId="0D5044FC" w14:textId="3955052E" w:rsidR="00EF25C9" w:rsidRPr="00B51F5E" w:rsidRDefault="00EF25C9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D7761B">
        <w:rPr>
          <w:rFonts w:asciiTheme="minorHAnsi" w:hAnsiTheme="minorHAnsi" w:cstheme="minorHAnsi"/>
        </w:rPr>
        <w:t xml:space="preserve">Alternatíva v prípade </w:t>
      </w:r>
      <w:r w:rsidRPr="00B51F5E">
        <w:rPr>
          <w:rFonts w:asciiTheme="minorHAnsi" w:hAnsiTheme="minorHAnsi" w:cstheme="minorHAnsi"/>
        </w:rPr>
        <w:t>vyhotovenia</w:t>
      </w:r>
      <w:r w:rsidR="00F27CE9" w:rsidRPr="00B51F5E">
        <w:rPr>
          <w:rFonts w:asciiTheme="minorHAnsi" w:hAnsiTheme="minorHAnsi" w:cstheme="minorHAnsi"/>
        </w:rPr>
        <w:t xml:space="preserve"> v listinnej podobe</w:t>
      </w:r>
      <w:r w:rsidRPr="00B51F5E">
        <w:rPr>
          <w:rFonts w:asciiTheme="minorHAnsi" w:hAnsiTheme="minorHAnsi" w:cstheme="minorHAnsi"/>
        </w:rPr>
        <w:t xml:space="preserve">: </w:t>
      </w:r>
    </w:p>
    <w:p w14:paraId="5B734061" w14:textId="6F3CB925" w:rsidR="00EF25C9" w:rsidRDefault="00EF25C9" w:rsidP="00EF25C9">
      <w:pPr>
        <w:rPr>
          <w:rFonts w:asciiTheme="minorHAnsi" w:hAnsiTheme="minorHAnsi" w:cstheme="minorHAnsi"/>
          <w:sz w:val="22"/>
        </w:rPr>
      </w:pPr>
      <w:r w:rsidRPr="00B51F5E">
        <w:rPr>
          <w:rFonts w:asciiTheme="minorHAnsi" w:hAnsiTheme="minorHAnsi" w:cstheme="minorHAnsi"/>
          <w:sz w:val="22"/>
        </w:rPr>
        <w:t>V................., dňa ....................</w:t>
      </w:r>
    </w:p>
    <w:p w14:paraId="0797A513" w14:textId="5FA47B47" w:rsidR="00EF25C9" w:rsidRDefault="00EF25C9" w:rsidP="00EF25C9">
      <w:pPr>
        <w:rPr>
          <w:rFonts w:asciiTheme="minorHAnsi" w:hAnsiTheme="minorHAnsi" w:cstheme="minorHAnsi"/>
          <w:sz w:val="22"/>
        </w:rPr>
      </w:pPr>
    </w:p>
    <w:p w14:paraId="3F370619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3CF1B0D1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(meno, priezvisko a podpis osoby</w:t>
      </w:r>
    </w:p>
    <w:p w14:paraId="441A4788" w14:textId="1F19238F" w:rsidR="00EF25C9" w:rsidRPr="00A510B8" w:rsidRDefault="00EF25C9" w:rsidP="00EF25C9">
      <w:pPr>
        <w:rPr>
          <w:rFonts w:asciiTheme="minorHAnsi" w:hAnsiTheme="minorHAnsi" w:cstheme="minorHAnsi"/>
        </w:rPr>
      </w:pPr>
      <w:r w:rsidRPr="00A510B8">
        <w:rPr>
          <w:rFonts w:asciiTheme="minorHAnsi" w:hAnsiTheme="minorHAnsi" w:cstheme="minorHAnsi"/>
          <w:sz w:val="22"/>
        </w:rPr>
        <w:t>oprávnenej konať za riadiaci orgán)</w:t>
      </w:r>
    </w:p>
    <w:p w14:paraId="474179A1" w14:textId="03346D43" w:rsidR="00EF25C9" w:rsidRDefault="00EF25C9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9498C1" w15:done="0"/>
  <w15:commentEx w15:paraId="6D7A1D7A" w15:done="0"/>
  <w15:commentEx w15:paraId="4A24FE04" w15:done="0"/>
  <w15:commentEx w15:paraId="65CCD217" w15:done="0"/>
  <w15:commentEx w15:paraId="474179A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93183E" w14:textId="77777777" w:rsidR="00104BB7" w:rsidRDefault="00104BB7" w:rsidP="009B44B8">
      <w:pPr>
        <w:spacing w:after="0" w:line="240" w:lineRule="auto"/>
      </w:pPr>
      <w:r>
        <w:separator/>
      </w:r>
    </w:p>
  </w:endnote>
  <w:endnote w:type="continuationSeparator" w:id="0">
    <w:p w14:paraId="5B28833E" w14:textId="77777777" w:rsidR="00104BB7" w:rsidRDefault="00104BB7" w:rsidP="009B44B8">
      <w:pPr>
        <w:spacing w:after="0" w:line="240" w:lineRule="auto"/>
      </w:pPr>
      <w:r>
        <w:continuationSeparator/>
      </w:r>
    </w:p>
  </w:endnote>
  <w:endnote w:type="continuationNotice" w:id="1">
    <w:p w14:paraId="775F29C9" w14:textId="77777777" w:rsidR="00104BB7" w:rsidRDefault="00104B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9135A" w14:textId="77777777" w:rsidR="00241AB4" w:rsidRDefault="00241AB4" w:rsidP="00241AB4">
    <w:pPr>
      <w:pStyle w:val="Pta"/>
      <w:jc w:val="right"/>
    </w:pPr>
    <w:r>
      <w:t xml:space="preserve"> </w:t>
    </w:r>
  </w:p>
  <w:p w14:paraId="4F685536" w14:textId="77777777"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F58F9" w14:textId="77777777" w:rsidR="00104BB7" w:rsidRDefault="00104BB7" w:rsidP="009B44B8">
      <w:pPr>
        <w:spacing w:after="0" w:line="240" w:lineRule="auto"/>
      </w:pPr>
      <w:r>
        <w:separator/>
      </w:r>
    </w:p>
  </w:footnote>
  <w:footnote w:type="continuationSeparator" w:id="0">
    <w:p w14:paraId="79BB577C" w14:textId="77777777" w:rsidR="00104BB7" w:rsidRDefault="00104BB7" w:rsidP="009B44B8">
      <w:pPr>
        <w:spacing w:after="0" w:line="240" w:lineRule="auto"/>
      </w:pPr>
      <w:r>
        <w:continuationSeparator/>
      </w:r>
    </w:p>
  </w:footnote>
  <w:footnote w:type="continuationNotice" w:id="1">
    <w:p w14:paraId="70A408B8" w14:textId="77777777" w:rsidR="00104BB7" w:rsidRDefault="00104BB7">
      <w:pPr>
        <w:spacing w:after="0" w:line="240" w:lineRule="auto"/>
      </w:pPr>
    </w:p>
  </w:footnote>
  <w:footnote w:id="2">
    <w:p w14:paraId="4B629935" w14:textId="77777777"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539EA" w14:textId="77777777"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6BF4CBB6" wp14:editId="2937FA9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FB827A" w14:textId="77777777" w:rsidR="00241AB4" w:rsidRDefault="00241AB4">
    <w:pPr>
      <w:pStyle w:val="Hlavika"/>
    </w:pPr>
  </w:p>
  <w:p w14:paraId="1AC94C34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CB7E3" w14:textId="77777777"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6395DEF4" wp14:editId="6E579C0B">
          <wp:simplePos x="0" y="0"/>
          <wp:positionH relativeFrom="column">
            <wp:posOffset>199390</wp:posOffset>
          </wp:positionH>
          <wp:positionV relativeFrom="paragraph">
            <wp:posOffset>-141605</wp:posOffset>
          </wp:positionV>
          <wp:extent cx="840740" cy="640080"/>
          <wp:effectExtent l="0" t="0" r="0" b="762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67776E" w14:textId="77777777"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14:paraId="615D6304" w14:textId="77777777"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47A1"/>
    <w:rsid w:val="00005256"/>
    <w:rsid w:val="000258F4"/>
    <w:rsid w:val="000411A6"/>
    <w:rsid w:val="00055EFA"/>
    <w:rsid w:val="0005691C"/>
    <w:rsid w:val="000614E5"/>
    <w:rsid w:val="00062525"/>
    <w:rsid w:val="00071B7E"/>
    <w:rsid w:val="00082BD6"/>
    <w:rsid w:val="0008617C"/>
    <w:rsid w:val="00097523"/>
    <w:rsid w:val="000A634C"/>
    <w:rsid w:val="000B1059"/>
    <w:rsid w:val="000B43C6"/>
    <w:rsid w:val="000E652C"/>
    <w:rsid w:val="000E702A"/>
    <w:rsid w:val="000E7275"/>
    <w:rsid w:val="000F080D"/>
    <w:rsid w:val="000F4E14"/>
    <w:rsid w:val="00104BB7"/>
    <w:rsid w:val="00105536"/>
    <w:rsid w:val="001102AE"/>
    <w:rsid w:val="00113956"/>
    <w:rsid w:val="00153962"/>
    <w:rsid w:val="00154F86"/>
    <w:rsid w:val="00176086"/>
    <w:rsid w:val="0017776D"/>
    <w:rsid w:val="00191276"/>
    <w:rsid w:val="00192598"/>
    <w:rsid w:val="001A2B14"/>
    <w:rsid w:val="001B0639"/>
    <w:rsid w:val="001C57E6"/>
    <w:rsid w:val="001F5248"/>
    <w:rsid w:val="00200B91"/>
    <w:rsid w:val="00201CE5"/>
    <w:rsid w:val="00207678"/>
    <w:rsid w:val="00226F0F"/>
    <w:rsid w:val="00230D01"/>
    <w:rsid w:val="00241AB4"/>
    <w:rsid w:val="0024799D"/>
    <w:rsid w:val="00250DE6"/>
    <w:rsid w:val="00294395"/>
    <w:rsid w:val="00296D3A"/>
    <w:rsid w:val="00297732"/>
    <w:rsid w:val="002B60FE"/>
    <w:rsid w:val="002C3D3A"/>
    <w:rsid w:val="002C5C5C"/>
    <w:rsid w:val="002D0E4B"/>
    <w:rsid w:val="002F3E41"/>
    <w:rsid w:val="00313FE0"/>
    <w:rsid w:val="003377A7"/>
    <w:rsid w:val="00345B8F"/>
    <w:rsid w:val="00362EA7"/>
    <w:rsid w:val="00392EE4"/>
    <w:rsid w:val="003A64CA"/>
    <w:rsid w:val="004211F2"/>
    <w:rsid w:val="00445636"/>
    <w:rsid w:val="0045625F"/>
    <w:rsid w:val="00457D72"/>
    <w:rsid w:val="00472069"/>
    <w:rsid w:val="00481C0C"/>
    <w:rsid w:val="00482166"/>
    <w:rsid w:val="00497F2A"/>
    <w:rsid w:val="004A0DAF"/>
    <w:rsid w:val="00502A66"/>
    <w:rsid w:val="00517659"/>
    <w:rsid w:val="005276D3"/>
    <w:rsid w:val="00542406"/>
    <w:rsid w:val="00544ED4"/>
    <w:rsid w:val="00561D29"/>
    <w:rsid w:val="005653A2"/>
    <w:rsid w:val="005C5CCD"/>
    <w:rsid w:val="005D1E88"/>
    <w:rsid w:val="005F454E"/>
    <w:rsid w:val="006267ED"/>
    <w:rsid w:val="006300A5"/>
    <w:rsid w:val="00634A13"/>
    <w:rsid w:val="006554CC"/>
    <w:rsid w:val="00663AAC"/>
    <w:rsid w:val="00685421"/>
    <w:rsid w:val="00690EA9"/>
    <w:rsid w:val="006A2F40"/>
    <w:rsid w:val="006B047E"/>
    <w:rsid w:val="006B2DD2"/>
    <w:rsid w:val="006D7E89"/>
    <w:rsid w:val="006F1F95"/>
    <w:rsid w:val="006F5FDE"/>
    <w:rsid w:val="00700482"/>
    <w:rsid w:val="00723839"/>
    <w:rsid w:val="00745552"/>
    <w:rsid w:val="00745C3B"/>
    <w:rsid w:val="00766404"/>
    <w:rsid w:val="007867AC"/>
    <w:rsid w:val="00795D25"/>
    <w:rsid w:val="007D1AB3"/>
    <w:rsid w:val="007F432E"/>
    <w:rsid w:val="008007E4"/>
    <w:rsid w:val="00841CA7"/>
    <w:rsid w:val="00852A43"/>
    <w:rsid w:val="00854EC9"/>
    <w:rsid w:val="008A7DBF"/>
    <w:rsid w:val="008B2B2E"/>
    <w:rsid w:val="008B75CA"/>
    <w:rsid w:val="008C6600"/>
    <w:rsid w:val="008C7CCE"/>
    <w:rsid w:val="008D6D01"/>
    <w:rsid w:val="008F2FCC"/>
    <w:rsid w:val="00903622"/>
    <w:rsid w:val="00921A8F"/>
    <w:rsid w:val="00944BAA"/>
    <w:rsid w:val="0094600D"/>
    <w:rsid w:val="0097577B"/>
    <w:rsid w:val="00977107"/>
    <w:rsid w:val="009A73BC"/>
    <w:rsid w:val="009B44B8"/>
    <w:rsid w:val="00A21362"/>
    <w:rsid w:val="00A423D3"/>
    <w:rsid w:val="00A510B8"/>
    <w:rsid w:val="00A63029"/>
    <w:rsid w:val="00A72107"/>
    <w:rsid w:val="00A75F12"/>
    <w:rsid w:val="00A9035D"/>
    <w:rsid w:val="00A91C06"/>
    <w:rsid w:val="00AB37FF"/>
    <w:rsid w:val="00AB531C"/>
    <w:rsid w:val="00AE459B"/>
    <w:rsid w:val="00AF5703"/>
    <w:rsid w:val="00B26191"/>
    <w:rsid w:val="00B333B1"/>
    <w:rsid w:val="00B51F5E"/>
    <w:rsid w:val="00B547D4"/>
    <w:rsid w:val="00B66318"/>
    <w:rsid w:val="00B66F4A"/>
    <w:rsid w:val="00B805E8"/>
    <w:rsid w:val="00B96B79"/>
    <w:rsid w:val="00BA2EAF"/>
    <w:rsid w:val="00BB4FFF"/>
    <w:rsid w:val="00BB6040"/>
    <w:rsid w:val="00BC0120"/>
    <w:rsid w:val="00BE1BC5"/>
    <w:rsid w:val="00BF0466"/>
    <w:rsid w:val="00C571C4"/>
    <w:rsid w:val="00C71AA7"/>
    <w:rsid w:val="00C87E11"/>
    <w:rsid w:val="00CA632D"/>
    <w:rsid w:val="00CB6A3C"/>
    <w:rsid w:val="00CD36EF"/>
    <w:rsid w:val="00D43932"/>
    <w:rsid w:val="00D4438A"/>
    <w:rsid w:val="00D625EA"/>
    <w:rsid w:val="00D71A41"/>
    <w:rsid w:val="00D7761B"/>
    <w:rsid w:val="00D95325"/>
    <w:rsid w:val="00DB3D85"/>
    <w:rsid w:val="00DB5276"/>
    <w:rsid w:val="00E002B9"/>
    <w:rsid w:val="00E0766C"/>
    <w:rsid w:val="00E13E52"/>
    <w:rsid w:val="00E41E1D"/>
    <w:rsid w:val="00E51DDF"/>
    <w:rsid w:val="00E532A7"/>
    <w:rsid w:val="00E939E4"/>
    <w:rsid w:val="00E95604"/>
    <w:rsid w:val="00EA32D5"/>
    <w:rsid w:val="00EE19B3"/>
    <w:rsid w:val="00EF25C9"/>
    <w:rsid w:val="00EF5E5D"/>
    <w:rsid w:val="00F00803"/>
    <w:rsid w:val="00F1080E"/>
    <w:rsid w:val="00F147E9"/>
    <w:rsid w:val="00F27C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1A0D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32A63-0C49-44B6-BAA1-F80A2AEEA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2021-07-09T06:53:00Z</dcterms:created>
  <dcterms:modified xsi:type="dcterms:W3CDTF">2023-06-26T13:20:00Z</dcterms:modified>
</cp:coreProperties>
</file>