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21BF943E"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del w:id="0" w:author="Autor">
        <w:r w:rsidR="00F31806" w:rsidRPr="00087006" w:rsidDel="003E6F25">
          <w:rPr>
            <w:rFonts w:asciiTheme="minorHAnsi" w:hAnsiTheme="minorHAnsi" w:cstheme="minorHAnsi"/>
            <w:b/>
          </w:rPr>
          <w:delText>33 657 000,00</w:delText>
        </w:r>
      </w:del>
      <w:ins w:id="1" w:author="Autor">
        <w:r w:rsidR="003E6F25">
          <w:rPr>
            <w:rFonts w:asciiTheme="minorHAnsi" w:hAnsiTheme="minorHAnsi" w:cstheme="minorHAnsi"/>
            <w:b/>
          </w:rPr>
          <w:t>35 185 022,00</w:t>
        </w:r>
      </w:ins>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496BC4">
      <w:pPr>
        <w:spacing w:before="240" w:after="120" w:line="240" w:lineRule="auto"/>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496BC4">
      <w:pPr>
        <w:spacing w:before="120" w:after="120" w:line="240" w:lineRule="auto"/>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496BC4">
      <w:pPr>
        <w:spacing w:before="120" w:after="120" w:line="240" w:lineRule="auto"/>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w:t>
      </w:r>
      <w:r w:rsidRPr="00F43906">
        <w:rPr>
          <w:rFonts w:asciiTheme="minorHAnsi" w:hAnsiTheme="minorHAnsi" w:cstheme="minorHAnsi"/>
        </w:rPr>
        <w:lastRenderedPageBreak/>
        <w:t xml:space="preserve">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496BC4">
      <w:pPr>
        <w:spacing w:before="120" w:after="120" w:line="240" w:lineRule="auto"/>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2014219D" w:rsidR="00422C02" w:rsidRPr="00F43906" w:rsidRDefault="00F62EE8"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w:t>
      </w:r>
      <w:r w:rsidR="00C61569" w:rsidRPr="00FA2194">
        <w:rPr>
          <w:rFonts w:asciiTheme="minorHAnsi" w:hAnsiTheme="minorHAnsi" w:cstheme="minorHAnsi"/>
        </w:rPr>
        <w:t>odoslaná prostredn</w:t>
      </w:r>
      <w:r w:rsidR="00C61569">
        <w:rPr>
          <w:rFonts w:asciiTheme="minorHAnsi" w:hAnsiTheme="minorHAnsi" w:cstheme="minorHAnsi"/>
        </w:rPr>
        <w:t xml:space="preserve">íctvom verejnej časti ITMS2014+ </w:t>
      </w:r>
      <w:r w:rsidR="00C61569" w:rsidRPr="00FA2194">
        <w:rPr>
          <w:rFonts w:asciiTheme="minorHAnsi" w:hAnsiTheme="minorHAnsi" w:cstheme="minorHAnsi"/>
        </w:rPr>
        <w:t>(rozhodujúci je samotný formulár ŽoNFP bez príloh, prílohy sa overujú pri administratívnom overení podmienok poskytnutia príspevku)</w:t>
      </w:r>
      <w:r w:rsidR="00C61569">
        <w:rPr>
          <w:rFonts w:asciiTheme="minorHAnsi" w:hAnsiTheme="minorHAnsi" w:cstheme="minorHAnsi"/>
        </w:rPr>
        <w:t xml:space="preserve">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1624BF3D" w14:textId="77777777" w:rsidR="00FC0970" w:rsidRDefault="00001977" w:rsidP="00FC097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xml:space="preserve">. </w:t>
      </w:r>
    </w:p>
    <w:p w14:paraId="2779E7BA" w14:textId="5A87D211" w:rsidR="00973488" w:rsidRPr="00FC0970" w:rsidRDefault="00FC0970" w:rsidP="00FC0970">
      <w:pPr>
        <w:pStyle w:val="Odsekzoznamu"/>
        <w:spacing w:before="120" w:after="120"/>
        <w:ind w:left="714"/>
        <w:contextualSpacing w:val="0"/>
        <w:jc w:val="both"/>
        <w:rPr>
          <w:rFonts w:asciiTheme="minorHAnsi" w:hAnsiTheme="minorHAnsi" w:cstheme="minorHAnsi"/>
          <w:sz w:val="22"/>
          <w:szCs w:val="22"/>
        </w:rPr>
      </w:pPr>
      <w:r>
        <w:rPr>
          <w:rFonts w:asciiTheme="minorHAnsi" w:hAnsiTheme="minorHAnsi" w:cstheme="minorHAnsi"/>
          <w:sz w:val="22"/>
          <w:szCs w:val="22"/>
        </w:rPr>
        <w:t>Ž</w:t>
      </w:r>
      <w:r w:rsidR="00001977" w:rsidRPr="00FC0970">
        <w:rPr>
          <w:rFonts w:asciiTheme="minorHAnsi" w:hAnsiTheme="minorHAnsi" w:cstheme="minorHAnsi"/>
          <w:sz w:val="22"/>
          <w:szCs w:val="22"/>
        </w:rPr>
        <w:t xml:space="preserve">iadosť o NFP, vrátane všetkých príloh, </w:t>
      </w:r>
      <w:r>
        <w:rPr>
          <w:rFonts w:asciiTheme="minorHAnsi" w:hAnsiTheme="minorHAnsi" w:cstheme="minorHAnsi"/>
          <w:sz w:val="22"/>
          <w:szCs w:val="22"/>
        </w:rPr>
        <w:t xml:space="preserve">je </w:t>
      </w:r>
      <w:r w:rsidR="00001977" w:rsidRPr="00FC0970">
        <w:rPr>
          <w:rFonts w:asciiTheme="minorHAnsi" w:hAnsiTheme="minorHAnsi" w:cstheme="minorHAnsi"/>
          <w:sz w:val="22"/>
          <w:szCs w:val="22"/>
        </w:rPr>
        <w:t xml:space="preserve">možné doručiť </w:t>
      </w:r>
      <w:r>
        <w:rPr>
          <w:rFonts w:asciiTheme="minorHAnsi" w:hAnsiTheme="minorHAnsi" w:cstheme="minorHAnsi"/>
          <w:sz w:val="22"/>
          <w:szCs w:val="22"/>
        </w:rPr>
        <w:t xml:space="preserve">v listinnej podobe </w:t>
      </w:r>
      <w:r w:rsidR="00001977" w:rsidRPr="00FC0970">
        <w:rPr>
          <w:rFonts w:asciiTheme="minorHAnsi" w:hAnsiTheme="minorHAnsi" w:cstheme="minorHAnsi"/>
          <w:sz w:val="22"/>
          <w:szCs w:val="22"/>
        </w:rPr>
        <w:t>v jednom origináli (vytlačenom po odoslaní prostredníctvom ITMS2014+ a</w:t>
      </w:r>
      <w:r w:rsidR="00504454" w:rsidRPr="00FC0970">
        <w:rPr>
          <w:rFonts w:asciiTheme="minorHAnsi" w:hAnsiTheme="minorHAnsi" w:cstheme="minorHAnsi"/>
          <w:sz w:val="22"/>
          <w:szCs w:val="22"/>
        </w:rPr>
        <w:t> </w:t>
      </w:r>
      <w:r w:rsidR="00001977" w:rsidRPr="00FC0970">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lastRenderedPageBreak/>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126A6B41"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del w:id="2" w:author="Autor">
        <w:r w:rsidRPr="00D131F2" w:rsidDel="00D5637D">
          <w:rPr>
            <w:rFonts w:asciiTheme="minorHAnsi" w:hAnsiTheme="minorHAnsi" w:cstheme="minorHAnsi"/>
          </w:rPr>
          <w:delText>OP TP</w:delText>
        </w:r>
      </w:del>
      <w:ins w:id="3" w:author="Autor">
        <w:r w:rsidR="00D5637D">
          <w:rPr>
            <w:rFonts w:asciiTheme="minorHAnsi" w:hAnsiTheme="minorHAnsi" w:cstheme="minorHAnsi"/>
          </w:rPr>
          <w:t>technickej pomoci</w:t>
        </w:r>
      </w:ins>
      <w:r w:rsidRPr="00D131F2">
        <w:rPr>
          <w:rFonts w:asciiTheme="minorHAnsi" w:hAnsiTheme="minorHAnsi" w:cstheme="minorHAnsi"/>
        </w:rPr>
        <w:t xml:space="preserve"> a iných finančných mechanizmov</w:t>
      </w:r>
    </w:p>
    <w:p w14:paraId="5BB9CF70" w14:textId="586AB23D"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odbor implementácie projektov </w:t>
      </w:r>
      <w:del w:id="4" w:author="Autor">
        <w:r w:rsidRPr="00F43906" w:rsidDel="00334813">
          <w:rPr>
            <w:rFonts w:asciiTheme="minorHAnsi" w:hAnsiTheme="minorHAnsi" w:cstheme="minorHAnsi"/>
          </w:rPr>
          <w:delText xml:space="preserve">OP </w:delText>
        </w:r>
        <w:r w:rsidRPr="00F43906" w:rsidDel="00D5637D">
          <w:rPr>
            <w:rFonts w:asciiTheme="minorHAnsi" w:hAnsiTheme="minorHAnsi" w:cstheme="minorHAnsi"/>
          </w:rPr>
          <w:delText>TP</w:delText>
        </w:r>
      </w:del>
      <w:ins w:id="5" w:author="Autor">
        <w:r w:rsidR="00D5637D">
          <w:rPr>
            <w:rFonts w:asciiTheme="minorHAnsi" w:hAnsiTheme="minorHAnsi" w:cstheme="minorHAnsi"/>
          </w:rPr>
          <w:t>technickej pomoci</w:t>
        </w:r>
      </w:ins>
    </w:p>
    <w:p w14:paraId="0257DE5F" w14:textId="3F5A503D" w:rsidR="00973488" w:rsidRPr="00F43906" w:rsidRDefault="00D91D6C"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Pribinova 4195/25</w:t>
      </w:r>
      <w:r w:rsidR="00973488" w:rsidRPr="00F43906">
        <w:rPr>
          <w:rFonts w:asciiTheme="minorHAnsi" w:hAnsiTheme="minorHAnsi" w:cstheme="minorHAnsi"/>
        </w:rPr>
        <w:t xml:space="preserve"> </w:t>
      </w:r>
    </w:p>
    <w:p w14:paraId="7FFA9E73" w14:textId="06C5039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t>811 0</w:t>
      </w:r>
      <w:r w:rsidR="00D91D6C">
        <w:rPr>
          <w:rFonts w:asciiTheme="minorHAnsi" w:hAnsiTheme="minorHAnsi" w:cstheme="minorHAnsi"/>
        </w:rPr>
        <w:t>9</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4F2759A6" w:rsidR="00973488" w:rsidRPr="00F43906" w:rsidRDefault="00D91D6C"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Pribinova 4195/25</w:t>
      </w:r>
      <w:r w:rsidR="00973488" w:rsidRPr="00F43906">
        <w:rPr>
          <w:rFonts w:asciiTheme="minorHAnsi" w:hAnsiTheme="minorHAnsi" w:cstheme="minorHAnsi"/>
        </w:rPr>
        <w:t xml:space="preserve"> </w:t>
      </w:r>
    </w:p>
    <w:p w14:paraId="14A555B1" w14:textId="33A70C13"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w:t>
      </w:r>
      <w:r w:rsidR="00D91D6C">
        <w:rPr>
          <w:rFonts w:asciiTheme="minorHAnsi" w:hAnsiTheme="minorHAnsi" w:cstheme="minorHAnsi"/>
        </w:rPr>
        <w:t>9</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275AAFF3"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del w:id="6" w:author="Autor">
        <w:r w:rsidRPr="00D131F2" w:rsidDel="00D5637D">
          <w:rPr>
            <w:rFonts w:asciiTheme="minorHAnsi" w:hAnsiTheme="minorHAnsi" w:cstheme="minorHAnsi"/>
          </w:rPr>
          <w:delText>OP TP</w:delText>
        </w:r>
      </w:del>
      <w:ins w:id="7" w:author="Autor">
        <w:r w:rsidR="00D5637D">
          <w:rPr>
            <w:rFonts w:asciiTheme="minorHAnsi" w:hAnsiTheme="minorHAnsi" w:cstheme="minorHAnsi"/>
          </w:rPr>
          <w:t>technickej pomoci</w:t>
        </w:r>
      </w:ins>
      <w:r w:rsidRPr="00D131F2">
        <w:rPr>
          <w:rFonts w:asciiTheme="minorHAnsi" w:hAnsiTheme="minorHAnsi" w:cstheme="minorHAnsi"/>
        </w:rPr>
        <w:t xml:space="preserve"> a iných finančných mechanizmov</w:t>
      </w:r>
    </w:p>
    <w:p w14:paraId="28602483" w14:textId="041C3471"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w:t>
      </w:r>
      <w:del w:id="8" w:author="Autor">
        <w:r w:rsidRPr="00F43906" w:rsidDel="00D6516F">
          <w:rPr>
            <w:rFonts w:asciiTheme="minorHAnsi" w:hAnsiTheme="minorHAnsi" w:cstheme="minorHAnsi"/>
          </w:rPr>
          <w:delText xml:space="preserve">OP </w:delText>
        </w:r>
        <w:r w:rsidRPr="00F43906" w:rsidDel="00D5637D">
          <w:rPr>
            <w:rFonts w:asciiTheme="minorHAnsi" w:hAnsiTheme="minorHAnsi" w:cstheme="minorHAnsi"/>
          </w:rPr>
          <w:delText>TP</w:delText>
        </w:r>
      </w:del>
      <w:ins w:id="9" w:author="Autor">
        <w:r w:rsidR="00D5637D">
          <w:rPr>
            <w:rFonts w:asciiTheme="minorHAnsi" w:hAnsiTheme="minorHAnsi" w:cstheme="minorHAnsi"/>
          </w:rPr>
          <w:t>technickej pomoci</w:t>
        </w:r>
      </w:ins>
      <w:r w:rsidRPr="00F43906">
        <w:rPr>
          <w:rFonts w:asciiTheme="minorHAnsi" w:hAnsiTheme="minorHAnsi" w:cstheme="minorHAnsi"/>
        </w:rPr>
        <w:t xml:space="preserve"> </w:t>
      </w:r>
    </w:p>
    <w:p w14:paraId="0B658A0A" w14:textId="2A86F56B" w:rsidR="00973488" w:rsidRPr="00F43906" w:rsidRDefault="00D91D6C"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Pribinova 4195/25</w:t>
      </w:r>
    </w:p>
    <w:p w14:paraId="516D49F2" w14:textId="1681CC69"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sidR="00D91D6C">
        <w:rPr>
          <w:rFonts w:asciiTheme="minorHAnsi" w:hAnsiTheme="minorHAnsi" w:cstheme="minorHAnsi"/>
        </w:rPr>
        <w:t>9</w:t>
      </w:r>
      <w:r w:rsidRPr="00F43906">
        <w:rPr>
          <w:rFonts w:asciiTheme="minorHAnsi" w:hAnsiTheme="minorHAnsi" w:cstheme="minorHAnsi"/>
        </w:rPr>
        <w:t xml:space="preserve"> Bratislava</w:t>
      </w:r>
    </w:p>
    <w:p w14:paraId="54A9E02B" w14:textId="03B96510" w:rsidR="00B13786" w:rsidRPr="00F43906" w:rsidRDefault="00B13786" w:rsidP="00496BC4">
      <w:pPr>
        <w:spacing w:before="240" w:after="120" w:line="240" w:lineRule="auto"/>
        <w:jc w:val="both"/>
        <w:rPr>
          <w:rFonts w:asciiTheme="minorHAnsi" w:hAnsiTheme="minorHAnsi" w:cstheme="minorHAnsi"/>
        </w:rPr>
      </w:pPr>
      <w:r w:rsidRPr="00F43906">
        <w:rPr>
          <w:rFonts w:asciiTheme="minorHAnsi" w:hAnsiTheme="minorHAnsi" w:cstheme="minorHAnsi"/>
        </w:rPr>
        <w:t xml:space="preserve">Žiadosť o NFP </w:t>
      </w:r>
      <w:r w:rsidR="00D91D6C" w:rsidRPr="00F40FD0">
        <w:rPr>
          <w:rFonts w:asciiTheme="minorHAnsi" w:hAnsiTheme="minorHAnsi" w:cstheme="minorHAnsi"/>
        </w:rPr>
        <w:t xml:space="preserve">je doručená </w:t>
      </w:r>
      <w:r w:rsidR="00D91D6C" w:rsidRPr="00F40FD0">
        <w:rPr>
          <w:rFonts w:asciiTheme="minorHAnsi" w:hAnsiTheme="minorHAnsi" w:cstheme="minorHAnsi"/>
          <w:b/>
        </w:rPr>
        <w:t>riadne</w:t>
      </w:r>
      <w:r w:rsidR="00D91D6C" w:rsidRPr="00F40FD0">
        <w:rPr>
          <w:rFonts w:asciiTheme="minorHAnsi" w:hAnsiTheme="minorHAnsi" w:cstheme="minorHAnsi"/>
        </w:rPr>
        <w:t xml:space="preserve">, ak spĺňa požiadavky na stanovený formát a zaslaný formát umožňuje objektívne posúdenie obsahu ŽoNFP (podmienka nie je splnená najmä v prípadoch, ak nie je ŽoNFP vyplnená v slovenskom alebo </w:t>
      </w:r>
      <w:r w:rsidR="00D91D6C">
        <w:rPr>
          <w:rFonts w:asciiTheme="minorHAnsi" w:hAnsiTheme="minorHAnsi" w:cstheme="minorHAnsi"/>
        </w:rPr>
        <w:t xml:space="preserve">českom </w:t>
      </w:r>
      <w:r w:rsidR="00D91D6C" w:rsidRPr="00F40FD0">
        <w:rPr>
          <w:rFonts w:asciiTheme="minorHAnsi" w:hAnsiTheme="minorHAnsi" w:cstheme="minorHAnsi"/>
        </w:rPr>
        <w:t>jazyku)</w:t>
      </w:r>
      <w:r w:rsidRPr="00F43906">
        <w:rPr>
          <w:rFonts w:asciiTheme="minorHAnsi" w:hAnsiTheme="minorHAnsi" w:cstheme="minorHAnsi"/>
        </w:rPr>
        <w:t xml:space="preserve">. </w:t>
      </w:r>
    </w:p>
    <w:p w14:paraId="1409B4D4" w14:textId="14E672D2" w:rsidR="00B13786" w:rsidRDefault="00B13786" w:rsidP="00496BC4">
      <w:pPr>
        <w:pStyle w:val="Default"/>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496BC4">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424C1779" w14:textId="40CC69C2" w:rsidR="003C2776" w:rsidRPr="00F43906" w:rsidRDefault="003C2776" w:rsidP="00600FE9">
      <w:pPr>
        <w:pStyle w:val="Odsekzoznamu1"/>
        <w:numPr>
          <w:ilvl w:val="1"/>
          <w:numId w:val="1"/>
        </w:numPr>
        <w:spacing w:before="360" w:after="240" w:line="276" w:lineRule="auto"/>
        <w:ind w:left="788" w:hanging="431"/>
        <w:contextualSpacing w:val="0"/>
        <w:rPr>
          <w:rFonts w:asciiTheme="minorHAnsi" w:hAnsiTheme="minorHAnsi" w:cstheme="minorHAnsi"/>
          <w:b/>
        </w:rPr>
      </w:pPr>
      <w:r w:rsidRPr="00F43906">
        <w:rPr>
          <w:rFonts w:asciiTheme="minorHAnsi" w:hAnsiTheme="minorHAnsi" w:cstheme="minorHAnsi"/>
          <w:b/>
        </w:rPr>
        <w:lastRenderedPageBreak/>
        <w:t>Kontaktné údaje poskytovateľa a spôs</w:t>
      </w:r>
      <w:r w:rsidR="00496BC4">
        <w:rPr>
          <w:rFonts w:asciiTheme="minorHAnsi" w:hAnsiTheme="minorHAnsi" w:cstheme="minorHAnsi"/>
          <w:b/>
        </w:rPr>
        <w:t>ob komunikácie s poskytovateľom</w:t>
      </w:r>
    </w:p>
    <w:p w14:paraId="7C2D5E5C" w14:textId="5E563A69"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1621D203" w14:textId="7A66D885" w:rsidR="00AA49FC" w:rsidRPr="00DD1462" w:rsidRDefault="003A2C31" w:rsidP="00DD1462">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 </w:t>
      </w:r>
      <w:r w:rsidR="009C07CA" w:rsidRPr="00DD1462">
        <w:rPr>
          <w:rFonts w:asciiTheme="minorHAnsi" w:hAnsiTheme="minorHAnsi" w:cstheme="minorHAnsi"/>
          <w:sz w:val="22"/>
          <w:szCs w:val="22"/>
        </w:rPr>
        <w:t>02/2092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84DF51"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del w:id="10" w:author="Autor">
        <w:r w:rsidR="00D131F2" w:rsidRPr="00D131F2" w:rsidDel="00D5637D">
          <w:rPr>
            <w:rFonts w:asciiTheme="minorHAnsi" w:hAnsiTheme="minorHAnsi" w:cstheme="minorHAnsi"/>
            <w:sz w:val="22"/>
            <w:szCs w:val="22"/>
          </w:rPr>
          <w:delText>OP TP</w:delText>
        </w:r>
      </w:del>
      <w:ins w:id="11" w:author="Autor">
        <w:r w:rsidR="00D5637D">
          <w:rPr>
            <w:rFonts w:asciiTheme="minorHAnsi" w:hAnsiTheme="minorHAnsi" w:cstheme="minorHAnsi"/>
            <w:sz w:val="22"/>
            <w:szCs w:val="22"/>
          </w:rPr>
          <w:t>technickej pomoci</w:t>
        </w:r>
      </w:ins>
      <w:r w:rsidR="00D131F2" w:rsidRPr="00D131F2">
        <w:rPr>
          <w:rFonts w:asciiTheme="minorHAnsi" w:hAnsiTheme="minorHAnsi" w:cstheme="minorHAnsi"/>
          <w:sz w:val="22"/>
          <w:szCs w:val="22"/>
        </w:rPr>
        <w:t xml:space="preserve"> a iných finančných mechanizmov</w:t>
      </w:r>
    </w:p>
    <w:p w14:paraId="676AEF61" w14:textId="40CAEF94"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w:t>
      </w:r>
      <w:del w:id="12" w:author="Autor">
        <w:r w:rsidRPr="00DB0B10" w:rsidDel="00D5637D">
          <w:rPr>
            <w:rFonts w:asciiTheme="minorHAnsi" w:eastAsiaTheme="minorHAnsi" w:hAnsiTheme="minorHAnsi" w:cstheme="minorHAnsi"/>
            <w:sz w:val="22"/>
            <w:szCs w:val="22"/>
          </w:rPr>
          <w:delText>OP TP</w:delText>
        </w:r>
      </w:del>
      <w:ins w:id="13" w:author="Autor">
        <w:r w:rsidR="00D5637D">
          <w:rPr>
            <w:rFonts w:asciiTheme="minorHAnsi" w:eastAsiaTheme="minorHAnsi" w:hAnsiTheme="minorHAnsi" w:cstheme="minorHAnsi"/>
            <w:sz w:val="22"/>
            <w:szCs w:val="22"/>
          </w:rPr>
          <w:t>technickej pomoci</w:t>
        </w:r>
      </w:ins>
      <w:r w:rsidRPr="00DB0B10">
        <w:rPr>
          <w:rFonts w:asciiTheme="minorHAnsi" w:eastAsiaTheme="minorHAnsi" w:hAnsiTheme="minorHAnsi" w:cstheme="minorHAnsi"/>
          <w:sz w:val="22"/>
          <w:szCs w:val="22"/>
        </w:rPr>
        <w:t xml:space="preserve"> </w:t>
      </w:r>
    </w:p>
    <w:p w14:paraId="0C6E38DA" w14:textId="568D71FB" w:rsidR="003A2C31" w:rsidRPr="004F57F6" w:rsidRDefault="00D91D6C" w:rsidP="00CD4E2E">
      <w:pPr>
        <w:pStyle w:val="Default"/>
        <w:spacing w:before="120" w:after="120"/>
        <w:ind w:left="709"/>
        <w:contextualSpacing/>
        <w:rPr>
          <w:rFonts w:asciiTheme="minorHAnsi" w:eastAsiaTheme="minorHAnsi" w:hAnsiTheme="minorHAnsi" w:cstheme="minorHAnsi"/>
          <w:sz w:val="22"/>
          <w:szCs w:val="22"/>
        </w:rPr>
      </w:pPr>
      <w:r w:rsidRPr="00087006">
        <w:rPr>
          <w:rFonts w:asciiTheme="minorHAnsi" w:hAnsiTheme="minorHAnsi" w:cstheme="minorHAnsi"/>
          <w:sz w:val="22"/>
          <w:szCs w:val="22"/>
        </w:rPr>
        <w:t>Pribinova 4195/25</w:t>
      </w:r>
      <w:r w:rsidR="00776A84" w:rsidRPr="00EE18EE">
        <w:rPr>
          <w:rFonts w:asciiTheme="minorHAnsi" w:hAnsiTheme="minorHAnsi" w:cstheme="minorHAnsi"/>
          <w:sz w:val="22"/>
          <w:szCs w:val="22"/>
        </w:rPr>
        <w:t xml:space="preserve"> </w:t>
      </w:r>
    </w:p>
    <w:p w14:paraId="7B87CA26" w14:textId="0B5A9A34"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w:t>
      </w:r>
      <w:r w:rsidR="00D91D6C">
        <w:rPr>
          <w:rFonts w:asciiTheme="minorHAnsi" w:eastAsiaTheme="minorHAnsi" w:hAnsiTheme="minorHAnsi" w:cstheme="minorHAnsi"/>
          <w:sz w:val="22"/>
          <w:szCs w:val="22"/>
        </w:rPr>
        <w:t>9</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5EAD54AD"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del w:id="14" w:author="Autor">
        <w:r w:rsidR="00D131F2" w:rsidRPr="00D131F2" w:rsidDel="00D5637D">
          <w:rPr>
            <w:rFonts w:asciiTheme="minorHAnsi" w:hAnsiTheme="minorHAnsi" w:cstheme="minorHAnsi"/>
            <w:sz w:val="22"/>
            <w:szCs w:val="22"/>
          </w:rPr>
          <w:delText>OP TP</w:delText>
        </w:r>
      </w:del>
      <w:ins w:id="15" w:author="Autor">
        <w:r w:rsidR="00D5637D">
          <w:rPr>
            <w:rFonts w:asciiTheme="minorHAnsi" w:hAnsiTheme="minorHAnsi" w:cstheme="minorHAnsi"/>
            <w:sz w:val="22"/>
            <w:szCs w:val="22"/>
          </w:rPr>
          <w:t>technickej pomoci</w:t>
        </w:r>
      </w:ins>
      <w:r w:rsidR="00D131F2" w:rsidRPr="00D131F2">
        <w:rPr>
          <w:rFonts w:asciiTheme="minorHAnsi" w:hAnsiTheme="minorHAnsi" w:cstheme="minorHAnsi"/>
          <w:sz w:val="22"/>
          <w:szCs w:val="22"/>
        </w:rPr>
        <w:t xml:space="preserve"> a iných finančných mechanizmov</w:t>
      </w:r>
    </w:p>
    <w:p w14:paraId="4782F652" w14:textId="7F896F51"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w:t>
      </w:r>
      <w:del w:id="16" w:author="Autor">
        <w:r w:rsidRPr="00F43906" w:rsidDel="00D5637D">
          <w:rPr>
            <w:rFonts w:asciiTheme="minorHAnsi" w:eastAsiaTheme="minorHAnsi" w:hAnsiTheme="minorHAnsi" w:cstheme="minorHAnsi"/>
            <w:sz w:val="22"/>
            <w:szCs w:val="22"/>
          </w:rPr>
          <w:delText>OP TP</w:delText>
        </w:r>
      </w:del>
      <w:ins w:id="17" w:author="Autor">
        <w:r w:rsidR="00D5637D">
          <w:rPr>
            <w:rFonts w:asciiTheme="minorHAnsi" w:eastAsiaTheme="minorHAnsi" w:hAnsiTheme="minorHAnsi" w:cstheme="minorHAnsi"/>
            <w:sz w:val="22"/>
            <w:szCs w:val="22"/>
          </w:rPr>
          <w:t>technickej pomoci</w:t>
        </w:r>
      </w:ins>
      <w:r w:rsidRPr="00F43906">
        <w:rPr>
          <w:rFonts w:asciiTheme="minorHAnsi" w:eastAsiaTheme="minorHAnsi" w:hAnsiTheme="minorHAnsi" w:cstheme="minorHAnsi"/>
          <w:sz w:val="22"/>
          <w:szCs w:val="22"/>
        </w:rPr>
        <w:t xml:space="preserve"> </w:t>
      </w:r>
    </w:p>
    <w:p w14:paraId="063075F1" w14:textId="2DDA8593" w:rsidR="003A2C31" w:rsidRPr="004F57F6" w:rsidRDefault="00D91D6C" w:rsidP="00CD4E2E">
      <w:pPr>
        <w:pStyle w:val="Default"/>
        <w:spacing w:before="120" w:after="120"/>
        <w:ind w:left="709"/>
        <w:contextualSpacing/>
        <w:rPr>
          <w:rFonts w:asciiTheme="minorHAnsi" w:eastAsiaTheme="minorHAnsi" w:hAnsiTheme="minorHAnsi" w:cstheme="minorHAnsi"/>
          <w:sz w:val="22"/>
          <w:szCs w:val="22"/>
        </w:rPr>
      </w:pPr>
      <w:r w:rsidRPr="00087006">
        <w:rPr>
          <w:rFonts w:asciiTheme="minorHAnsi" w:hAnsiTheme="minorHAnsi" w:cstheme="minorHAnsi"/>
          <w:sz w:val="22"/>
          <w:szCs w:val="22"/>
        </w:rPr>
        <w:t>Pribinova 4195/25</w:t>
      </w:r>
      <w:r w:rsidR="003A2C31" w:rsidRPr="00EE18EE">
        <w:rPr>
          <w:rFonts w:asciiTheme="minorHAnsi" w:eastAsiaTheme="minorHAnsi" w:hAnsiTheme="minorHAnsi" w:cstheme="minorHAnsi"/>
          <w:sz w:val="22"/>
          <w:szCs w:val="22"/>
        </w:rPr>
        <w:t xml:space="preserve"> </w:t>
      </w:r>
    </w:p>
    <w:p w14:paraId="0C296357" w14:textId="33431339"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D91D6C">
        <w:rPr>
          <w:rFonts w:asciiTheme="minorHAnsi" w:eastAsiaTheme="minorHAnsi" w:hAnsiTheme="minorHAnsi" w:cstheme="minorHAnsi"/>
          <w:sz w:val="22"/>
          <w:szCs w:val="22"/>
        </w:rPr>
        <w:t>9</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6586C1DE" w:rsidR="008F1477" w:rsidRPr="00230311"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ojených do implementácie EŠIF v</w:t>
      </w:r>
      <w:r w:rsidR="00496BC4">
        <w:rPr>
          <w:rFonts w:asciiTheme="minorHAnsi" w:hAnsiTheme="minorHAnsi" w:cstheme="minorHAnsi"/>
        </w:rPr>
        <w:t> programovom období 2014 – </w:t>
      </w:r>
      <w:r w:rsidRPr="00230311">
        <w:rPr>
          <w:rFonts w:asciiTheme="minorHAnsi" w:hAnsiTheme="minorHAnsi" w:cstheme="minorHAnsi"/>
        </w:rPr>
        <w:t xml:space="preserve">2020. </w:t>
      </w:r>
    </w:p>
    <w:p w14:paraId="2FDE1E9C" w14:textId="3FE3018E" w:rsidR="00312228" w:rsidRPr="00330465"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sidR="00855E14" w:rsidRPr="00855E14">
        <w:rPr>
          <w:rFonts w:asciiTheme="minorHAnsi" w:hAnsiTheme="minorHAnsi" w:cstheme="minorHAnsi"/>
        </w:rPr>
        <w:t>489 z 8. septembra 2021 k</w:t>
      </w:r>
      <w:r w:rsidR="00DB0001">
        <w:rPr>
          <w:rFonts w:asciiTheme="minorHAnsi" w:hAnsiTheme="minorHAnsi" w:cstheme="minorHAnsi"/>
        </w:rPr>
        <w:t> </w:t>
      </w:r>
      <w:r w:rsidR="00855E14" w:rsidRPr="00855E14">
        <w:rPr>
          <w:rFonts w:asciiTheme="minorHAnsi" w:hAnsiTheme="minorHAnsi" w:cstheme="minorHAnsi"/>
        </w:rPr>
        <w:t>Prehodnoteniu a</w:t>
      </w:r>
      <w:r w:rsidR="00855E14">
        <w:rPr>
          <w:rFonts w:asciiTheme="minorHAnsi" w:hAnsiTheme="minorHAnsi" w:cstheme="minorHAnsi"/>
        </w:rPr>
        <w:t> </w:t>
      </w:r>
      <w:r w:rsidR="00855E14" w:rsidRPr="00855E14">
        <w:rPr>
          <w:rFonts w:asciiTheme="minorHAnsi" w:hAnsiTheme="minorHAnsi" w:cstheme="minorHAnsi"/>
        </w:rPr>
        <w:t>aktualizácii</w:t>
      </w:r>
      <w:r w:rsidR="00855E14">
        <w:rPr>
          <w:rFonts w:asciiTheme="minorHAnsi" w:hAnsiTheme="minorHAnsi" w:cstheme="minorHAnsi"/>
        </w:rPr>
        <w:t xml:space="preserve"> </w:t>
      </w:r>
      <w:r w:rsidRPr="00495F16">
        <w:rPr>
          <w:rFonts w:asciiTheme="minorHAnsi" w:hAnsiTheme="minorHAnsi" w:cstheme="minorHAnsi"/>
        </w:rPr>
        <w:t xml:space="preserve">počtu administratívnych kapacít  pre </w:t>
      </w:r>
      <w:r w:rsidR="008053EC" w:rsidRPr="008053EC">
        <w:rPr>
          <w:rFonts w:asciiTheme="minorHAnsi" w:hAnsiTheme="minorHAnsi" w:cstheme="minorHAnsi"/>
        </w:rPr>
        <w:t>európske štrukturálne a investičné fondy</w:t>
      </w:r>
      <w:r>
        <w:rPr>
          <w:rFonts w:asciiTheme="minorHAnsi" w:hAnsiTheme="minorHAnsi" w:cstheme="minorHAnsi"/>
        </w:rPr>
        <w:t xml:space="preserve"> </w:t>
      </w:r>
      <w:r w:rsidRPr="00495F16">
        <w:rPr>
          <w:rFonts w:asciiTheme="minorHAnsi" w:hAnsiTheme="minorHAnsi" w:cstheme="minorHAnsi"/>
        </w:rPr>
        <w:t>v programovom období 2014 – 2020</w:t>
      </w:r>
      <w:r w:rsidR="00855E14">
        <w:rPr>
          <w:rFonts w:asciiTheme="minorHAnsi" w:hAnsiTheme="minorHAnsi" w:cstheme="minorHAnsi"/>
        </w:rPr>
        <w:t xml:space="preserve"> </w:t>
      </w:r>
      <w:r w:rsidR="00855E14" w:rsidRPr="00855E14">
        <w:rPr>
          <w:rFonts w:asciiTheme="minorHAnsi" w:hAnsiTheme="minorHAnsi" w:cstheme="minorHAnsi"/>
        </w:rPr>
        <w:t>a k návrhu na zmenu niektorých uznesení vlády Slovenskej republiky</w:t>
      </w:r>
      <w:r w:rsidRPr="00495F16">
        <w:rPr>
          <w:rFonts w:asciiTheme="minorHAnsi" w:hAnsiTheme="minorHAnsi" w:cstheme="minorHAnsi"/>
        </w:rPr>
        <w:t>.</w:t>
      </w:r>
      <w:r w:rsidR="00717DDF">
        <w:rPr>
          <w:rFonts w:asciiTheme="minorHAnsi" w:hAnsiTheme="minorHAnsi" w:cstheme="minorHAnsi"/>
        </w:rPr>
        <w:t xml:space="preserve"> Pri aktivitách do obdobia platnosti uvedeného uznesenia je potrebné vychádzať z </w:t>
      </w:r>
      <w:r w:rsidR="00717DDF" w:rsidRPr="00330465">
        <w:rPr>
          <w:rFonts w:asciiTheme="minorHAnsi" w:hAnsiTheme="minorHAnsi" w:cstheme="minorHAnsi"/>
        </w:rPr>
        <w:t xml:space="preserve">predchádzajúceho uznesenia </w:t>
      </w:r>
      <w:r w:rsidR="00717DDF" w:rsidRPr="00330465">
        <w:t>vlády Slovenskej republiky č. 181 z</w:t>
      </w:r>
      <w:r w:rsidR="00600FE9">
        <w:t> </w:t>
      </w:r>
      <w:r w:rsidR="00717DDF" w:rsidRPr="00330465">
        <w:t>11. apríla 2017 k analýze stavu a určeniu počtu administratívnych kapacít  pre EŠIF 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49FD7F41"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w:t>
      </w:r>
      <w:r w:rsidR="003D5017">
        <w:rPr>
          <w:rFonts w:asciiTheme="minorHAnsi" w:hAnsiTheme="minorHAnsi" w:cstheme="minorHAnsi"/>
          <w:sz w:val="22"/>
          <w:szCs w:val="22"/>
        </w:rPr>
        <w:t>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3D5017">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68302C66" w14:textId="01234B12" w:rsidR="003D5017"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p>
    <w:p w14:paraId="5AD2DD43" w14:textId="77777777" w:rsidR="003D5017" w:rsidRDefault="0040122A" w:rsidP="003D5017">
      <w:pPr>
        <w:pStyle w:val="Odsekzoznamu"/>
        <w:numPr>
          <w:ilvl w:val="0"/>
          <w:numId w:val="44"/>
        </w:numPr>
        <w:spacing w:before="120" w:after="120"/>
        <w:ind w:left="1559" w:hanging="357"/>
        <w:jc w:val="both"/>
        <w:rPr>
          <w:rFonts w:asciiTheme="minorHAnsi" w:hAnsiTheme="minorHAnsi" w:cstheme="minorHAnsi"/>
          <w:sz w:val="22"/>
          <w:szCs w:val="22"/>
        </w:rPr>
      </w:pPr>
      <w:r w:rsidRPr="00F43906">
        <w:rPr>
          <w:rFonts w:asciiTheme="minorHAnsi" w:hAnsiTheme="minorHAnsi" w:cstheme="minorHAnsi"/>
          <w:sz w:val="22"/>
          <w:szCs w:val="22"/>
        </w:rPr>
        <w:t xml:space="preserve">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p>
    <w:p w14:paraId="1BF92AD5" w14:textId="1B20F7E5" w:rsidR="0040122A" w:rsidRPr="00F43906" w:rsidRDefault="00BC6F9E" w:rsidP="003D5017">
      <w:pPr>
        <w:pStyle w:val="Odsekzoznamu"/>
        <w:numPr>
          <w:ilvl w:val="0"/>
          <w:numId w:val="44"/>
        </w:numPr>
        <w:spacing w:before="120" w:after="120"/>
        <w:ind w:left="1560"/>
        <w:contextualSpacing w:val="0"/>
        <w:jc w:val="both"/>
        <w:rPr>
          <w:rFonts w:asciiTheme="minorHAnsi" w:hAnsiTheme="minorHAnsi" w:cstheme="minorHAnsi"/>
          <w:sz w:val="22"/>
          <w:szCs w:val="22"/>
        </w:rPr>
      </w:pPr>
      <w:r>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2051E1C1"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4698">
        <w:rPr>
          <w:rFonts w:asciiTheme="minorHAnsi" w:hAnsiTheme="minorHAnsi" w:cstheme="minorHAnsi"/>
          <w:color w:val="000000"/>
          <w:sz w:val="22"/>
          <w:szCs w:val="22"/>
        </w:rPr>
        <w:t>e</w:t>
      </w:r>
      <w:r w:rsidR="00CD1A3F" w:rsidRPr="00F43906">
        <w:rPr>
          <w:rFonts w:asciiTheme="minorHAnsi" w:hAnsiTheme="minorHAnsi" w:cstheme="minorHAnsi"/>
          <w:color w:val="000000"/>
          <w:sz w:val="22"/>
          <w:szCs w:val="22"/>
        </w:rPr>
        <w:t xml:space="preserve"> pri verejnom obstarávaní a verejnej dražbe</w:t>
      </w:r>
    </w:p>
    <w:p w14:paraId="736C559A" w14:textId="004E5BC5"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00614698">
        <w:rPr>
          <w:rFonts w:asciiTheme="minorHAnsi" w:hAnsiTheme="minorHAnsi" w:cstheme="minorHAnsi"/>
          <w:sz w:val="22"/>
          <w:szCs w:val="22"/>
        </w:rPr>
        <w:t xml:space="preserve">splnenie </w:t>
      </w:r>
      <w:r w:rsidRPr="00F43906">
        <w:rPr>
          <w:rFonts w:asciiTheme="minorHAnsi" w:hAnsiTheme="minorHAnsi" w:cstheme="minorHAnsi"/>
          <w:i/>
          <w:sz w:val="22"/>
          <w:szCs w:val="22"/>
        </w:rPr>
        <w:t>podmienk</w:t>
      </w:r>
      <w:r w:rsidR="00614698">
        <w:rPr>
          <w:rFonts w:asciiTheme="minorHAnsi" w:hAnsiTheme="minorHAnsi" w:cstheme="minorHAnsi"/>
          <w:i/>
          <w:sz w:val="22"/>
          <w:szCs w:val="22"/>
        </w:rPr>
        <w:t>y</w:t>
      </w:r>
      <w:r w:rsidRPr="00F43906">
        <w:rPr>
          <w:rFonts w:asciiTheme="minorHAnsi" w:hAnsiTheme="minorHAnsi" w:cstheme="minorHAnsi"/>
          <w:i/>
          <w:sz w:val="22"/>
          <w:szCs w:val="22"/>
        </w:rPr>
        <w:t xml:space="preserve">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400D94A9"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4F0117">
        <w:rPr>
          <w:rFonts w:asciiTheme="minorHAnsi" w:hAnsiTheme="minorHAnsi" w:cstheme="minorHAnsi"/>
          <w:i/>
          <w:sz w:val="22"/>
          <w:szCs w:val="22"/>
        </w:rPr>
        <w:t xml:space="preserve">preukázanie </w:t>
      </w:r>
      <w:r w:rsidR="00614698">
        <w:rPr>
          <w:rFonts w:asciiTheme="minorHAnsi" w:hAnsiTheme="minorHAnsi" w:cstheme="minorHAnsi"/>
          <w:i/>
          <w:sz w:val="22"/>
          <w:szCs w:val="22"/>
        </w:rPr>
        <w:t>splneni</w:t>
      </w:r>
      <w:r w:rsidR="004F0117">
        <w:rPr>
          <w:rFonts w:asciiTheme="minorHAnsi" w:hAnsiTheme="minorHAnsi" w:cstheme="minorHAnsi"/>
          <w:i/>
          <w:sz w:val="22"/>
          <w:szCs w:val="22"/>
        </w:rPr>
        <w:t>a tejto</w:t>
      </w:r>
      <w:r w:rsidR="00614698">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614698">
        <w:rPr>
          <w:rFonts w:asciiTheme="minorHAnsi" w:hAnsiTheme="minorHAnsi" w:cstheme="minorHAnsi"/>
          <w:i/>
          <w:sz w:val="22"/>
          <w:szCs w:val="22"/>
        </w:rPr>
        <w:t>y</w:t>
      </w:r>
      <w:r w:rsidR="004F0117">
        <w:rPr>
          <w:rFonts w:asciiTheme="minorHAnsi" w:hAnsiTheme="minorHAnsi" w:cstheme="minorHAnsi"/>
          <w:i/>
          <w:sz w:val="22"/>
          <w:szCs w:val="22"/>
        </w:rPr>
        <w:t xml:space="preserve"> poskytnutia príspevku</w:t>
      </w:r>
      <w:r w:rsidRPr="00230311">
        <w:rPr>
          <w:rFonts w:asciiTheme="minorHAnsi" w:hAnsiTheme="minorHAnsi" w:cstheme="minorHAnsi"/>
          <w:i/>
          <w:sz w:val="22"/>
          <w:szCs w:val="22"/>
        </w:rPr>
        <w:t xml:space="preserve"> sa </w:t>
      </w:r>
      <w:r w:rsidR="004F0117">
        <w:rPr>
          <w:rFonts w:asciiTheme="minorHAnsi" w:hAnsiTheme="minorHAnsi" w:cstheme="minorHAnsi"/>
          <w:i/>
          <w:sz w:val="22"/>
          <w:szCs w:val="22"/>
        </w:rPr>
        <w:t xml:space="preserve">od </w:t>
      </w:r>
      <w:r w:rsidRPr="00230311">
        <w:rPr>
          <w:rFonts w:asciiTheme="minorHAnsi" w:hAnsiTheme="minorHAnsi" w:cstheme="minorHAnsi"/>
          <w:i/>
          <w:sz w:val="22"/>
          <w:szCs w:val="22"/>
        </w:rPr>
        <w:t>žiadateľa</w:t>
      </w:r>
      <w:r w:rsidR="004F0117">
        <w:rPr>
          <w:rFonts w:asciiTheme="minorHAnsi" w:hAnsiTheme="minorHAnsi" w:cstheme="minorHAnsi"/>
          <w:i/>
          <w:sz w:val="22"/>
          <w:szCs w:val="22"/>
        </w:rPr>
        <w:t xml:space="preserve"> nevyžaduje</w:t>
      </w:r>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027A38B3"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r w:rsidR="004364D5">
        <w:rPr>
          <w:rFonts w:asciiTheme="minorHAnsi" w:hAnsiTheme="minorHAnsi" w:cstheme="minorHAnsi"/>
          <w:sz w:val="22"/>
          <w:szCs w:val="22"/>
          <w:u w:val="single"/>
        </w:rPr>
        <w:t xml:space="preserve"> projektu</w:t>
      </w:r>
      <w:r w:rsidRPr="00F43906">
        <w:rPr>
          <w:rFonts w:asciiTheme="minorHAnsi" w:hAnsiTheme="minorHAnsi" w:cstheme="minorHAnsi"/>
          <w:sz w:val="22"/>
          <w:szCs w:val="22"/>
          <w:u w:val="single"/>
        </w:rPr>
        <w: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2EE6BD9B"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lastRenderedPageBreak/>
        <w:t>Oprávnené na poskytnutie príspevku sú výlučne projekty, ktoré svojimi aktivitami spadajú do</w:t>
      </w:r>
      <w:r w:rsidR="00DB0001">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w:t>
      </w:r>
      <w:r w:rsidR="00DB0001">
        <w:rPr>
          <w:rFonts w:asciiTheme="minorHAnsi" w:hAnsiTheme="minorHAnsi" w:cstheme="minorHAnsi"/>
          <w:b/>
          <w:sz w:val="22"/>
          <w:szCs w:val="22"/>
        </w:rPr>
        <w:t> </w:t>
      </w:r>
      <w:r w:rsidRPr="00F43906">
        <w:rPr>
          <w:rFonts w:asciiTheme="minorHAnsi" w:hAnsiTheme="minorHAnsi" w:cstheme="minorHAnsi"/>
          <w:b/>
          <w:sz w:val="22"/>
          <w:szCs w:val="22"/>
        </w:rPr>
        <w:t>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48793627" w:rsidR="006A516A" w:rsidRPr="00F43906" w:rsidRDefault="006A516A" w:rsidP="006A516A">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00F117A3">
        <w:rPr>
          <w:rFonts w:asciiTheme="minorHAnsi" w:eastAsiaTheme="minorHAnsi" w:hAnsiTheme="minorHAnsi"/>
          <w:b/>
          <w:color w:val="000000"/>
          <w:sz w:val="22"/>
          <w:szCs w:val="22"/>
          <w:lang w:eastAsia="en-US"/>
        </w:rPr>
        <w:t xml:space="preserve"> </w:t>
      </w:r>
      <w:r w:rsidRPr="00CD0EF3">
        <w:rPr>
          <w:rFonts w:asciiTheme="minorHAnsi" w:eastAsiaTheme="minorHAnsi" w:hAnsiTheme="minorHAnsi"/>
          <w:b/>
          <w:color w:val="000000"/>
          <w:sz w:val="22"/>
          <w:szCs w:val="22"/>
          <w:lang w:eastAsia="en-US"/>
        </w:rPr>
        <w:t xml:space="preserve">od 01. </w:t>
      </w:r>
      <w:r w:rsidR="00F117A3">
        <w:rPr>
          <w:rFonts w:asciiTheme="minorHAnsi" w:eastAsiaTheme="minorHAnsi" w:hAnsiTheme="minorHAnsi"/>
          <w:b/>
          <w:color w:val="000000"/>
          <w:sz w:val="22"/>
          <w:szCs w:val="22"/>
          <w:lang w:eastAsia="en-US"/>
        </w:rPr>
        <w:t>0</w:t>
      </w:r>
      <w:del w:id="18" w:author="Autor">
        <w:r w:rsidR="004364D5" w:rsidDel="00D5637D">
          <w:rPr>
            <w:rFonts w:asciiTheme="minorHAnsi" w:eastAsiaTheme="minorHAnsi" w:hAnsiTheme="minorHAnsi"/>
            <w:b/>
            <w:color w:val="000000"/>
            <w:sz w:val="22"/>
            <w:szCs w:val="22"/>
            <w:lang w:eastAsia="en-US"/>
          </w:rPr>
          <w:delText>4</w:delText>
        </w:r>
      </w:del>
      <w:ins w:id="19" w:author="Autor">
        <w:r w:rsidR="00D5637D">
          <w:rPr>
            <w:rFonts w:asciiTheme="minorHAnsi" w:eastAsiaTheme="minorHAnsi" w:hAnsiTheme="minorHAnsi"/>
            <w:b/>
            <w:color w:val="000000"/>
            <w:sz w:val="22"/>
            <w:szCs w:val="22"/>
            <w:lang w:eastAsia="en-US"/>
          </w:rPr>
          <w:t>7</w:t>
        </w:r>
      </w:ins>
      <w:r w:rsidRPr="00CD0EF3">
        <w:rPr>
          <w:rFonts w:asciiTheme="minorHAnsi" w:eastAsiaTheme="minorHAnsi" w:hAnsiTheme="minorHAnsi"/>
          <w:b/>
          <w:color w:val="000000"/>
          <w:sz w:val="22"/>
          <w:szCs w:val="22"/>
          <w:lang w:eastAsia="en-US"/>
        </w:rPr>
        <w:t>. 20</w:t>
      </w:r>
      <w:r w:rsidR="00F117A3">
        <w:rPr>
          <w:rFonts w:asciiTheme="minorHAnsi" w:eastAsiaTheme="minorHAnsi" w:hAnsiTheme="minorHAnsi"/>
          <w:b/>
          <w:color w:val="000000"/>
          <w:sz w:val="22"/>
          <w:szCs w:val="22"/>
          <w:lang w:eastAsia="en-US"/>
        </w:rPr>
        <w:t>22</w:t>
      </w:r>
      <w:r>
        <w:rPr>
          <w:rFonts w:asciiTheme="minorHAnsi" w:eastAsiaTheme="minorHAnsi" w:hAnsiTheme="minorHAnsi"/>
          <w:b/>
          <w:color w:val="000000"/>
          <w:sz w:val="22"/>
          <w:szCs w:val="22"/>
          <w:lang w:eastAsia="en-US"/>
        </w:rPr>
        <w:t xml:space="preserve"> </w:t>
      </w:r>
      <w:r w:rsidR="00F117A3">
        <w:rPr>
          <w:rFonts w:asciiTheme="minorHAnsi" w:hAnsiTheme="minorHAnsi" w:cstheme="minorHAnsi"/>
          <w:color w:val="000000"/>
          <w:sz w:val="22"/>
          <w:szCs w:val="22"/>
        </w:rPr>
        <w:t>a</w:t>
      </w:r>
      <w:r w:rsidR="00F4661D">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ukončiť </w:t>
      </w:r>
      <w:r w:rsidRPr="00F43906">
        <w:rPr>
          <w:rFonts w:asciiTheme="minorHAnsi" w:hAnsiTheme="minorHAnsi" w:cstheme="minorHAnsi"/>
          <w:b/>
          <w:color w:val="000000"/>
          <w:sz w:val="22"/>
          <w:szCs w:val="22"/>
        </w:rPr>
        <w:t xml:space="preserve">najneskôr do </w:t>
      </w:r>
      <w:r w:rsidRPr="00F117A3">
        <w:rPr>
          <w:rFonts w:asciiTheme="minorHAnsi" w:hAnsiTheme="minorHAnsi" w:cstheme="minorHAnsi"/>
          <w:b/>
          <w:color w:val="000000"/>
          <w:sz w:val="22"/>
          <w:szCs w:val="22"/>
        </w:rPr>
        <w:t>3</w:t>
      </w:r>
      <w:del w:id="20" w:author="Autor">
        <w:r w:rsidR="004364D5" w:rsidDel="00D5637D">
          <w:rPr>
            <w:rFonts w:asciiTheme="minorHAnsi" w:hAnsiTheme="minorHAnsi" w:cstheme="minorHAnsi"/>
            <w:b/>
            <w:color w:val="000000"/>
            <w:sz w:val="22"/>
            <w:szCs w:val="22"/>
          </w:rPr>
          <w:delText>0</w:delText>
        </w:r>
      </w:del>
      <w:ins w:id="21" w:author="Autor">
        <w:r w:rsidR="00D5637D">
          <w:rPr>
            <w:rFonts w:asciiTheme="minorHAnsi" w:hAnsiTheme="minorHAnsi" w:cstheme="minorHAnsi"/>
            <w:b/>
            <w:color w:val="000000"/>
            <w:sz w:val="22"/>
            <w:szCs w:val="22"/>
          </w:rPr>
          <w:t>1</w:t>
        </w:r>
      </w:ins>
      <w:r w:rsidRPr="00F117A3">
        <w:rPr>
          <w:rFonts w:asciiTheme="minorHAnsi" w:hAnsiTheme="minorHAnsi" w:cstheme="minorHAnsi"/>
          <w:b/>
          <w:color w:val="000000"/>
          <w:sz w:val="22"/>
          <w:szCs w:val="22"/>
        </w:rPr>
        <w:t xml:space="preserve">. </w:t>
      </w:r>
      <w:r w:rsidR="00F117A3">
        <w:rPr>
          <w:rFonts w:asciiTheme="minorHAnsi" w:hAnsiTheme="minorHAnsi" w:cstheme="minorHAnsi"/>
          <w:b/>
          <w:color w:val="000000"/>
          <w:sz w:val="22"/>
          <w:szCs w:val="22"/>
        </w:rPr>
        <w:t>0</w:t>
      </w:r>
      <w:del w:id="22" w:author="Autor">
        <w:r w:rsidR="004364D5" w:rsidDel="00D5637D">
          <w:rPr>
            <w:rFonts w:asciiTheme="minorHAnsi" w:hAnsiTheme="minorHAnsi" w:cstheme="minorHAnsi"/>
            <w:b/>
            <w:color w:val="000000"/>
            <w:sz w:val="22"/>
            <w:szCs w:val="22"/>
          </w:rPr>
          <w:delText>6</w:delText>
        </w:r>
      </w:del>
      <w:ins w:id="23" w:author="Autor">
        <w:r w:rsidR="00D5637D">
          <w:rPr>
            <w:rFonts w:asciiTheme="minorHAnsi" w:hAnsiTheme="minorHAnsi" w:cstheme="minorHAnsi"/>
            <w:b/>
            <w:color w:val="000000"/>
            <w:sz w:val="22"/>
            <w:szCs w:val="22"/>
          </w:rPr>
          <w:t>8</w:t>
        </w:r>
      </w:ins>
      <w:r w:rsidRPr="00F117A3">
        <w:rPr>
          <w:rFonts w:asciiTheme="minorHAnsi" w:hAnsiTheme="minorHAnsi" w:cstheme="minorHAnsi"/>
          <w:b/>
          <w:color w:val="000000"/>
          <w:sz w:val="22"/>
          <w:szCs w:val="22"/>
        </w:rPr>
        <w:t>. 202</w:t>
      </w:r>
      <w:r w:rsidR="00F117A3">
        <w:rPr>
          <w:rFonts w:asciiTheme="minorHAnsi" w:hAnsiTheme="minorHAnsi" w:cstheme="minorHAnsi"/>
          <w:b/>
          <w:color w:val="000000"/>
          <w:sz w:val="22"/>
          <w:szCs w:val="22"/>
        </w:rPr>
        <w:t>2</w:t>
      </w:r>
      <w:r w:rsidRPr="00F117A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6076F38B"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sidR="00A715C4">
        <w:rPr>
          <w:rFonts w:asciiTheme="minorHAnsi" w:hAnsiTheme="minorHAnsi"/>
          <w:i/>
          <w:sz w:val="22"/>
          <w:szCs w:val="22"/>
        </w:rPr>
        <w:t>0</w:t>
      </w:r>
      <w:del w:id="24" w:author="Autor">
        <w:r w:rsidR="004364D5" w:rsidDel="00D5637D">
          <w:rPr>
            <w:rFonts w:asciiTheme="minorHAnsi" w:hAnsiTheme="minorHAnsi"/>
            <w:i/>
            <w:sz w:val="22"/>
            <w:szCs w:val="22"/>
          </w:rPr>
          <w:delText>4</w:delText>
        </w:r>
      </w:del>
      <w:ins w:id="25" w:author="Autor">
        <w:r w:rsidR="00D5637D">
          <w:rPr>
            <w:rFonts w:asciiTheme="minorHAnsi" w:hAnsiTheme="minorHAnsi"/>
            <w:i/>
            <w:sz w:val="22"/>
            <w:szCs w:val="22"/>
          </w:rPr>
          <w:t>7</w:t>
        </w:r>
      </w:ins>
      <w:r w:rsidRPr="00CD0EF3">
        <w:rPr>
          <w:rFonts w:asciiTheme="minorHAnsi" w:hAnsiTheme="minorHAnsi"/>
          <w:i/>
          <w:sz w:val="22"/>
          <w:szCs w:val="22"/>
        </w:rPr>
        <w:t>. 20</w:t>
      </w:r>
      <w:r w:rsidR="00F117A3">
        <w:rPr>
          <w:rFonts w:asciiTheme="minorHAnsi" w:hAnsiTheme="minorHAnsi"/>
          <w:i/>
          <w:sz w:val="22"/>
          <w:szCs w:val="22"/>
        </w:rPr>
        <w:t>22</w:t>
      </w:r>
      <w:r>
        <w:rPr>
          <w:rFonts w:asciiTheme="minorHAnsi" w:hAnsiTheme="minorHAnsi"/>
          <w:i/>
          <w:sz w:val="22"/>
          <w:szCs w:val="22"/>
        </w:rPr>
        <w:t xml:space="preserve"> a </w:t>
      </w:r>
      <w:r w:rsidRPr="00F117A3">
        <w:rPr>
          <w:rFonts w:asciiTheme="minorHAnsi" w:hAnsiTheme="minorHAnsi" w:cstheme="minorHAnsi"/>
          <w:i/>
          <w:sz w:val="22"/>
          <w:szCs w:val="22"/>
        </w:rPr>
        <w:t>presiahnuť dátum 3</w:t>
      </w:r>
      <w:del w:id="26" w:author="Autor">
        <w:r w:rsidR="004364D5" w:rsidDel="00D5637D">
          <w:rPr>
            <w:rFonts w:asciiTheme="minorHAnsi" w:hAnsiTheme="minorHAnsi" w:cstheme="minorHAnsi"/>
            <w:i/>
            <w:sz w:val="22"/>
            <w:szCs w:val="22"/>
          </w:rPr>
          <w:delText>0</w:delText>
        </w:r>
      </w:del>
      <w:ins w:id="27" w:author="Autor">
        <w:r w:rsidR="00D5637D">
          <w:rPr>
            <w:rFonts w:asciiTheme="minorHAnsi" w:hAnsiTheme="minorHAnsi" w:cstheme="minorHAnsi"/>
            <w:i/>
            <w:sz w:val="22"/>
            <w:szCs w:val="22"/>
          </w:rPr>
          <w:t>1</w:t>
        </w:r>
      </w:ins>
      <w:r w:rsidRPr="00F117A3">
        <w:rPr>
          <w:rFonts w:asciiTheme="minorHAnsi" w:hAnsiTheme="minorHAnsi" w:cstheme="minorHAnsi"/>
          <w:i/>
          <w:sz w:val="22"/>
          <w:szCs w:val="22"/>
        </w:rPr>
        <w:t xml:space="preserve">. </w:t>
      </w:r>
      <w:r w:rsidR="00F117A3">
        <w:rPr>
          <w:rFonts w:asciiTheme="minorHAnsi" w:hAnsiTheme="minorHAnsi" w:cstheme="minorHAnsi"/>
          <w:i/>
          <w:sz w:val="22"/>
          <w:szCs w:val="22"/>
        </w:rPr>
        <w:t>0</w:t>
      </w:r>
      <w:del w:id="28" w:author="Autor">
        <w:r w:rsidR="004364D5" w:rsidDel="00D5637D">
          <w:rPr>
            <w:rFonts w:asciiTheme="minorHAnsi" w:hAnsiTheme="minorHAnsi" w:cstheme="minorHAnsi"/>
            <w:i/>
            <w:sz w:val="22"/>
            <w:szCs w:val="22"/>
          </w:rPr>
          <w:delText>6</w:delText>
        </w:r>
      </w:del>
      <w:ins w:id="29" w:author="Autor">
        <w:r w:rsidR="00D5637D">
          <w:rPr>
            <w:rFonts w:asciiTheme="minorHAnsi" w:hAnsiTheme="minorHAnsi" w:cstheme="minorHAnsi"/>
            <w:i/>
            <w:sz w:val="22"/>
            <w:szCs w:val="22"/>
          </w:rPr>
          <w:t>8</w:t>
        </w:r>
      </w:ins>
      <w:r w:rsidRPr="00F117A3">
        <w:rPr>
          <w:rFonts w:asciiTheme="minorHAnsi" w:hAnsiTheme="minorHAnsi" w:cstheme="minorHAnsi"/>
          <w:i/>
          <w:sz w:val="22"/>
          <w:szCs w:val="22"/>
        </w:rPr>
        <w:t>. 202</w:t>
      </w:r>
      <w:r w:rsidR="00F117A3">
        <w:rPr>
          <w:rFonts w:asciiTheme="minorHAnsi" w:hAnsiTheme="minorHAnsi" w:cstheme="minorHAnsi"/>
          <w:i/>
          <w:sz w:val="22"/>
          <w:szCs w:val="22"/>
        </w:rPr>
        <w:t>2</w:t>
      </w:r>
      <w:r w:rsidRPr="00F117A3">
        <w:rPr>
          <w:rFonts w:asciiTheme="minorHAnsi" w:hAnsiTheme="minorHAnsi" w:cstheme="minorHAnsi"/>
          <w:i/>
          <w:sz w:val="22"/>
          <w:szCs w:val="22"/>
        </w:rPr>
        <w:t>.)</w:t>
      </w:r>
    </w:p>
    <w:p w14:paraId="298DA4C3" w14:textId="58689704" w:rsidR="00810DAA" w:rsidRPr="00F4661D" w:rsidRDefault="00810DAA" w:rsidP="00905C77">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
      <w:r w:rsidRPr="00905C77">
        <w:rPr>
          <w:rFonts w:asciiTheme="minorHAnsi" w:hAnsiTheme="minorHAnsi" w:cstheme="minorHAnsi"/>
          <w:color w:val="000000"/>
          <w:sz w:val="22"/>
          <w:szCs w:val="22"/>
        </w:rPr>
        <w:t xml:space="preserve">žiadateľ neukončil fyzickú realizáciu všetkých </w:t>
      </w:r>
      <w:r w:rsidR="008B2EBD" w:rsidRPr="00905C77">
        <w:rPr>
          <w:rFonts w:asciiTheme="minorHAnsi" w:hAnsiTheme="minorHAnsi" w:cstheme="minorHAnsi"/>
          <w:color w:val="000000"/>
          <w:sz w:val="22"/>
          <w:szCs w:val="22"/>
        </w:rPr>
        <w:t xml:space="preserve">oprávnených </w:t>
      </w:r>
      <w:r w:rsidRPr="00905C77">
        <w:rPr>
          <w:rFonts w:asciiTheme="minorHAnsi" w:hAnsiTheme="minorHAnsi" w:cstheme="minorHAnsi"/>
          <w:color w:val="000000"/>
          <w:sz w:val="22"/>
          <w:szCs w:val="22"/>
        </w:rPr>
        <w:t>aktivít pred predložením ŽoNFP</w:t>
      </w:r>
      <w:r w:rsidR="008B2EBD" w:rsidRPr="00905C77">
        <w:rPr>
          <w:rFonts w:asciiTheme="minorHAnsi" w:hAnsiTheme="minorHAnsi" w:cstheme="minorHAnsi"/>
          <w:color w:val="000000"/>
          <w:sz w:val="22"/>
          <w:szCs w:val="22"/>
        </w:rPr>
        <w:t xml:space="preserve"> na RO OP TP</w:t>
      </w:r>
    </w:p>
    <w:p w14:paraId="39F688EF" w14:textId="3E914604"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8B2EBD">
        <w:rPr>
          <w:rFonts w:asciiTheme="minorHAnsi" w:hAnsiTheme="minorHAnsi" w:cstheme="minorHAnsi"/>
          <w:i/>
          <w:sz w:val="22"/>
          <w:szCs w:val="22"/>
        </w:rPr>
        <w:t xml:space="preserve">preukázanie splnenia tejto </w:t>
      </w:r>
      <w:r w:rsidR="008B2EBD" w:rsidRPr="00230311">
        <w:rPr>
          <w:rFonts w:asciiTheme="minorHAnsi" w:hAnsiTheme="minorHAnsi" w:cstheme="minorHAnsi"/>
          <w:i/>
          <w:sz w:val="22"/>
          <w:szCs w:val="22"/>
        </w:rPr>
        <w:t>podmienk</w:t>
      </w:r>
      <w:r w:rsidR="008B2EBD">
        <w:rPr>
          <w:rFonts w:asciiTheme="minorHAnsi" w:hAnsiTheme="minorHAnsi" w:cstheme="minorHAnsi"/>
          <w:i/>
          <w:sz w:val="22"/>
          <w:szCs w:val="22"/>
        </w:rPr>
        <w:t>y poskytnutia príspevku</w:t>
      </w:r>
      <w:r w:rsidR="008B2EBD" w:rsidRPr="00230311">
        <w:rPr>
          <w:rFonts w:asciiTheme="minorHAnsi" w:hAnsiTheme="minorHAnsi" w:cstheme="minorHAnsi"/>
          <w:i/>
          <w:sz w:val="22"/>
          <w:szCs w:val="22"/>
        </w:rPr>
        <w:t xml:space="preserve"> sa </w:t>
      </w:r>
      <w:r w:rsidR="008B2EBD">
        <w:rPr>
          <w:rFonts w:asciiTheme="minorHAnsi" w:hAnsiTheme="minorHAnsi" w:cstheme="minorHAnsi"/>
          <w:i/>
          <w:sz w:val="22"/>
          <w:szCs w:val="22"/>
        </w:rPr>
        <w:t>od žiadateľa nevyžaduje</w:t>
      </w:r>
      <w:r w:rsidRPr="00F43906">
        <w:rPr>
          <w:rFonts w:asciiTheme="minorHAnsi" w:hAnsiTheme="minorHAnsi" w:cstheme="minorHAnsi"/>
          <w:i/>
          <w:sz w:val="22"/>
          <w:szCs w:val="22"/>
        </w:rPr>
        <w:t>)</w:t>
      </w:r>
      <w:r w:rsidR="008B2EBD">
        <w:rPr>
          <w:rFonts w:asciiTheme="minorHAnsi" w:hAnsiTheme="minorHAnsi" w:cstheme="minorHAnsi"/>
          <w:i/>
          <w:sz w:val="22"/>
          <w:szCs w:val="22"/>
        </w:rPr>
        <w:t>.</w:t>
      </w:r>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D1182F">
      <w:pPr>
        <w:pStyle w:val="Odsekzoznamu"/>
        <w:spacing w:before="120" w:after="24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206B8E88" w14:textId="77777777" w:rsidR="003C2776" w:rsidRPr="00AB7465" w:rsidRDefault="003C2776" w:rsidP="00D1182F">
      <w:pPr>
        <w:pStyle w:val="Odsekzoznamu1"/>
        <w:numPr>
          <w:ilvl w:val="1"/>
          <w:numId w:val="1"/>
        </w:numPr>
        <w:spacing w:before="360" w:after="240" w:line="276" w:lineRule="auto"/>
        <w:ind w:left="788" w:hanging="431"/>
        <w:contextualSpacing w:val="0"/>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2548495"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lastRenderedPageBreak/>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w:t>
      </w:r>
      <w:r w:rsidR="00D1182F">
        <w:rPr>
          <w:rFonts w:asciiTheme="minorHAnsi" w:hAnsiTheme="minorHAnsi" w:cstheme="minorHAnsi"/>
          <w:color w:val="000000"/>
          <w:sz w:val="22"/>
          <w:szCs w:val="22"/>
        </w:rPr>
        <w:t> </w:t>
      </w:r>
      <w:r w:rsidR="00D6511F" w:rsidRPr="00F43906">
        <w:rPr>
          <w:rFonts w:asciiTheme="minorHAnsi" w:hAnsiTheme="minorHAnsi" w:cstheme="minorHAnsi"/>
          <w:color w:val="000000"/>
          <w:sz w:val="22"/>
          <w:szCs w:val="22"/>
        </w:rPr>
        <w:t>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682D4351" w14:textId="77777777" w:rsidR="005D5FC6" w:rsidRPr="00F43906" w:rsidRDefault="005D5FC6" w:rsidP="002B6474">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 xml:space="preserve">Zozname pracovných pozícií uviesť počet týchto identických pracovných pozícií. </w:t>
      </w:r>
      <w:r w:rsidR="00F14B56" w:rsidRPr="00F14B56">
        <w:rPr>
          <w:rFonts w:asciiTheme="minorHAnsi" w:hAnsiTheme="minorHAnsi" w:cstheme="minorHAnsi"/>
          <w:sz w:val="22"/>
          <w:szCs w:val="22"/>
        </w:rPr>
        <w:lastRenderedPageBreak/>
        <w:t>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143066F2" w:rsidR="00E5128F" w:rsidRDefault="00E5128F" w:rsidP="00F4661D">
      <w:pPr>
        <w:spacing w:after="0" w:line="240" w:lineRule="auto"/>
        <w:ind w:left="709"/>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E039BA">
      <w:pPr>
        <w:spacing w:before="120" w:after="120" w:line="240" w:lineRule="auto"/>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2FF512FE"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E039BA">
        <w:rPr>
          <w:rFonts w:asciiTheme="minorHAnsi" w:hAnsiTheme="minorHAnsi" w:cstheme="minorHAnsi"/>
        </w:rPr>
        <w:t> </w:t>
      </w:r>
      <w:r w:rsidRPr="00F43906">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RO</w:t>
      </w:r>
      <w:r w:rsidR="00E039BA">
        <w:rPr>
          <w:rFonts w:asciiTheme="minorHAnsi" w:hAnsiTheme="minorHAnsi" w:cstheme="minorHAnsi"/>
        </w:rPr>
        <w:t> </w:t>
      </w:r>
      <w:r w:rsidR="0088268F" w:rsidRPr="00F43906">
        <w:rPr>
          <w:rFonts w:asciiTheme="minorHAnsi" w:hAnsiTheme="minorHAnsi" w:cstheme="minorHAnsi"/>
        </w:rPr>
        <w:t>OP</w:t>
      </w:r>
      <w:r w:rsidR="00E039BA">
        <w:rPr>
          <w:rFonts w:asciiTheme="minorHAnsi" w:hAnsiTheme="minorHAnsi" w:cstheme="minorHAnsi"/>
        </w:rPr>
        <w:t> </w:t>
      </w:r>
      <w:r w:rsidR="0088268F" w:rsidRPr="00F43906">
        <w:rPr>
          <w:rFonts w:asciiTheme="minorHAnsi" w:hAnsiTheme="minorHAnsi" w:cstheme="minorHAnsi"/>
        </w:rPr>
        <w:t xml:space="preserve">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w:t>
      </w:r>
      <w:r w:rsidRPr="00F43906">
        <w:rPr>
          <w:rFonts w:asciiTheme="minorHAnsi" w:hAnsiTheme="minorHAnsi" w:cstheme="minorHAnsi"/>
        </w:rPr>
        <w:lastRenderedPageBreak/>
        <w:t>overenia) na základe údajov uvedených žiadateľom v ŽoNFP, dostupných zdrojov na priame overenie podmienok poskytnutia príspevku a v relevantných prílohách ŽoNFP.</w:t>
      </w:r>
    </w:p>
    <w:p w14:paraId="40A7232C" w14:textId="798AF332"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E039BA">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2"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3"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E039BA">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Konečným výstupom odborného hodnotenia je spoločný hodnotiaci hárok.</w:t>
      </w:r>
    </w:p>
    <w:p w14:paraId="433ABE68" w14:textId="77777777" w:rsidR="0064229B" w:rsidRPr="00F43906" w:rsidRDefault="00496082"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E039BA">
      <w:pPr>
        <w:autoSpaceDE w:val="0"/>
        <w:autoSpaceDN w:val="0"/>
        <w:adjustRightInd w:val="0"/>
        <w:spacing w:before="120" w:after="120" w:line="240" w:lineRule="auto"/>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4"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F1100D"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w:t>
      </w:r>
      <w:r w:rsidR="00896EAB">
        <w:rPr>
          <w:rFonts w:asciiTheme="minorHAnsi" w:hAnsiTheme="minorHAnsi" w:cstheme="minorHAnsi"/>
        </w:rPr>
        <w:t>r</w:t>
      </w:r>
      <w:r w:rsidRPr="00F43906">
        <w:rPr>
          <w:rFonts w:asciiTheme="minorHAnsi" w:hAnsiTheme="minorHAnsi" w:cstheme="minorHAnsi"/>
        </w:rPr>
        <w:t>ozhodnutie o schválení ŽoNFP,</w:t>
      </w:r>
      <w:r w:rsidR="00896EAB">
        <w:rPr>
          <w:rFonts w:asciiTheme="minorHAnsi" w:hAnsiTheme="minorHAnsi" w:cstheme="minorHAnsi"/>
        </w:rPr>
        <w:t xml:space="preserve"> </w:t>
      </w:r>
      <w:r w:rsidRPr="00F43906">
        <w:rPr>
          <w:rFonts w:asciiTheme="minorHAnsi" w:hAnsiTheme="minorHAnsi" w:cstheme="minorHAnsi"/>
        </w:rPr>
        <w:t xml:space="preserve">ktoré nahrádza zmluvu o NFP. Vzor je zverejnený na webovom sídle RO OP TP  </w:t>
      </w:r>
      <w:hyperlink r:id="rId25"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E039BA">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E039BA">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xml:space="preserve">. Podané odvolanie môže žiadateľ čo do rozsahu a dôvodov podania odvolania doplniť len do uplynutia </w:t>
      </w:r>
      <w:r w:rsidRPr="00F43906">
        <w:rPr>
          <w:rFonts w:asciiTheme="minorHAnsi" w:hAnsiTheme="minorHAnsi" w:cstheme="minorHAnsi"/>
        </w:rPr>
        <w:lastRenderedPageBreak/>
        <w:t>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D773D0"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D773D0">
        <w:rPr>
          <w:rFonts w:asciiTheme="minorHAnsi" w:hAnsiTheme="minorHAnsi" w:cstheme="minorHAnsi"/>
          <w:sz w:val="22"/>
          <w:szCs w:val="22"/>
        </w:rPr>
        <w:t xml:space="preserve">rozhodnutiu o </w:t>
      </w:r>
      <w:r w:rsidR="005E0ABE" w:rsidRPr="00D773D0">
        <w:rPr>
          <w:rFonts w:asciiTheme="minorHAnsi" w:hAnsiTheme="minorHAnsi" w:cstheme="minorHAnsi"/>
          <w:sz w:val="22"/>
          <w:szCs w:val="22"/>
        </w:rPr>
        <w:t>zrušení rozhodnutia a vrátení veci na nové konanie a rozhodnutie</w:t>
      </w:r>
      <w:r w:rsidRPr="00D773D0">
        <w:rPr>
          <w:rFonts w:asciiTheme="minorHAnsi" w:hAnsiTheme="minorHAnsi" w:cstheme="minorHAnsi"/>
          <w:sz w:val="22"/>
          <w:szCs w:val="22"/>
        </w:rPr>
        <w:t>,</w:t>
      </w:r>
    </w:p>
    <w:p w14:paraId="3D52A79E" w14:textId="616DB8F3" w:rsidR="00FA0195" w:rsidRPr="00D773D0" w:rsidRDefault="00A356C4" w:rsidP="00D773D0">
      <w:pPr>
        <w:pStyle w:val="Odsekzoznamu"/>
        <w:numPr>
          <w:ilvl w:val="2"/>
          <w:numId w:val="14"/>
        </w:numPr>
        <w:tabs>
          <w:tab w:val="left" w:pos="851"/>
        </w:tabs>
        <w:spacing w:before="120" w:after="120"/>
        <w:ind w:left="567" w:right="-18"/>
        <w:jc w:val="both"/>
        <w:rPr>
          <w:sz w:val="22"/>
          <w:szCs w:val="22"/>
        </w:rPr>
      </w:pPr>
      <w:r w:rsidRPr="00D773D0">
        <w:rPr>
          <w:rFonts w:asciiTheme="minorHAnsi" w:hAnsiTheme="minorHAnsi" w:cstheme="minorHAnsi"/>
          <w:sz w:val="22"/>
          <w:szCs w:val="22"/>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D773D0">
        <w:rPr>
          <w:rFonts w:asciiTheme="minorHAnsi" w:hAnsiTheme="minorHAnsi" w:cstheme="minorHAnsi"/>
          <w:sz w:val="22"/>
          <w:szCs w:val="22"/>
        </w:rPr>
        <w:t>rozhodnutiu o odvolaní, ktoré vydal</w:t>
      </w:r>
      <w:r w:rsidRPr="00F43906">
        <w:rPr>
          <w:rFonts w:asciiTheme="minorHAnsi" w:hAnsiTheme="minorHAnsi" w:cstheme="minorHAnsi"/>
          <w:sz w:val="22"/>
          <w:szCs w:val="22"/>
        </w:rPr>
        <w:t xml:space="preserve">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600FE9">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w:t>
      </w:r>
      <w:r w:rsidRPr="00F43906">
        <w:rPr>
          <w:rFonts w:asciiTheme="minorHAnsi" w:hAnsiTheme="minorHAnsi" w:cstheme="minorHAnsi"/>
          <w:sz w:val="22"/>
          <w:szCs w:val="22"/>
        </w:rPr>
        <w:lastRenderedPageBreak/>
        <w:t>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46EF600E" w:rsidR="008A3A69" w:rsidRDefault="008A3A69" w:rsidP="00E039BA">
      <w:pPr>
        <w:spacing w:before="240" w:after="120" w:line="240" w:lineRule="auto"/>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w:t>
      </w:r>
      <w:r w:rsidR="00E039BA">
        <w:rPr>
          <w:rFonts w:asciiTheme="minorHAnsi" w:hAnsiTheme="minorHAnsi" w:cstheme="minorHAnsi"/>
        </w:rPr>
        <w:t> </w:t>
      </w:r>
      <w:r w:rsidR="004C349C" w:rsidRPr="0063386F">
        <w:rPr>
          <w:rFonts w:asciiTheme="minorHAnsi" w:hAnsiTheme="minorHAnsi" w:cstheme="minorHAnsi"/>
        </w:rPr>
        <w:t>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w:t>
      </w:r>
      <w:r w:rsidR="00E039BA">
        <w:rPr>
          <w:rFonts w:asciiTheme="minorHAnsi" w:hAnsiTheme="minorHAnsi" w:cstheme="minorHAnsi"/>
        </w:rPr>
        <w:t> </w:t>
      </w:r>
      <w:r w:rsidR="00532716" w:rsidRPr="000420F7">
        <w:rPr>
          <w:rFonts w:asciiTheme="minorHAnsi" w:hAnsiTheme="minorHAnsi" w:cstheme="minorHAnsi"/>
        </w:rPr>
        <w:t>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DF3DF15"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Po ukončení preskúmania rozhodnutia mimo odvolacieho konania ŠO písomne informuje žiadateľa o</w:t>
      </w:r>
      <w:r w:rsidR="00E039BA">
        <w:rPr>
          <w:rFonts w:asciiTheme="minorHAnsi" w:hAnsiTheme="minorHAnsi" w:cstheme="minorHAnsi"/>
        </w:rPr>
        <w:t> </w:t>
      </w:r>
      <w:r w:rsidRPr="00F43906">
        <w:rPr>
          <w:rFonts w:asciiTheme="minorHAnsi" w:hAnsiTheme="minorHAnsi" w:cstheme="minorHAnsi"/>
        </w:rPr>
        <w:t xml:space="preserve">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0201C2B4" w:rsidR="00BE1162" w:rsidRPr="00E039BA" w:rsidRDefault="00BE1162" w:rsidP="00E039BA">
      <w:pPr>
        <w:pStyle w:val="Odsekzoznamu1"/>
        <w:spacing w:before="240" w:after="240" w:line="276" w:lineRule="auto"/>
        <w:ind w:left="0"/>
        <w:jc w:val="both"/>
        <w:rPr>
          <w:rFonts w:asciiTheme="minorHAnsi" w:hAnsiTheme="minorHAnsi" w:cstheme="minorHAnsi"/>
          <w:b/>
          <w:sz w:val="22"/>
          <w:szCs w:val="22"/>
          <w:u w:val="single"/>
        </w:rPr>
      </w:pPr>
      <w:r w:rsidRPr="00E039BA">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26" w:history="1">
        <w:r w:rsidR="00896EAB" w:rsidRPr="002B65B5">
          <w:rPr>
            <w:rStyle w:val="Hypertextovprepojenie"/>
            <w:rFonts w:asciiTheme="minorHAnsi" w:hAnsiTheme="minorHAnsi" w:cstheme="minorHAnsi"/>
            <w:sz w:val="22"/>
            <w:szCs w:val="22"/>
          </w:rPr>
          <w:t>https://www.mfsr.sk/sk/financne-vztahy-eu/povstupove-fondy-eu/programove-obdobie-2014-2020/europske-strukturalne-investicne-fondy/materialy/system-financneho-riadenia-strukturalnych-fondov-kohezneho-fondu-europskeho-namorneho-rybarskeho-fondu-programove-obdobie-14-20.html</w:t>
        </w:r>
      </w:hyperlink>
      <w:r w:rsidRPr="00E039BA">
        <w:rPr>
          <w:rFonts w:asciiTheme="minorHAnsi" w:hAnsiTheme="minorHAnsi" w:cstheme="minorHAnsi"/>
          <w:color w:val="000000"/>
          <w:sz w:val="22"/>
          <w:szCs w:val="22"/>
        </w:rPr>
        <w:t>).</w:t>
      </w:r>
    </w:p>
    <w:p w14:paraId="4625798B" w14:textId="77777777" w:rsidR="005607D5" w:rsidRPr="00F43906" w:rsidRDefault="005607D5" w:rsidP="002A7D7F">
      <w:pPr>
        <w:pStyle w:val="Odsekzoznamu"/>
        <w:numPr>
          <w:ilvl w:val="0"/>
          <w:numId w:val="7"/>
        </w:numPr>
        <w:spacing w:before="120" w:after="120"/>
        <w:ind w:left="426"/>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5C3862BA" w:rsidR="005607D5" w:rsidRPr="00902AA7" w:rsidRDefault="005607D5" w:rsidP="002A7D7F">
      <w:pPr>
        <w:pStyle w:val="Odsekzoznamu"/>
        <w:numPr>
          <w:ilvl w:val="0"/>
          <w:numId w:val="7"/>
        </w:numPr>
        <w:spacing w:before="120" w:after="120"/>
        <w:ind w:left="426"/>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p>
    <w:p w14:paraId="06591DF7" w14:textId="18973029" w:rsidR="004364D5" w:rsidRPr="002A7D7F" w:rsidRDefault="004364D5" w:rsidP="002A7D7F">
      <w:pPr>
        <w:pStyle w:val="Odsekzoznamu1"/>
        <w:numPr>
          <w:ilvl w:val="0"/>
          <w:numId w:val="7"/>
        </w:numPr>
        <w:spacing w:before="120" w:after="120"/>
        <w:ind w:left="426"/>
        <w:jc w:val="both"/>
        <w:rPr>
          <w:rFonts w:asciiTheme="minorHAnsi" w:hAnsiTheme="minorHAnsi" w:cstheme="minorHAnsi"/>
        </w:rPr>
      </w:pPr>
      <w:r w:rsidRPr="002A7D7F">
        <w:rPr>
          <w:rFonts w:asciiTheme="minorHAnsi" w:hAnsiTheme="minorHAnsi" w:cstheme="minorHAnsi"/>
          <w:sz w:val="22"/>
          <w:szCs w:val="22"/>
        </w:rPr>
        <w:t>oprávnenosť výdavkov realizácie projektu</w:t>
      </w:r>
    </w:p>
    <w:p w14:paraId="23DF333F" w14:textId="77777777" w:rsidR="004364D5" w:rsidRPr="00F43906" w:rsidRDefault="004364D5" w:rsidP="002A7D7F">
      <w:pPr>
        <w:pStyle w:val="Odsekzoznamu"/>
        <w:numPr>
          <w:ilvl w:val="0"/>
          <w:numId w:val="41"/>
        </w:numPr>
        <w:spacing w:before="120" w:after="120"/>
        <w:ind w:left="851"/>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44BDB94D" w14:textId="77777777" w:rsidR="004364D5" w:rsidRPr="00F43906" w:rsidRDefault="004364D5" w:rsidP="002A7D7F">
      <w:pPr>
        <w:pStyle w:val="Odsekzoznamu"/>
        <w:spacing w:before="120" w:after="120"/>
        <w:ind w:left="851"/>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3D7A8867" w14:textId="77777777" w:rsidR="004364D5" w:rsidRPr="00F43906" w:rsidRDefault="004364D5" w:rsidP="002A7D7F">
      <w:pPr>
        <w:pStyle w:val="Odsekzoznamu"/>
        <w:spacing w:before="120" w:after="120"/>
        <w:ind w:left="851"/>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20CFB18F"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7"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5ADB8221"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w:t>
      </w:r>
      <w:r>
        <w:rPr>
          <w:rFonts w:asciiTheme="minorHAnsi" w:hAnsiTheme="minorHAnsi" w:cstheme="minorHAnsi"/>
          <w:sz w:val="22"/>
          <w:szCs w:val="22"/>
        </w:rPr>
        <w:br/>
      </w:r>
      <w:r w:rsidRPr="00F43906">
        <w:rPr>
          <w:rFonts w:asciiTheme="minorHAnsi" w:hAnsiTheme="minorHAnsi" w:cstheme="minorHAnsi"/>
          <w:sz w:val="22"/>
          <w:szCs w:val="22"/>
        </w:rPr>
        <w:t>2014 - 2020  (</w:t>
      </w:r>
      <w:hyperlink r:id="rId28"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321C1B42"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w:t>
      </w:r>
      <w:r>
        <w:rPr>
          <w:rFonts w:asciiTheme="minorHAnsi" w:hAnsiTheme="minorHAnsi" w:cstheme="minorHAnsi"/>
          <w:sz w:val="22"/>
          <w:szCs w:val="22"/>
        </w:rPr>
        <w:t xml:space="preserve"> </w:t>
      </w:r>
      <w:r w:rsidRPr="00F43906">
        <w:rPr>
          <w:rFonts w:asciiTheme="minorHAnsi" w:hAnsiTheme="minorHAnsi" w:cstheme="minorHAnsi"/>
          <w:sz w:val="22"/>
          <w:szCs w:val="22"/>
        </w:rPr>
        <w:t>-</w:t>
      </w:r>
      <w:r>
        <w:rPr>
          <w:rFonts w:asciiTheme="minorHAnsi" w:hAnsiTheme="minorHAnsi" w:cstheme="minorHAnsi"/>
          <w:sz w:val="22"/>
          <w:szCs w:val="22"/>
        </w:rPr>
        <w:t xml:space="preserve"> </w:t>
      </w:r>
      <w:r w:rsidRPr="00F43906">
        <w:rPr>
          <w:rFonts w:asciiTheme="minorHAnsi" w:hAnsiTheme="minorHAnsi" w:cstheme="minorHAnsi"/>
          <w:sz w:val="22"/>
          <w:szCs w:val="22"/>
        </w:rPr>
        <w:t>2020 (</w:t>
      </w:r>
      <w:hyperlink r:id="rId29"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7B4E82B2"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30"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0DF8F10F" w14:textId="77777777" w:rsidR="004364D5" w:rsidRPr="00F43906" w:rsidRDefault="004364D5" w:rsidP="002A7D7F">
      <w:pPr>
        <w:pStyle w:val="Odsekzoznamu"/>
        <w:numPr>
          <w:ilvl w:val="1"/>
          <w:numId w:val="7"/>
        </w:numPr>
        <w:spacing w:before="120" w:after="120"/>
        <w:ind w:left="851"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18 k overovaniu hospodárnosti výdavkov na programové obdobie 2014-2020 (</w:t>
      </w:r>
      <w:hyperlink r:id="rId31"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224492CF" w14:textId="77777777" w:rsidR="004364D5" w:rsidRPr="00F43906" w:rsidRDefault="004364D5" w:rsidP="002A7D7F">
      <w:pPr>
        <w:pStyle w:val="Odsekzoznamu"/>
        <w:numPr>
          <w:ilvl w:val="1"/>
          <w:numId w:val="7"/>
        </w:numPr>
        <w:spacing w:before="120" w:after="120"/>
        <w:ind w:left="851"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3BC0D82E" w14:textId="74E1BF60" w:rsidR="004364D5" w:rsidRDefault="004364D5" w:rsidP="002A7D7F">
      <w:pPr>
        <w:pStyle w:val="Odsekzoznamu"/>
        <w:spacing w:before="120" w:after="120"/>
        <w:ind w:left="85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w:t>
      </w:r>
      <w:r w:rsidR="00896EAB">
        <w:rPr>
          <w:rFonts w:asciiTheme="minorHAnsi" w:hAnsiTheme="minorHAnsi" w:cstheme="minorHAnsi"/>
          <w:i/>
          <w:sz w:val="22"/>
          <w:szCs w:val="22"/>
        </w:rPr>
        <w:t>Ž</w:t>
      </w:r>
      <w:r>
        <w:rPr>
          <w:rFonts w:asciiTheme="minorHAnsi" w:hAnsiTheme="minorHAnsi" w:cstheme="minorHAnsi"/>
          <w:i/>
          <w:sz w:val="22"/>
          <w:szCs w:val="22"/>
        </w:rPr>
        <w:t xml:space="preserve">iadateľ </w:t>
      </w:r>
      <w:r w:rsidRPr="00F43906">
        <w:rPr>
          <w:rFonts w:asciiTheme="minorHAnsi" w:hAnsiTheme="minorHAnsi" w:cstheme="minorHAnsi"/>
          <w:i/>
          <w:sz w:val="22"/>
          <w:szCs w:val="22"/>
        </w:rPr>
        <w:t>uvedie skupiny výdavkov vo formulári ŽoNFP, v rámci časti č. 11.A  - Rozpočet žiadateľa.)</w:t>
      </w:r>
    </w:p>
    <w:p w14:paraId="70323366" w14:textId="77777777" w:rsidR="004364D5" w:rsidRPr="00F43906" w:rsidRDefault="004364D5" w:rsidP="002A7D7F">
      <w:pPr>
        <w:pStyle w:val="Odsekzoznamu"/>
        <w:numPr>
          <w:ilvl w:val="0"/>
          <w:numId w:val="42"/>
        </w:numPr>
        <w:spacing w:before="240" w:after="120"/>
        <w:ind w:left="851"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50EAD653" w14:textId="2B8885F7" w:rsidR="004364D5" w:rsidRDefault="004364D5" w:rsidP="002A7D7F">
      <w:pPr>
        <w:pStyle w:val="Odsekzoznamu"/>
        <w:spacing w:before="120" w:after="120"/>
        <w:ind w:left="851"/>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2F8810AD" w14:textId="64B77A82" w:rsidR="002A7D7F" w:rsidRDefault="002A7D7F" w:rsidP="002A7D7F">
      <w:pPr>
        <w:pStyle w:val="Odsekzoznamu"/>
        <w:spacing w:before="120" w:after="120"/>
        <w:ind w:left="851"/>
        <w:contextualSpacing w:val="0"/>
        <w:jc w:val="both"/>
        <w:rPr>
          <w:rFonts w:asciiTheme="minorHAnsi" w:hAnsiTheme="minorHAnsi" w:cstheme="minorHAnsi"/>
          <w:color w:val="000000"/>
          <w:sz w:val="22"/>
          <w:szCs w:val="22"/>
        </w:rPr>
      </w:pPr>
    </w:p>
    <w:p w14:paraId="6DE3C436" w14:textId="77777777" w:rsidR="002A7D7F" w:rsidRPr="00F43906" w:rsidRDefault="002A7D7F" w:rsidP="002A7D7F">
      <w:pPr>
        <w:pStyle w:val="Odsekzoznamu"/>
        <w:spacing w:before="120" w:after="120"/>
        <w:ind w:left="851"/>
        <w:contextualSpacing w:val="0"/>
        <w:jc w:val="both"/>
        <w:rPr>
          <w:rFonts w:asciiTheme="minorHAnsi" w:hAnsiTheme="minorHAnsi" w:cstheme="minorHAnsi"/>
          <w:color w:val="000000"/>
          <w:sz w:val="22"/>
          <w:szCs w:val="22"/>
        </w:rPr>
      </w:pPr>
    </w:p>
    <w:p w14:paraId="7DAEEC76" w14:textId="5A744CF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lastRenderedPageBreak/>
        <w:t xml:space="preserve">Merateľné ukazovatele pri predkladaní žiadosti o NFP </w:t>
      </w:r>
    </w:p>
    <w:p w14:paraId="3AB27316" w14:textId="278CC6F2"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E039BA">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2D9A9FD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w:t>
      </w:r>
      <w:r w:rsidR="00896EAB">
        <w:rPr>
          <w:rFonts w:asciiTheme="minorHAnsi" w:eastAsiaTheme="minorHAnsi" w:hAnsiTheme="minorHAnsi"/>
          <w:color w:val="000000"/>
        </w:rPr>
        <w:t>r</w:t>
      </w:r>
      <w:r w:rsidRPr="00584F91">
        <w:rPr>
          <w:rFonts w:asciiTheme="minorHAnsi" w:eastAsiaTheme="minorHAnsi" w:hAnsiTheme="minorHAnsi"/>
          <w:color w:val="000000"/>
        </w:rPr>
        <w:t xml:space="preserve">ozhodnutí </w:t>
      </w:r>
      <w:r w:rsidR="00896EAB">
        <w:rPr>
          <w:rFonts w:asciiTheme="minorHAnsi" w:eastAsiaTheme="minorHAnsi" w:hAnsiTheme="minorHAnsi"/>
          <w:color w:val="000000"/>
        </w:rPr>
        <w:t>o schválení Žo</w:t>
      </w:r>
      <w:r w:rsidRPr="00584F91">
        <w:rPr>
          <w:rFonts w:asciiTheme="minorHAnsi" w:eastAsiaTheme="minorHAnsi" w:hAnsiTheme="minorHAnsi"/>
          <w:color w:val="000000"/>
        </w:rPr>
        <w:t xml:space="preserve">NFP. </w:t>
      </w:r>
    </w:p>
    <w:p w14:paraId="739B6779" w14:textId="34BC4A86" w:rsidR="00AC293D" w:rsidRDefault="00AC293D" w:rsidP="00E039BA">
      <w:pPr>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r w:rsidR="00896EAB">
        <w:rPr>
          <w:rFonts w:asciiTheme="minorHAnsi" w:eastAsiaTheme="minorHAnsi" w:hAnsiTheme="minorHAnsi"/>
          <w:color w:val="000000"/>
        </w:rPr>
        <w:t>r</w:t>
      </w:r>
      <w:r w:rsidRPr="00584F91">
        <w:rPr>
          <w:rFonts w:asciiTheme="minorHAnsi" w:eastAsiaTheme="minorHAnsi" w:hAnsiTheme="minorHAnsi"/>
          <w:color w:val="000000"/>
        </w:rPr>
        <w:t xml:space="preserve">ozhodnutia </w:t>
      </w:r>
      <w:r w:rsidR="00896EAB">
        <w:rPr>
          <w:rFonts w:asciiTheme="minorHAnsi" w:eastAsiaTheme="minorHAnsi" w:hAnsiTheme="minorHAnsi"/>
          <w:color w:val="000000"/>
        </w:rPr>
        <w:t>o schválení Žo</w:t>
      </w:r>
      <w:r w:rsidRPr="00584F91">
        <w:rPr>
          <w:rFonts w:asciiTheme="minorHAnsi" w:eastAsiaTheme="minorHAnsi" w:hAnsiTheme="minorHAnsi"/>
          <w:color w:val="000000"/>
        </w:rPr>
        <w:t>NFP.</w:t>
      </w:r>
    </w:p>
    <w:p w14:paraId="66803BD8" w14:textId="7DD44105" w:rsidR="002A7D7F" w:rsidRDefault="002A7D7F" w:rsidP="00E039BA">
      <w:pPr>
        <w:spacing w:before="120" w:after="120" w:line="240" w:lineRule="auto"/>
        <w:jc w:val="both"/>
        <w:rPr>
          <w:rFonts w:asciiTheme="minorHAnsi" w:eastAsiaTheme="minorHAnsi" w:hAnsiTheme="minorHAnsi"/>
          <w:color w:val="000000"/>
        </w:rPr>
      </w:pPr>
    </w:p>
    <w:p w14:paraId="52CF4ABC" w14:textId="77777777" w:rsidR="002A7D7F" w:rsidRDefault="002A7D7F" w:rsidP="00E039BA">
      <w:pPr>
        <w:spacing w:before="120" w:after="120" w:line="240" w:lineRule="auto"/>
        <w:jc w:val="both"/>
        <w:rPr>
          <w:rFonts w:asciiTheme="minorHAnsi" w:eastAsiaTheme="minorHAnsi" w:hAnsiTheme="minorHAnsi"/>
          <w:color w:val="000000"/>
        </w:rPr>
      </w:pPr>
    </w:p>
    <w:p w14:paraId="4F5405D8" w14:textId="77777777" w:rsidR="00D1182F" w:rsidRDefault="00D1182F" w:rsidP="00E039BA">
      <w:pPr>
        <w:spacing w:before="120" w:after="120" w:line="240" w:lineRule="auto"/>
        <w:jc w:val="both"/>
        <w:rPr>
          <w:rFonts w:asciiTheme="minorHAnsi" w:eastAsiaTheme="minorHAnsi" w:hAnsiTheme="minorHAnsi"/>
          <w:color w:val="000000"/>
        </w:rPr>
      </w:pP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lastRenderedPageBreak/>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E039BA">
      <w:pPr>
        <w:spacing w:before="120" w:after="120" w:line="240" w:lineRule="auto"/>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E039BA">
      <w:pPr>
        <w:spacing w:before="120" w:after="120" w:line="240" w:lineRule="auto"/>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7F8BACB8" w:rsidR="0095273E" w:rsidRPr="00F43906" w:rsidRDefault="0095273E" w:rsidP="00E039BA">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RMŽaND sú uvedené v Systéme implementácie HP RMŽaND, ktorý je zverejnený na webov</w:t>
      </w:r>
      <w:r w:rsidR="00896EAB">
        <w:rPr>
          <w:rFonts w:asciiTheme="minorHAnsi" w:hAnsiTheme="minorHAnsi" w:cstheme="minorHAnsi"/>
        </w:rPr>
        <w:t>om</w:t>
      </w:r>
      <w:r>
        <w:rPr>
          <w:rFonts w:asciiTheme="minorHAnsi" w:hAnsiTheme="minorHAnsi" w:cstheme="minorHAnsi"/>
        </w:rPr>
        <w:t xml:space="preserve"> sídl</w:t>
      </w:r>
      <w:r w:rsidR="00896EAB">
        <w:rPr>
          <w:rFonts w:asciiTheme="minorHAnsi" w:hAnsiTheme="minorHAnsi" w:cstheme="minorHAnsi"/>
        </w:rPr>
        <w:t>e</w:t>
      </w:r>
      <w:r>
        <w:rPr>
          <w:rFonts w:asciiTheme="minorHAnsi" w:hAnsiTheme="minorHAnsi" w:cstheme="minorHAnsi"/>
        </w:rPr>
        <w:t xml:space="preserve"> gestora</w:t>
      </w:r>
      <w:r w:rsidR="00896EAB">
        <w:rPr>
          <w:rFonts w:asciiTheme="minorHAnsi" w:hAnsiTheme="minorHAnsi" w:cstheme="minorHAnsi"/>
        </w:rPr>
        <w:t xml:space="preserve"> HP RMŽaND</w:t>
      </w:r>
      <w:r>
        <w:rPr>
          <w:rFonts w:asciiTheme="minorHAnsi" w:hAnsiTheme="minorHAnsi" w:cstheme="minorHAnsi"/>
        </w:rPr>
        <w:t xml:space="preserve"> </w:t>
      </w:r>
      <w:hyperlink r:id="rId32" w:history="1">
        <w:r w:rsidR="00896EAB" w:rsidRPr="00A41685">
          <w:rPr>
            <w:rStyle w:val="Hypertextovprepojenie"/>
            <w:rFonts w:asciiTheme="minorHAnsi" w:hAnsiTheme="minorHAnsi" w:cstheme="minorHAnsi"/>
          </w:rPr>
          <w:t>https://www.horizontalneprincipy.gov.sk/</w:t>
        </w:r>
      </w:hyperlink>
      <w:r>
        <w:rPr>
          <w:rFonts w:asciiTheme="minorHAnsi" w:hAnsiTheme="minorHAnsi" w:cstheme="minorHAnsi"/>
        </w:rPr>
        <w:t>.</w:t>
      </w:r>
    </w:p>
    <w:p w14:paraId="171C20BA" w14:textId="77777777" w:rsidR="006C38B6" w:rsidRPr="00F43906" w:rsidRDefault="00645E7F" w:rsidP="00E039BA">
      <w:pPr>
        <w:spacing w:before="120" w:after="120" w:line="240" w:lineRule="auto"/>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E039BA">
      <w:pPr>
        <w:spacing w:before="120" w:after="120" w:line="240" w:lineRule="auto"/>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2C6E16FD" w:rsidR="00E73428" w:rsidRPr="00F43906" w:rsidRDefault="00E73428" w:rsidP="00E039BA">
      <w:pPr>
        <w:spacing w:before="120" w:after="120" w:line="240" w:lineRule="auto"/>
        <w:jc w:val="both"/>
        <w:rPr>
          <w:rFonts w:asciiTheme="minorHAnsi" w:hAnsiTheme="minorHAnsi" w:cstheme="minorHAnsi"/>
        </w:rPr>
      </w:pPr>
      <w:r w:rsidRPr="005E75DE">
        <w:rPr>
          <w:rFonts w:asciiTheme="minorHAnsi" w:hAnsiTheme="minorHAnsi"/>
        </w:rPr>
        <w:lastRenderedPageBreak/>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2B0695CA" w:rsidR="00412BEC"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w:t>
      </w:r>
      <w:r w:rsidR="00E039BA">
        <w:rPr>
          <w:rFonts w:asciiTheme="minorHAnsi" w:hAnsiTheme="minorHAnsi" w:cstheme="minorHAnsi"/>
        </w:rPr>
        <w:t xml:space="preserve"> právnych  predpisov  EÚ a SR </w:t>
      </w:r>
      <w:r w:rsidRPr="00F43906">
        <w:rPr>
          <w:rFonts w:asciiTheme="minorHAnsi" w:hAnsiTheme="minorHAnsi" w:cstheme="minorHAnsi"/>
        </w:rPr>
        <w:t>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58AFBF20" w:rsidR="002F6327"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3"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w:t>
      </w:r>
      <w:r w:rsidR="00E039BA">
        <w:rPr>
          <w:rFonts w:asciiTheme="minorHAnsi" w:hAnsiTheme="minorHAnsi" w:cstheme="minorHAnsi"/>
        </w:rPr>
        <w:t> </w:t>
      </w:r>
      <w:r w:rsidR="001132F4" w:rsidRPr="00F43906">
        <w:rPr>
          <w:rFonts w:asciiTheme="minorHAnsi" w:hAnsiTheme="minorHAnsi" w:cstheme="minorHAnsi"/>
        </w:rPr>
        <w:t>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E039BA">
      <w:pPr>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lastRenderedPageBreak/>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E039BA">
      <w:pPr>
        <w:spacing w:before="120" w:after="120" w:line="240" w:lineRule="auto"/>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4"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E039BA">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0A9FC07B" w:rsidR="002F3C6C" w:rsidRPr="00F43906" w:rsidRDefault="002F3C6C" w:rsidP="00E039BA">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w:t>
      </w:r>
      <w:r w:rsidR="00D1182F">
        <w:t> </w:t>
      </w:r>
      <w:r w:rsidRPr="00677906">
        <w:t>ktoré sa príloha č. 1 rozhodnutia odvoláva.</w:t>
      </w:r>
    </w:p>
    <w:p w14:paraId="5BC767BA" w14:textId="54391330" w:rsidR="0024021A" w:rsidRDefault="00AD5488" w:rsidP="00D1182F">
      <w:pPr>
        <w:spacing w:before="120" w:after="120" w:line="240" w:lineRule="auto"/>
        <w:jc w:val="both"/>
        <w:rPr>
          <w:rFonts w:asciiTheme="minorHAnsi" w:hAnsiTheme="minorHAnsi" w:cstheme="minorHAnsi"/>
          <w:b/>
          <w:u w:val="single"/>
        </w:rPr>
      </w:pPr>
      <w:r w:rsidRPr="00F43906">
        <w:rPr>
          <w:rFonts w:asciiTheme="minorHAnsi" w:hAnsiTheme="minorHAnsi" w:cstheme="minorHAnsi"/>
        </w:rPr>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6DB452D4" w14:textId="7DB67585"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lastRenderedPageBreak/>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53D141C4" w:rsidR="009D0DD2" w:rsidRDefault="009F0023" w:rsidP="00E039BA">
      <w:pPr>
        <w:spacing w:before="120" w:after="120" w:line="240" w:lineRule="auto"/>
        <w:jc w:val="both"/>
        <w:rPr>
          <w:rFonts w:asciiTheme="minorHAnsi" w:hAnsiTheme="minorHAnsi" w:cstheme="minorHAnsi"/>
        </w:rPr>
      </w:pPr>
      <w:r w:rsidRPr="00F30DBF">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5" w:history="1">
        <w:r w:rsidR="009756DD" w:rsidRPr="00F30DBF">
          <w:rPr>
            <w:rStyle w:val="Hypertextovprepojenie"/>
          </w:rPr>
          <w:t>www.partnerskadohoda.gov.sk</w:t>
        </w:r>
      </w:hyperlink>
      <w:r w:rsidR="009756DD" w:rsidRPr="00F30DBF">
        <w:rPr>
          <w:rStyle w:val="Hypertextovprepojenie"/>
        </w:rPr>
        <w:t xml:space="preserve"> </w:t>
      </w:r>
      <w:r w:rsidRPr="00F30DBF">
        <w:rPr>
          <w:rFonts w:asciiTheme="minorHAnsi" w:hAnsiTheme="minorHAnsi" w:cstheme="minorHAnsi"/>
        </w:rPr>
        <w:t>údaje o</w:t>
      </w:r>
      <w:r w:rsidR="00242C7E" w:rsidRPr="00F30DBF">
        <w:rPr>
          <w:rFonts w:asciiTheme="minorHAnsi" w:hAnsiTheme="minorHAnsi" w:cstheme="minorHAnsi"/>
        </w:rPr>
        <w:t> </w:t>
      </w:r>
      <w:r w:rsidRPr="00F30DBF">
        <w:rPr>
          <w:rFonts w:asciiTheme="minorHAnsi" w:hAnsiTheme="minorHAnsi" w:cstheme="minorHAnsi"/>
        </w:rPr>
        <w:t>zmluvách</w:t>
      </w:r>
      <w:r w:rsidR="00242C7E" w:rsidRPr="00F30DBF">
        <w:rPr>
          <w:rFonts w:asciiTheme="minorHAnsi" w:hAnsiTheme="minorHAnsi" w:cstheme="minorHAnsi"/>
        </w:rPr>
        <w:t xml:space="preserve"> o NFP</w:t>
      </w:r>
      <w:r w:rsidRPr="00F30DBF">
        <w:rPr>
          <w:rFonts w:asciiTheme="minorHAnsi" w:hAnsiTheme="minorHAnsi" w:cstheme="minorHAnsi"/>
        </w:rPr>
        <w:t>, ktoré nadobudli účinnosť a o právoplatných rozhodnutiach o</w:t>
      </w:r>
      <w:r w:rsidR="00EA3AAE" w:rsidRPr="00F30DBF">
        <w:rPr>
          <w:rFonts w:asciiTheme="minorHAnsi" w:hAnsiTheme="minorHAnsi" w:cstheme="minorHAnsi"/>
        </w:rPr>
        <w:t> </w:t>
      </w:r>
      <w:r w:rsidRPr="00F30DBF">
        <w:rPr>
          <w:rFonts w:asciiTheme="minorHAnsi" w:hAnsiTheme="minorHAnsi" w:cstheme="minorHAnsi"/>
        </w:rPr>
        <w:t>schválení</w:t>
      </w:r>
      <w:r w:rsidR="00EA3AAE" w:rsidRPr="00F30DBF">
        <w:rPr>
          <w:rFonts w:asciiTheme="minorHAnsi" w:hAnsiTheme="minorHAnsi" w:cstheme="minorHAnsi"/>
        </w:rPr>
        <w:t xml:space="preserve"> ŽoNFP</w:t>
      </w:r>
      <w:r w:rsidRPr="00F30DBF">
        <w:rPr>
          <w:rFonts w:asciiTheme="minorHAnsi" w:hAnsiTheme="minorHAnsi" w:cstheme="minorHAnsi"/>
        </w:rPr>
        <w:t xml:space="preserve"> vydaných v prípadoch totožnosti RO a</w:t>
      </w:r>
      <w:r w:rsidR="00AD3899" w:rsidRPr="00F30DBF">
        <w:rPr>
          <w:rFonts w:asciiTheme="minorHAnsi" w:hAnsiTheme="minorHAnsi" w:cstheme="minorHAnsi"/>
        </w:rPr>
        <w:t> </w:t>
      </w:r>
      <w:r w:rsidRPr="00F30DBF">
        <w:rPr>
          <w:rFonts w:asciiTheme="minorHAnsi" w:hAnsiTheme="minorHAnsi" w:cstheme="minorHAnsi"/>
        </w:rPr>
        <w:t>prijímateľa</w:t>
      </w:r>
      <w:r w:rsidR="00AD3899" w:rsidRPr="00F30DBF">
        <w:rPr>
          <w:rFonts w:asciiTheme="minorHAnsi" w:hAnsiTheme="minorHAnsi" w:cstheme="minorHAnsi"/>
        </w:rPr>
        <w:t>,</w:t>
      </w:r>
      <w:r w:rsidRPr="00F30DBF">
        <w:rPr>
          <w:rFonts w:asciiTheme="minorHAnsi" w:hAnsiTheme="minorHAnsi" w:cstheme="minorHAnsi"/>
        </w:rPr>
        <w:t xml:space="preserve"> informácie podľa čl. 115 ods. 2 a ods. 1 prílohy XII všeobecného nariadenia.</w:t>
      </w:r>
    </w:p>
    <w:p w14:paraId="0E8336CB" w14:textId="7E8E8405" w:rsidR="00202522" w:rsidRDefault="005F6426" w:rsidP="00E039BA">
      <w:pPr>
        <w:spacing w:before="120" w:after="120" w:line="240" w:lineRule="auto"/>
        <w:jc w:val="both"/>
      </w:pPr>
      <w:r>
        <w:t>RO OP TP zverejňuje bezodkladne po nadobudnutí právoplatnosti rozhodnutia o</w:t>
      </w:r>
      <w:r w:rsidR="00E039BA">
        <w:t xml:space="preserve"> ŽoNFP </w:t>
      </w:r>
      <w:r>
        <w:t xml:space="preserve">prostredníctvom funkcionality ITMS2014+ spoločné hodnotiace hárky odborného hodnotenia ŽoNFP na webovom sídle </w:t>
      </w:r>
      <w:hyperlink r:id="rId36" w:history="1">
        <w:r w:rsidRPr="00DA5FB9">
          <w:rPr>
            <w:rStyle w:val="Hypertextovprepojenie"/>
          </w:rPr>
          <w:t>www.itms2014.sk</w:t>
        </w:r>
      </w:hyperlink>
      <w:r>
        <w:t>.</w:t>
      </w:r>
    </w:p>
    <w:p w14:paraId="1D3EB1C2" w14:textId="1674C367" w:rsidR="0073665D" w:rsidRPr="00F43906" w:rsidRDefault="00105022" w:rsidP="0030488A">
      <w:pPr>
        <w:spacing w:before="480" w:after="120" w:line="240" w:lineRule="auto"/>
        <w:ind w:firstLine="357"/>
        <w:jc w:val="both"/>
        <w:rPr>
          <w:rFonts w:asciiTheme="minorHAnsi" w:hAnsiTheme="minorHAnsi" w:cstheme="minorHAnsi"/>
          <w:b/>
          <w:u w:val="single"/>
        </w:rPr>
      </w:pPr>
      <w:r w:rsidRPr="00105022">
        <w:rPr>
          <w:rFonts w:asciiTheme="minorHAnsi" w:hAnsiTheme="minorHAnsi" w:cstheme="minorHAnsi"/>
          <w:b/>
          <w:u w:val="single"/>
        </w:rPr>
        <w:t>Identifikácia synergických účinkov</w:t>
      </w:r>
      <w:r w:rsidR="0073665D" w:rsidRPr="00F43906">
        <w:rPr>
          <w:rFonts w:asciiTheme="minorHAnsi" w:hAnsiTheme="minorHAnsi" w:cstheme="minorHAnsi"/>
          <w:b/>
          <w:u w:val="single"/>
        </w:rPr>
        <w:t xml:space="preserve"> </w:t>
      </w:r>
      <w:bookmarkStart w:id="30" w:name="_GoBack"/>
      <w:bookmarkEnd w:id="30"/>
    </w:p>
    <w:p w14:paraId="0577317F" w14:textId="0215C2F6" w:rsidR="0030488A" w:rsidRDefault="002A7D7F" w:rsidP="002A7D7F">
      <w:pPr>
        <w:spacing w:after="0" w:line="240" w:lineRule="auto"/>
        <w:jc w:val="both"/>
        <w:rPr>
          <w:rFonts w:asciiTheme="minorHAnsi" w:hAnsiTheme="minorHAnsi" w:cstheme="minorHAnsi"/>
        </w:rPr>
      </w:pPr>
      <w:r w:rsidRPr="002A7D7F">
        <w:rPr>
          <w:rFonts w:asciiTheme="minorHAnsi" w:hAnsiTheme="minorHAnsi" w:cstheme="minorHAnsi"/>
        </w:rPr>
        <w:t>Vyzvanie nemá synergické účinky vo vzťahu k relevantným výzvam v rámci programov EŠIF a iných nástro</w:t>
      </w:r>
      <w:r w:rsidR="0030488A">
        <w:rPr>
          <w:rFonts w:asciiTheme="minorHAnsi" w:hAnsiTheme="minorHAnsi" w:cstheme="minorHAnsi"/>
        </w:rPr>
        <w:t xml:space="preserve">jov podpory na úrovni SR a EÚ. </w:t>
      </w:r>
    </w:p>
    <w:p w14:paraId="6EC2345D" w14:textId="5BE78C31" w:rsidR="00AC293D" w:rsidRPr="0030488A" w:rsidRDefault="002A7D7F" w:rsidP="0030488A">
      <w:pPr>
        <w:spacing w:before="120" w:after="0" w:line="240" w:lineRule="auto"/>
        <w:jc w:val="both"/>
        <w:rPr>
          <w:rFonts w:asciiTheme="minorHAnsi" w:hAnsiTheme="minorHAnsi" w:cstheme="minorHAnsi"/>
        </w:rPr>
      </w:pPr>
      <w:r w:rsidRPr="002A7D7F">
        <w:rPr>
          <w:rFonts w:asciiTheme="minorHAnsi" w:hAnsiTheme="minorHAnsi" w:cstheme="minorHAnsi"/>
        </w:rPr>
        <w:t xml:space="preserve">Bližšie informácie k synergickým účinkom je možné získať na webovom sídle centrálneho koordinačného orgánu </w:t>
      </w:r>
      <w:hyperlink r:id="rId37" w:history="1">
        <w:r w:rsidR="0030488A" w:rsidRPr="001E098B">
          <w:rPr>
            <w:rStyle w:val="Hypertextovprepojenie"/>
            <w:rFonts w:asciiTheme="minorHAnsi" w:hAnsiTheme="minorHAnsi" w:cstheme="minorHAnsi"/>
          </w:rPr>
          <w:t>http://www.partnerskadohoda.gov.sk/273-sk/koordinacia-synergii-a-komplementarit-medzi-esif-a-ostatnymi-nastrojmi-podpory-eu-a-sr/</w:t>
        </w:r>
      </w:hyperlink>
      <w:r w:rsidR="0030488A">
        <w:rPr>
          <w:rFonts w:asciiTheme="minorHAnsi" w:hAnsiTheme="minorHAnsi" w:cstheme="minorHAnsi"/>
        </w:rPr>
        <w:t xml:space="preserve"> </w:t>
      </w:r>
      <w:r w:rsidRPr="002A7D7F">
        <w:rPr>
          <w:rFonts w:asciiTheme="minorHAnsi" w:hAnsiTheme="minorHAnsi" w:cstheme="minorHAnsi"/>
        </w:rPr>
        <w:t xml:space="preserve">a v rámci jednotného informačného systému Európskej komisie, ktorý je dostupný na webovom sídle </w:t>
      </w:r>
      <w:hyperlink r:id="rId38" w:history="1">
        <w:r w:rsidR="0030488A" w:rsidRPr="001E098B">
          <w:rPr>
            <w:rStyle w:val="Hypertextovprepojenie"/>
            <w:rFonts w:asciiTheme="minorHAnsi" w:hAnsiTheme="minorHAnsi" w:cstheme="minorHAnsi"/>
          </w:rPr>
          <w:t>http://www.ecas.org/</w:t>
        </w:r>
      </w:hyperlink>
      <w:r w:rsidRPr="002A7D7F">
        <w:rPr>
          <w:rFonts w:asciiTheme="minorHAnsi" w:hAnsiTheme="minorHAnsi" w:cstheme="minorHAnsi"/>
        </w:rPr>
        <w:t>.</w:t>
      </w:r>
      <w:r w:rsidR="00AC293D">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1878F194" w:rsidR="00C304C4" w:rsidRPr="00F43906" w:rsidRDefault="00C477D6" w:rsidP="00E039BA">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w:t>
      </w:r>
      <w:r w:rsidR="00EE18EE">
        <w:rPr>
          <w:rFonts w:asciiTheme="minorHAnsi" w:hAnsiTheme="minorHAnsi" w:cstheme="minorHAnsi"/>
        </w:rPr>
        <w:t>58</w:t>
      </w:r>
      <w:r w:rsidR="00EE18EE" w:rsidRPr="00F43906">
        <w:rPr>
          <w:rFonts w:asciiTheme="minorHAnsi" w:hAnsiTheme="minorHAnsi" w:cstheme="minorHAnsi"/>
        </w:rPr>
        <w:t xml:space="preserve"> </w:t>
      </w:r>
      <w:r w:rsidR="0064229B" w:rsidRPr="00F43906">
        <w:rPr>
          <w:rFonts w:asciiTheme="minorHAnsi" w:hAnsiTheme="minorHAnsi" w:cstheme="minorHAnsi"/>
        </w:rPr>
        <w:t xml:space="preserve">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 xml:space="preserve">z EŠIF. </w:t>
      </w:r>
      <w:r w:rsidR="00EE18EE">
        <w:rPr>
          <w:rFonts w:asciiTheme="minorHAnsi" w:hAnsiTheme="minorHAnsi" w:cstheme="minorHAnsi"/>
        </w:rPr>
        <w:t>RO OP TP</w:t>
      </w:r>
      <w:r w:rsidR="00EE18EE" w:rsidRPr="00CF7929">
        <w:rPr>
          <w:rFonts w:asciiTheme="minorHAnsi" w:hAnsiTheme="minorHAnsi" w:cstheme="minorHAnsi"/>
        </w:rPr>
        <w:t xml:space="preserve"> nesmie zmenou </w:t>
      </w:r>
      <w:r w:rsidR="00EE18EE">
        <w:rPr>
          <w:rFonts w:asciiTheme="minorHAnsi" w:hAnsiTheme="minorHAnsi" w:cstheme="minorHAnsi"/>
        </w:rPr>
        <w:t>vyzvania</w:t>
      </w:r>
      <w:r w:rsidR="00EE18EE" w:rsidRPr="00CF7929">
        <w:rPr>
          <w:rFonts w:asciiTheme="minorHAnsi" w:hAnsiTheme="minorHAnsi" w:cstheme="minorHAnsi"/>
        </w:rPr>
        <w:t xml:space="preserve"> zúžiť rozsah podmienok poskytnutia príspevku - oprávnenosť žiadateľa</w:t>
      </w:r>
      <w:r w:rsidR="00EE18EE">
        <w:rPr>
          <w:rFonts w:asciiTheme="minorHAnsi" w:hAnsiTheme="minorHAnsi" w:cstheme="minorHAnsi"/>
        </w:rPr>
        <w:t xml:space="preserve">. </w:t>
      </w:r>
      <w:r w:rsidR="0064229B" w:rsidRPr="00F43906">
        <w:rPr>
          <w:rFonts w:asciiTheme="minorHAnsi" w:hAnsiTheme="minorHAnsi" w:cstheme="minorHAnsi"/>
        </w:rPr>
        <w:t>Vzhľadom na charakter projektov technickej pomoci a s ohľadom na skutočnosť, že v rámci výberu týchto projektov nedochádza k súťaži, sa neaplikujú ustanovenia kapitoly 3.1.1.1 Systému riadenia EŠIF a posúdenie charakteru zmeny vyzvania je vždy na</w:t>
      </w:r>
      <w:r w:rsidR="00010C13">
        <w:rPr>
          <w:rFonts w:asciiTheme="minorHAnsi" w:hAnsiTheme="minorHAnsi" w:cstheme="minorHAnsi"/>
        </w:rPr>
        <w:t> </w:t>
      </w:r>
      <w:r w:rsidR="0064229B" w:rsidRPr="00F43906">
        <w:rPr>
          <w:rFonts w:asciiTheme="minorHAnsi" w:hAnsiTheme="minorHAnsi" w:cstheme="minorHAnsi"/>
        </w:rPr>
        <w:t>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w:t>
      </w:r>
      <w:r w:rsidR="0035692E">
        <w:t> </w:t>
      </w:r>
      <w:r>
        <w:t>OP</w:t>
      </w:r>
      <w:r w:rsidR="0035692E">
        <w:t> </w:t>
      </w:r>
      <w:r>
        <w:t>TP</w:t>
      </w:r>
      <w:r w:rsidR="0035692E">
        <w:t> </w:t>
      </w:r>
      <w:r>
        <w:t>zverejňuje informácie o zmene alebo zrušení vyzvania na svojom webovom sídle</w:t>
      </w:r>
      <w:r w:rsidR="00EE18EE">
        <w:t xml:space="preserve"> </w:t>
      </w:r>
      <w:hyperlink r:id="rId39" w:history="1">
        <w:r w:rsidR="00EE18EE" w:rsidRPr="0042766A">
          <w:rPr>
            <w:rStyle w:val="Hypertextovprepojenie"/>
            <w:rFonts w:asciiTheme="minorHAnsi" w:hAnsiTheme="minorHAnsi"/>
          </w:rPr>
          <w:t>https://www.optp.vlada.gov.sk/aktuality/?csrt=7947578373576965938</w:t>
        </w:r>
      </w:hyperlink>
      <w:r>
        <w:t>.</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5ACCF21B"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420A60F1" w:rsidR="006C4A28" w:rsidRPr="00823BCB" w:rsidRDefault="00634B7F" w:rsidP="001209C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23BCB">
        <w:rPr>
          <w:rFonts w:asciiTheme="minorHAnsi" w:hAnsiTheme="minorHAnsi" w:cstheme="minorHAnsi"/>
          <w:bCs/>
          <w:iCs/>
          <w:sz w:val="22"/>
          <w:szCs w:val="22"/>
        </w:rPr>
        <w:t xml:space="preserve"> </w:t>
      </w:r>
      <w:r w:rsidR="006C4A28" w:rsidRPr="00823BCB">
        <w:rPr>
          <w:rFonts w:asciiTheme="minorHAnsi" w:hAnsiTheme="minorHAnsi" w:cstheme="minorHAnsi"/>
          <w:bCs/>
          <w:iCs/>
          <w:sz w:val="22"/>
          <w:szCs w:val="22"/>
        </w:rPr>
        <w:t>Vzor Výzvy na doplnenie ŽoNFP</w:t>
      </w:r>
      <w:r w:rsidR="00EE18EE">
        <w:rPr>
          <w:rFonts w:asciiTheme="minorHAnsi" w:hAnsiTheme="minorHAnsi" w:cstheme="minorHAnsi"/>
          <w:bCs/>
          <w:iCs/>
          <w:sz w:val="22"/>
          <w:szCs w:val="22"/>
        </w:rPr>
        <w:t xml:space="preserve"> – </w:t>
      </w:r>
      <w:ins w:id="31" w:author="Autor">
        <w:r w:rsidR="0074319F">
          <w:rPr>
            <w:rFonts w:asciiTheme="minorHAnsi" w:hAnsiTheme="minorHAnsi" w:cstheme="minorHAnsi"/>
            <w:bCs/>
            <w:iCs/>
            <w:sz w:val="22"/>
            <w:szCs w:val="22"/>
          </w:rPr>
          <w:t>aktualizovaná</w:t>
        </w:r>
      </w:ins>
      <w:r w:rsidR="005218D6" w:rsidRPr="00FC22E7">
        <w:rPr>
          <w:rFonts w:asciiTheme="minorHAnsi" w:hAnsiTheme="minorHAnsi" w:cstheme="minorHAnsi"/>
          <w:b/>
          <w:bCs/>
          <w:iCs/>
          <w:sz w:val="22"/>
          <w:szCs w:val="22"/>
        </w:rPr>
        <w:t>.</w:t>
      </w:r>
    </w:p>
    <w:sectPr w:rsidR="006C4A28" w:rsidRPr="00823BCB"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BD590" w14:textId="77777777" w:rsidR="002A7D7F" w:rsidRDefault="002A7D7F" w:rsidP="00784ECE">
      <w:pPr>
        <w:spacing w:after="0" w:line="240" w:lineRule="auto"/>
      </w:pPr>
      <w:r>
        <w:separator/>
      </w:r>
    </w:p>
  </w:endnote>
  <w:endnote w:type="continuationSeparator" w:id="0">
    <w:p w14:paraId="4E017F80" w14:textId="77777777" w:rsidR="002A7D7F" w:rsidRDefault="002A7D7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66FC0FAE" w:rsidR="002A7D7F" w:rsidRDefault="002A7D7F">
        <w:pPr>
          <w:pStyle w:val="Pta"/>
          <w:jc w:val="center"/>
        </w:pPr>
        <w:r>
          <w:fldChar w:fldCharType="begin"/>
        </w:r>
        <w:r>
          <w:instrText>PAGE   \* MERGEFORMAT</w:instrText>
        </w:r>
        <w:r>
          <w:fldChar w:fldCharType="separate"/>
        </w:r>
        <w:r w:rsidR="006E7632">
          <w:rPr>
            <w:noProof/>
          </w:rPr>
          <w:t>24</w:t>
        </w:r>
        <w:r>
          <w:fldChar w:fldCharType="end"/>
        </w:r>
      </w:p>
    </w:sdtContent>
  </w:sdt>
  <w:p w14:paraId="628F27A7" w14:textId="77777777" w:rsidR="002A7D7F" w:rsidRDefault="002A7D7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2A7D7F" w:rsidRDefault="002A7D7F"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8E3AC20"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2A7D7F" w:rsidRDefault="002A7D7F"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2A7D7F" w:rsidRDefault="002A7D7F" w:rsidP="00F4420F">
    <w:pPr>
      <w:pStyle w:val="Pta"/>
    </w:pPr>
  </w:p>
  <w:p w14:paraId="71157559" w14:textId="77777777" w:rsidR="002A7D7F" w:rsidRDefault="002A7D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8B052" w14:textId="77777777" w:rsidR="002A7D7F" w:rsidRDefault="002A7D7F" w:rsidP="00784ECE">
      <w:pPr>
        <w:spacing w:after="0" w:line="240" w:lineRule="auto"/>
      </w:pPr>
      <w:r>
        <w:separator/>
      </w:r>
    </w:p>
  </w:footnote>
  <w:footnote w:type="continuationSeparator" w:id="0">
    <w:p w14:paraId="50DB0F12" w14:textId="77777777" w:rsidR="002A7D7F" w:rsidRDefault="002A7D7F" w:rsidP="00784ECE">
      <w:pPr>
        <w:spacing w:after="0" w:line="240" w:lineRule="auto"/>
      </w:pPr>
      <w:r>
        <w:continuationSeparator/>
      </w:r>
    </w:p>
  </w:footnote>
  <w:footnote w:id="1">
    <w:p w14:paraId="5760F6AC" w14:textId="49157D29" w:rsidR="002A7D7F" w:rsidRPr="004A19CB" w:rsidRDefault="002A7D7F"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7B994E7E" w14:textId="322C6598" w:rsidR="002A7D7F" w:rsidRDefault="002A7D7F"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2A7D7F" w:rsidRDefault="002A7D7F"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2A7D7F" w:rsidRPr="00F43906" w:rsidRDefault="002A7D7F">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66D649B9">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2A7D7F" w:rsidRDefault="002A7D7F">
    <w:pPr>
      <w:pStyle w:val="Hlavika"/>
      <w:rPr>
        <w:rFonts w:asciiTheme="minorHAnsi" w:hAnsiTheme="minorHAnsi"/>
        <w:sz w:val="22"/>
        <w:szCs w:val="22"/>
      </w:rPr>
    </w:pPr>
  </w:p>
  <w:p w14:paraId="36D3C7B3" w14:textId="72769276" w:rsidR="002A7D7F" w:rsidRDefault="002A7D7F">
    <w:pPr>
      <w:pStyle w:val="Hlavika"/>
      <w:rPr>
        <w:rFonts w:asciiTheme="minorHAnsi" w:hAnsiTheme="minorHAnsi"/>
      </w:rPr>
    </w:pPr>
    <w:r>
      <w:rPr>
        <w:rFonts w:asciiTheme="minorHAnsi" w:hAnsiTheme="minorHAnsi"/>
        <w:sz w:val="22"/>
        <w:szCs w:val="22"/>
      </w:rPr>
      <w:t xml:space="preserve">                                            Konsolidovaná verzia po zmene č. 1</w:t>
    </w:r>
    <w:del w:id="32" w:author="Autor">
      <w:r w:rsidDel="00D5637D">
        <w:rPr>
          <w:rFonts w:asciiTheme="minorHAnsi" w:hAnsiTheme="minorHAnsi"/>
          <w:sz w:val="22"/>
          <w:szCs w:val="22"/>
        </w:rPr>
        <w:delText>2</w:delText>
      </w:r>
    </w:del>
    <w:ins w:id="33" w:author="Autor">
      <w:r w:rsidR="00D5637D">
        <w:rPr>
          <w:rFonts w:asciiTheme="minorHAnsi" w:hAnsiTheme="minorHAnsi"/>
          <w:sz w:val="22"/>
          <w:szCs w:val="22"/>
        </w:rPr>
        <w:t>3</w:t>
      </w:r>
    </w:ins>
    <w:r w:rsidRPr="00090615">
      <w:rPr>
        <w:rFonts w:asciiTheme="minorHAnsi" w:hAnsiTheme="minorHAnsi"/>
        <w:sz w:val="22"/>
        <w:szCs w:val="22"/>
      </w:rPr>
      <w:t xml:space="preserve"> z </w:t>
    </w:r>
    <w:del w:id="34" w:author="Autor">
      <w:r w:rsidDel="0094601C">
        <w:rPr>
          <w:rFonts w:asciiTheme="minorHAnsi" w:hAnsiTheme="minorHAnsi"/>
          <w:sz w:val="22"/>
          <w:szCs w:val="22"/>
        </w:rPr>
        <w:delText>10</w:delText>
      </w:r>
    </w:del>
    <w:ins w:id="35" w:author="Autor">
      <w:r w:rsidR="0094601C">
        <w:rPr>
          <w:rFonts w:asciiTheme="minorHAnsi" w:hAnsiTheme="minorHAnsi"/>
          <w:sz w:val="22"/>
          <w:szCs w:val="22"/>
        </w:rPr>
        <w:t>27</w:t>
      </w:r>
    </w:ins>
    <w:r>
      <w:rPr>
        <w:rFonts w:asciiTheme="minorHAnsi" w:hAnsiTheme="minorHAnsi"/>
        <w:sz w:val="22"/>
        <w:szCs w:val="22"/>
      </w:rPr>
      <w:t>. 0</w:t>
    </w:r>
    <w:del w:id="36" w:author="Autor">
      <w:r w:rsidDel="0094601C">
        <w:rPr>
          <w:rFonts w:asciiTheme="minorHAnsi" w:hAnsiTheme="minorHAnsi"/>
          <w:sz w:val="22"/>
          <w:szCs w:val="22"/>
        </w:rPr>
        <w:delText>2</w:delText>
      </w:r>
    </w:del>
    <w:ins w:id="37" w:author="Autor">
      <w:r w:rsidR="0094601C">
        <w:rPr>
          <w:rFonts w:asciiTheme="minorHAnsi" w:hAnsiTheme="minorHAnsi"/>
          <w:sz w:val="22"/>
          <w:szCs w:val="22"/>
        </w:rPr>
        <w:t>7</w:t>
      </w:r>
    </w:ins>
    <w:r>
      <w:rPr>
        <w:rFonts w:asciiTheme="minorHAnsi" w:hAnsiTheme="minorHAnsi"/>
        <w:sz w:val="22"/>
        <w:szCs w:val="22"/>
      </w:rPr>
      <w:t>. 2023</w:t>
    </w:r>
  </w:p>
  <w:p w14:paraId="75A0F3BE" w14:textId="77777777" w:rsidR="002A7D7F" w:rsidRPr="00005728" w:rsidRDefault="002A7D7F">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2A7D7F" w:rsidRDefault="002A7D7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7AD36A8"/>
    <w:multiLevelType w:val="hybridMultilevel"/>
    <w:tmpl w:val="308CB1B8"/>
    <w:lvl w:ilvl="0" w:tplc="286C3954">
      <w:start w:val="1"/>
      <w:numFmt w:val="bullet"/>
      <w:lvlText w:val="o"/>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4"/>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3"/>
  </w:num>
  <w:num w:numId="6">
    <w:abstractNumId w:val="13"/>
  </w:num>
  <w:num w:numId="7">
    <w:abstractNumId w:val="30"/>
  </w:num>
  <w:num w:numId="8">
    <w:abstractNumId w:val="42"/>
  </w:num>
  <w:num w:numId="9">
    <w:abstractNumId w:val="33"/>
  </w:num>
  <w:num w:numId="10">
    <w:abstractNumId w:val="28"/>
  </w:num>
  <w:num w:numId="11">
    <w:abstractNumId w:val="27"/>
  </w:num>
  <w:num w:numId="12">
    <w:abstractNumId w:val="1"/>
  </w:num>
  <w:num w:numId="13">
    <w:abstractNumId w:val="7"/>
  </w:num>
  <w:num w:numId="14">
    <w:abstractNumId w:val="5"/>
  </w:num>
  <w:num w:numId="15">
    <w:abstractNumId w:val="6"/>
  </w:num>
  <w:num w:numId="16">
    <w:abstractNumId w:val="25"/>
  </w:num>
  <w:num w:numId="17">
    <w:abstractNumId w:val="35"/>
  </w:num>
  <w:num w:numId="18">
    <w:abstractNumId w:val="40"/>
  </w:num>
  <w:num w:numId="19">
    <w:abstractNumId w:val="10"/>
  </w:num>
  <w:num w:numId="20">
    <w:abstractNumId w:val="36"/>
  </w:num>
  <w:num w:numId="21">
    <w:abstractNumId w:val="11"/>
  </w:num>
  <w:num w:numId="22">
    <w:abstractNumId w:val="24"/>
  </w:num>
  <w:num w:numId="23">
    <w:abstractNumId w:val="32"/>
  </w:num>
  <w:num w:numId="24">
    <w:abstractNumId w:val="9"/>
  </w:num>
  <w:num w:numId="25">
    <w:abstractNumId w:val="21"/>
  </w:num>
  <w:num w:numId="26">
    <w:abstractNumId w:val="4"/>
  </w:num>
  <w:num w:numId="27">
    <w:abstractNumId w:val="41"/>
  </w:num>
  <w:num w:numId="28">
    <w:abstractNumId w:val="2"/>
  </w:num>
  <w:num w:numId="29">
    <w:abstractNumId w:val="26"/>
  </w:num>
  <w:num w:numId="30">
    <w:abstractNumId w:val="38"/>
  </w:num>
  <w:num w:numId="31">
    <w:abstractNumId w:val="37"/>
  </w:num>
  <w:num w:numId="32">
    <w:abstractNumId w:val="17"/>
  </w:num>
  <w:num w:numId="33">
    <w:abstractNumId w:val="14"/>
  </w:num>
  <w:num w:numId="34">
    <w:abstractNumId w:val="20"/>
  </w:num>
  <w:num w:numId="35">
    <w:abstractNumId w:val="31"/>
  </w:num>
  <w:num w:numId="36">
    <w:abstractNumId w:val="15"/>
  </w:num>
  <w:num w:numId="37">
    <w:abstractNumId w:val="29"/>
  </w:num>
  <w:num w:numId="38">
    <w:abstractNumId w:val="18"/>
  </w:num>
  <w:num w:numId="39">
    <w:abstractNumId w:val="12"/>
  </w:num>
  <w:num w:numId="40">
    <w:abstractNumId w:val="0"/>
  </w:num>
  <w:num w:numId="41">
    <w:abstractNumId w:val="23"/>
  </w:num>
  <w:num w:numId="42">
    <w:abstractNumId w:val="22"/>
  </w:num>
  <w:num w:numId="43">
    <w:abstractNumId w:val="1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0C13"/>
    <w:rsid w:val="00012AD0"/>
    <w:rsid w:val="00013A99"/>
    <w:rsid w:val="00015A5F"/>
    <w:rsid w:val="00016A29"/>
    <w:rsid w:val="00020EA2"/>
    <w:rsid w:val="0002632A"/>
    <w:rsid w:val="00026F4D"/>
    <w:rsid w:val="00027396"/>
    <w:rsid w:val="000302BB"/>
    <w:rsid w:val="00030E5E"/>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87006"/>
    <w:rsid w:val="00090615"/>
    <w:rsid w:val="00091658"/>
    <w:rsid w:val="00091F2E"/>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022"/>
    <w:rsid w:val="0010553E"/>
    <w:rsid w:val="001057B3"/>
    <w:rsid w:val="00110531"/>
    <w:rsid w:val="00110D8A"/>
    <w:rsid w:val="00110F51"/>
    <w:rsid w:val="00111F58"/>
    <w:rsid w:val="001132F4"/>
    <w:rsid w:val="001161BD"/>
    <w:rsid w:val="001209C4"/>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C640B"/>
    <w:rsid w:val="001D048C"/>
    <w:rsid w:val="001D298C"/>
    <w:rsid w:val="001D2AE9"/>
    <w:rsid w:val="001D437E"/>
    <w:rsid w:val="001D43CF"/>
    <w:rsid w:val="001D44EB"/>
    <w:rsid w:val="001D5845"/>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21A"/>
    <w:rsid w:val="002408D5"/>
    <w:rsid w:val="00241421"/>
    <w:rsid w:val="00242C7E"/>
    <w:rsid w:val="00242FF4"/>
    <w:rsid w:val="00245B92"/>
    <w:rsid w:val="00251DA1"/>
    <w:rsid w:val="0025333C"/>
    <w:rsid w:val="002559EC"/>
    <w:rsid w:val="00256F2D"/>
    <w:rsid w:val="00260C0E"/>
    <w:rsid w:val="00261CB1"/>
    <w:rsid w:val="00265CF1"/>
    <w:rsid w:val="00265EC2"/>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A7D7F"/>
    <w:rsid w:val="002B00CF"/>
    <w:rsid w:val="002B39AF"/>
    <w:rsid w:val="002B3A70"/>
    <w:rsid w:val="002B4622"/>
    <w:rsid w:val="002B50A9"/>
    <w:rsid w:val="002B6474"/>
    <w:rsid w:val="002B7470"/>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488A"/>
    <w:rsid w:val="00306239"/>
    <w:rsid w:val="003067C4"/>
    <w:rsid w:val="00312228"/>
    <w:rsid w:val="0031294F"/>
    <w:rsid w:val="003146C9"/>
    <w:rsid w:val="00317420"/>
    <w:rsid w:val="00317EFA"/>
    <w:rsid w:val="00322326"/>
    <w:rsid w:val="00325A39"/>
    <w:rsid w:val="00326BBE"/>
    <w:rsid w:val="00330465"/>
    <w:rsid w:val="00332293"/>
    <w:rsid w:val="00334813"/>
    <w:rsid w:val="00334F79"/>
    <w:rsid w:val="003355D8"/>
    <w:rsid w:val="00340864"/>
    <w:rsid w:val="00340D03"/>
    <w:rsid w:val="0034321A"/>
    <w:rsid w:val="00347DE3"/>
    <w:rsid w:val="00353153"/>
    <w:rsid w:val="003535B8"/>
    <w:rsid w:val="00354603"/>
    <w:rsid w:val="0035692E"/>
    <w:rsid w:val="0036048D"/>
    <w:rsid w:val="00360A90"/>
    <w:rsid w:val="00361E9D"/>
    <w:rsid w:val="00366F30"/>
    <w:rsid w:val="00375D82"/>
    <w:rsid w:val="003838AC"/>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5017"/>
    <w:rsid w:val="003D57CE"/>
    <w:rsid w:val="003D756B"/>
    <w:rsid w:val="003E01BF"/>
    <w:rsid w:val="003E05AD"/>
    <w:rsid w:val="003E0680"/>
    <w:rsid w:val="003E149B"/>
    <w:rsid w:val="003E2031"/>
    <w:rsid w:val="003E6B7D"/>
    <w:rsid w:val="003E6F25"/>
    <w:rsid w:val="003F0073"/>
    <w:rsid w:val="003F114F"/>
    <w:rsid w:val="003F1E40"/>
    <w:rsid w:val="003F34A2"/>
    <w:rsid w:val="004000A2"/>
    <w:rsid w:val="0040122A"/>
    <w:rsid w:val="00401B37"/>
    <w:rsid w:val="00401CC3"/>
    <w:rsid w:val="00411E54"/>
    <w:rsid w:val="00412BEC"/>
    <w:rsid w:val="004135E7"/>
    <w:rsid w:val="004172B4"/>
    <w:rsid w:val="00421805"/>
    <w:rsid w:val="00422704"/>
    <w:rsid w:val="00422C02"/>
    <w:rsid w:val="00425320"/>
    <w:rsid w:val="00426411"/>
    <w:rsid w:val="00427629"/>
    <w:rsid w:val="0043156D"/>
    <w:rsid w:val="004338FC"/>
    <w:rsid w:val="004341FA"/>
    <w:rsid w:val="004345D8"/>
    <w:rsid w:val="00435BB1"/>
    <w:rsid w:val="004364D5"/>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BC4"/>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43E5"/>
    <w:rsid w:val="004E6D55"/>
    <w:rsid w:val="004E6E62"/>
    <w:rsid w:val="004F0117"/>
    <w:rsid w:val="004F0237"/>
    <w:rsid w:val="004F1AED"/>
    <w:rsid w:val="004F2194"/>
    <w:rsid w:val="004F35ED"/>
    <w:rsid w:val="004F3F12"/>
    <w:rsid w:val="004F57F6"/>
    <w:rsid w:val="004F6EE7"/>
    <w:rsid w:val="004F7C2D"/>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3BB7"/>
    <w:rsid w:val="00565EE9"/>
    <w:rsid w:val="00566EE4"/>
    <w:rsid w:val="00570C72"/>
    <w:rsid w:val="00572A0D"/>
    <w:rsid w:val="005772BE"/>
    <w:rsid w:val="0058004C"/>
    <w:rsid w:val="005802A2"/>
    <w:rsid w:val="00580F96"/>
    <w:rsid w:val="00583AAB"/>
    <w:rsid w:val="005854B0"/>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0FE9"/>
    <w:rsid w:val="0060188D"/>
    <w:rsid w:val="00603A4E"/>
    <w:rsid w:val="006111DC"/>
    <w:rsid w:val="00612521"/>
    <w:rsid w:val="00614698"/>
    <w:rsid w:val="0062456D"/>
    <w:rsid w:val="00625738"/>
    <w:rsid w:val="00627CC7"/>
    <w:rsid w:val="0063079A"/>
    <w:rsid w:val="0063223E"/>
    <w:rsid w:val="006322F4"/>
    <w:rsid w:val="00634B7F"/>
    <w:rsid w:val="00641159"/>
    <w:rsid w:val="00641D18"/>
    <w:rsid w:val="00641EA0"/>
    <w:rsid w:val="0064229B"/>
    <w:rsid w:val="006444B7"/>
    <w:rsid w:val="00645E7F"/>
    <w:rsid w:val="00646D3B"/>
    <w:rsid w:val="00650147"/>
    <w:rsid w:val="006541C8"/>
    <w:rsid w:val="00656951"/>
    <w:rsid w:val="00656F84"/>
    <w:rsid w:val="00660610"/>
    <w:rsid w:val="00662358"/>
    <w:rsid w:val="00671F6A"/>
    <w:rsid w:val="00672026"/>
    <w:rsid w:val="00675178"/>
    <w:rsid w:val="006768F9"/>
    <w:rsid w:val="00677FDE"/>
    <w:rsid w:val="00681686"/>
    <w:rsid w:val="00687474"/>
    <w:rsid w:val="00687859"/>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E7632"/>
    <w:rsid w:val="006F0AA9"/>
    <w:rsid w:val="006F199C"/>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17DDF"/>
    <w:rsid w:val="0072344A"/>
    <w:rsid w:val="007247D5"/>
    <w:rsid w:val="00733D06"/>
    <w:rsid w:val="007345AD"/>
    <w:rsid w:val="0073464D"/>
    <w:rsid w:val="00734FB0"/>
    <w:rsid w:val="00735114"/>
    <w:rsid w:val="0073540D"/>
    <w:rsid w:val="0073665D"/>
    <w:rsid w:val="007400B9"/>
    <w:rsid w:val="007426DF"/>
    <w:rsid w:val="00742C1B"/>
    <w:rsid w:val="0074319F"/>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053EC"/>
    <w:rsid w:val="008101C2"/>
    <w:rsid w:val="00810DAA"/>
    <w:rsid w:val="008156B9"/>
    <w:rsid w:val="00815D38"/>
    <w:rsid w:val="00816173"/>
    <w:rsid w:val="008202F0"/>
    <w:rsid w:val="008209BF"/>
    <w:rsid w:val="00822A82"/>
    <w:rsid w:val="00823BCB"/>
    <w:rsid w:val="0083270B"/>
    <w:rsid w:val="00832C16"/>
    <w:rsid w:val="0083419F"/>
    <w:rsid w:val="00836039"/>
    <w:rsid w:val="00851482"/>
    <w:rsid w:val="00851F7F"/>
    <w:rsid w:val="00852EB3"/>
    <w:rsid w:val="00853BF3"/>
    <w:rsid w:val="00855A33"/>
    <w:rsid w:val="00855E14"/>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93EFB"/>
    <w:rsid w:val="00896EAB"/>
    <w:rsid w:val="008A01C9"/>
    <w:rsid w:val="008A3A69"/>
    <w:rsid w:val="008B1F86"/>
    <w:rsid w:val="008B2EBD"/>
    <w:rsid w:val="008B3CB6"/>
    <w:rsid w:val="008B72C3"/>
    <w:rsid w:val="008C5518"/>
    <w:rsid w:val="008C56D0"/>
    <w:rsid w:val="008D0AB0"/>
    <w:rsid w:val="008D4ABB"/>
    <w:rsid w:val="008E031F"/>
    <w:rsid w:val="008E0BF5"/>
    <w:rsid w:val="008E21E5"/>
    <w:rsid w:val="008E4960"/>
    <w:rsid w:val="008F1477"/>
    <w:rsid w:val="008F1784"/>
    <w:rsid w:val="00902AA7"/>
    <w:rsid w:val="009032B1"/>
    <w:rsid w:val="00905C77"/>
    <w:rsid w:val="0091018E"/>
    <w:rsid w:val="009125E4"/>
    <w:rsid w:val="009136CC"/>
    <w:rsid w:val="00914B11"/>
    <w:rsid w:val="0091578B"/>
    <w:rsid w:val="00916F9C"/>
    <w:rsid w:val="00921C38"/>
    <w:rsid w:val="009244CB"/>
    <w:rsid w:val="009273EE"/>
    <w:rsid w:val="009306EB"/>
    <w:rsid w:val="00934041"/>
    <w:rsid w:val="009347EA"/>
    <w:rsid w:val="00937856"/>
    <w:rsid w:val="0094178D"/>
    <w:rsid w:val="00942160"/>
    <w:rsid w:val="009428BE"/>
    <w:rsid w:val="0094312A"/>
    <w:rsid w:val="009446DF"/>
    <w:rsid w:val="0094601C"/>
    <w:rsid w:val="0095091D"/>
    <w:rsid w:val="0095273E"/>
    <w:rsid w:val="0095444C"/>
    <w:rsid w:val="009601B2"/>
    <w:rsid w:val="00961AD8"/>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5D20"/>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15C4"/>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0FA4"/>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3ACF"/>
    <w:rsid w:val="00C56287"/>
    <w:rsid w:val="00C562ED"/>
    <w:rsid w:val="00C61569"/>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6793"/>
    <w:rsid w:val="00CB7041"/>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182F"/>
    <w:rsid w:val="00D131F2"/>
    <w:rsid w:val="00D15434"/>
    <w:rsid w:val="00D16C26"/>
    <w:rsid w:val="00D179C0"/>
    <w:rsid w:val="00D23D2F"/>
    <w:rsid w:val="00D35E7F"/>
    <w:rsid w:val="00D37A5C"/>
    <w:rsid w:val="00D4032F"/>
    <w:rsid w:val="00D41434"/>
    <w:rsid w:val="00D4498C"/>
    <w:rsid w:val="00D4561A"/>
    <w:rsid w:val="00D4645C"/>
    <w:rsid w:val="00D50DF3"/>
    <w:rsid w:val="00D5637D"/>
    <w:rsid w:val="00D61085"/>
    <w:rsid w:val="00D6511F"/>
    <w:rsid w:val="00D6516F"/>
    <w:rsid w:val="00D67604"/>
    <w:rsid w:val="00D713A4"/>
    <w:rsid w:val="00D773D0"/>
    <w:rsid w:val="00D80C37"/>
    <w:rsid w:val="00D846A6"/>
    <w:rsid w:val="00D85835"/>
    <w:rsid w:val="00D8764B"/>
    <w:rsid w:val="00D91D6C"/>
    <w:rsid w:val="00D920B5"/>
    <w:rsid w:val="00D95256"/>
    <w:rsid w:val="00D9576B"/>
    <w:rsid w:val="00DA00EC"/>
    <w:rsid w:val="00DA166B"/>
    <w:rsid w:val="00DA6DD6"/>
    <w:rsid w:val="00DB0001"/>
    <w:rsid w:val="00DB0B10"/>
    <w:rsid w:val="00DB2304"/>
    <w:rsid w:val="00DB3808"/>
    <w:rsid w:val="00DC0504"/>
    <w:rsid w:val="00DC13CA"/>
    <w:rsid w:val="00DC15A1"/>
    <w:rsid w:val="00DC55CF"/>
    <w:rsid w:val="00DC6870"/>
    <w:rsid w:val="00DD1462"/>
    <w:rsid w:val="00DD2566"/>
    <w:rsid w:val="00DD767F"/>
    <w:rsid w:val="00DE11D5"/>
    <w:rsid w:val="00DE1291"/>
    <w:rsid w:val="00DE151E"/>
    <w:rsid w:val="00DE16EB"/>
    <w:rsid w:val="00DE35E6"/>
    <w:rsid w:val="00DE46A3"/>
    <w:rsid w:val="00DE49EF"/>
    <w:rsid w:val="00DF0B6A"/>
    <w:rsid w:val="00DF361F"/>
    <w:rsid w:val="00DF5C8A"/>
    <w:rsid w:val="00E039B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2A4A"/>
    <w:rsid w:val="00EA3709"/>
    <w:rsid w:val="00EA3AAE"/>
    <w:rsid w:val="00EB37B6"/>
    <w:rsid w:val="00EB3CD9"/>
    <w:rsid w:val="00EB45B1"/>
    <w:rsid w:val="00EB5582"/>
    <w:rsid w:val="00EB5B9C"/>
    <w:rsid w:val="00EB697A"/>
    <w:rsid w:val="00EC2AB9"/>
    <w:rsid w:val="00EC302C"/>
    <w:rsid w:val="00EC7937"/>
    <w:rsid w:val="00EC795D"/>
    <w:rsid w:val="00ED2753"/>
    <w:rsid w:val="00ED73E0"/>
    <w:rsid w:val="00EE18EE"/>
    <w:rsid w:val="00EE1C41"/>
    <w:rsid w:val="00EE1E69"/>
    <w:rsid w:val="00EE3673"/>
    <w:rsid w:val="00EE426E"/>
    <w:rsid w:val="00EF2027"/>
    <w:rsid w:val="00EF3928"/>
    <w:rsid w:val="00EF4219"/>
    <w:rsid w:val="00EF537A"/>
    <w:rsid w:val="00EF5792"/>
    <w:rsid w:val="00F048A3"/>
    <w:rsid w:val="00F10EEF"/>
    <w:rsid w:val="00F1158C"/>
    <w:rsid w:val="00F117A3"/>
    <w:rsid w:val="00F12F69"/>
    <w:rsid w:val="00F14B1F"/>
    <w:rsid w:val="00F14B56"/>
    <w:rsid w:val="00F15627"/>
    <w:rsid w:val="00F17601"/>
    <w:rsid w:val="00F236A9"/>
    <w:rsid w:val="00F30DBF"/>
    <w:rsid w:val="00F31806"/>
    <w:rsid w:val="00F32F2E"/>
    <w:rsid w:val="00F36616"/>
    <w:rsid w:val="00F43906"/>
    <w:rsid w:val="00F4420F"/>
    <w:rsid w:val="00F444D2"/>
    <w:rsid w:val="00F4661D"/>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0195"/>
    <w:rsid w:val="00FA281F"/>
    <w:rsid w:val="00FA35B4"/>
    <w:rsid w:val="00FA5CCF"/>
    <w:rsid w:val="00FB04BF"/>
    <w:rsid w:val="00FB3802"/>
    <w:rsid w:val="00FB5F38"/>
    <w:rsid w:val="00FB6945"/>
    <w:rsid w:val="00FC0970"/>
    <w:rsid w:val="00FC09DD"/>
    <w:rsid w:val="00FC1275"/>
    <w:rsid w:val="00FC1CFE"/>
    <w:rsid w:val="00FC22E7"/>
    <w:rsid w:val="00FC3CEB"/>
    <w:rsid w:val="00FC3FB2"/>
    <w:rsid w:val="00FC4B87"/>
    <w:rsid w:val="00FC7602"/>
    <w:rsid w:val="00FE0DB0"/>
    <w:rsid w:val="00FF0B84"/>
    <w:rsid w:val="00FF15D9"/>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9" Type="http://schemas.openxmlformats.org/officeDocument/2006/relationships/hyperlink" Target="https://www.optp.vlada.gov.sk/aktuality/?csrt=7947578373576965938" TargetMode="Externa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programovy-dok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partnerskadohoda.gov.sk/vzory-cko/" TargetMode="External"/><Relationship Id="rId32" Type="http://schemas.openxmlformats.org/officeDocument/2006/relationships/hyperlink" Target="https://www.horizontalneprincipy.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partnerskadohoda.gov.sk/metodicke-pokyny-cko-a-uv-sr/" TargetMode="External"/><Relationship Id="rId35" Type="http://schemas.openxmlformats.org/officeDocument/2006/relationships/hyperlink" Target="http://www.partnerskadohoda.gov.sk"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optp.vlada.gov.sk/ine-dokumenty/"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FB18B-6020-4A46-B954-1C49B46BB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10137</Words>
  <Characters>57785</Characters>
  <Application>Microsoft Office Word</Application>
  <DocSecurity>0</DocSecurity>
  <Lines>481</Lines>
  <Paragraphs>135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2023-07-24T11:08:00Z</dcterms:modified>
</cp:coreProperties>
</file>