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08C3D851" w:rsidR="00F1080E" w:rsidRPr="008F2FCC" w:rsidRDefault="008E19AC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Pribinova 4195/25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0B1059">
        <w:rPr>
          <w:rFonts w:asciiTheme="minorHAnsi" w:hAnsiTheme="minorHAnsi" w:cstheme="minorHAnsi"/>
          <w:b/>
          <w:sz w:val="28"/>
          <w:szCs w:val="28"/>
        </w:rPr>
        <w:t>811 0</w:t>
      </w:r>
      <w:r>
        <w:rPr>
          <w:rFonts w:asciiTheme="minorHAnsi" w:hAnsiTheme="minorHAnsi" w:cstheme="minorHAnsi"/>
          <w:b/>
          <w:sz w:val="28"/>
          <w:szCs w:val="28"/>
        </w:rPr>
        <w:t>9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4A99881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0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0"/>
      <w:r w:rsidR="002C5C5C">
        <w:rPr>
          <w:rStyle w:val="Odkaznakomentr"/>
          <w:rFonts w:eastAsia="Times New Roman" w:cs="Times New Roman"/>
        </w:rPr>
        <w:commentReference w:id="0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1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"/>
      <w:r w:rsidR="006F1F95">
        <w:rPr>
          <w:rStyle w:val="Odkaznakomentr"/>
          <w:rFonts w:eastAsia="Times New Roman" w:cs="Times New Roman"/>
        </w:rPr>
        <w:commentReference w:id="1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2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2"/>
      <w:r w:rsidR="00D4438A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3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3"/>
      <w:r w:rsidR="000E7275">
        <w:rPr>
          <w:rStyle w:val="Odkaznakomentr"/>
          <w:rFonts w:eastAsia="Times New Roman" w:cs="Times New Roman"/>
        </w:rPr>
        <w:commentReference w:id="3"/>
      </w:r>
    </w:p>
    <w:p w14:paraId="17353007" w14:textId="5C4E63E1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r w:rsidR="00BD0EBF">
        <w:rPr>
          <w:rFonts w:asciiTheme="minorHAnsi" w:hAnsiTheme="minorHAnsi" w:cstheme="minorHAnsi"/>
          <w:sz w:val="22"/>
        </w:rPr>
        <w:t>57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4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4356FB33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</w:t>
      </w:r>
      <w:del w:id="5" w:author="Autor">
        <w:r w:rsidR="00AB37FF" w:rsidDel="005F76FA">
          <w:rPr>
            <w:rFonts w:asciiTheme="minorHAnsi" w:hAnsiTheme="minorHAnsi" w:cstheme="minorHAnsi"/>
            <w:sz w:val="22"/>
          </w:rPr>
          <w:delText xml:space="preserve">OP </w:delText>
        </w:r>
      </w:del>
      <w:bookmarkStart w:id="6" w:name="_GoBack"/>
      <w:bookmarkEnd w:id="6"/>
      <w:r w:rsidR="00AB37FF">
        <w:rPr>
          <w:rFonts w:asciiTheme="minorHAnsi" w:hAnsiTheme="minorHAnsi" w:cstheme="minorHAnsi"/>
          <w:sz w:val="22"/>
        </w:rPr>
        <w:t>TP</w:t>
      </w:r>
      <w:r w:rsidRPr="00AB37FF">
        <w:rPr>
          <w:rFonts w:asciiTheme="minorHAnsi" w:hAnsiTheme="minorHAnsi" w:cstheme="minorHAnsi"/>
          <w:sz w:val="22"/>
        </w:rPr>
        <w:t>)</w:t>
      </w:r>
      <w:commentRangeEnd w:id="4"/>
      <w:r w:rsidR="00EF25C9">
        <w:rPr>
          <w:rStyle w:val="Odkaznakomentr"/>
          <w:rFonts w:eastAsia="Times New Roman" w:cs="Times New Roman"/>
        </w:rPr>
        <w:commentReference w:id="4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1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2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3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4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D1EA7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5F76FA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1726"/>
    <w:rsid w:val="008B2B2E"/>
    <w:rsid w:val="008B75CA"/>
    <w:rsid w:val="008C6600"/>
    <w:rsid w:val="008C7CCE"/>
    <w:rsid w:val="008D6D01"/>
    <w:rsid w:val="008E19AC"/>
    <w:rsid w:val="008E79D4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D0EBF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B312F-374E-449B-AFD9-0045E8DA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2023-11-27T16:28:00Z</dcterms:modified>
</cp:coreProperties>
</file>